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384D9CE" w14:textId="39FE08C3" w:rsidR="00D11EAA" w:rsidRPr="005D0FC0" w:rsidRDefault="00D11EAA" w:rsidP="00681294">
      <w:pPr>
        <w:shd w:val="clear" w:color="auto" w:fill="FFFFFF"/>
        <w:tabs>
          <w:tab w:val="left" w:leader="underscore" w:pos="0"/>
        </w:tabs>
        <w:autoSpaceDE w:val="0"/>
        <w:autoSpaceDN w:val="0"/>
        <w:adjustRightInd w:val="0"/>
        <w:spacing w:after="0" w:line="240" w:lineRule="auto"/>
        <w:ind w:left="708" w:firstLine="709"/>
        <w:contextualSpacing/>
        <w:jc w:val="center"/>
        <w:rPr>
          <w:rFonts w:ascii="Times New Roman" w:eastAsia="Times New Roman" w:hAnsi="Times New Roman" w:cs="Times New Roman"/>
          <w:b/>
          <w:bCs/>
          <w:sz w:val="24"/>
          <w:szCs w:val="24"/>
          <w:lang w:eastAsia="ru-RU"/>
        </w:rPr>
      </w:pPr>
      <w:r w:rsidRPr="005D0FC0">
        <w:rPr>
          <w:rFonts w:ascii="Times New Roman" w:eastAsia="Times New Roman" w:hAnsi="Times New Roman" w:cs="Times New Roman"/>
          <w:b/>
          <w:bCs/>
          <w:sz w:val="24"/>
          <w:szCs w:val="24"/>
          <w:lang w:eastAsia="ru-RU"/>
        </w:rPr>
        <w:t>ДОГОВОР</w:t>
      </w:r>
      <w:r w:rsidR="005D0FC0" w:rsidRPr="005D0FC0">
        <w:rPr>
          <w:rFonts w:ascii="Times New Roman" w:eastAsia="Times New Roman" w:hAnsi="Times New Roman" w:cs="Times New Roman"/>
          <w:b/>
          <w:bCs/>
          <w:sz w:val="24"/>
          <w:szCs w:val="24"/>
          <w:lang w:eastAsia="ru-RU"/>
        </w:rPr>
        <w:t xml:space="preserve"> на выполнение проектно-изыскательских </w:t>
      </w:r>
      <w:r w:rsidR="005D0FC0" w:rsidRPr="005D0FC0">
        <w:rPr>
          <w:rFonts w:ascii="Times New Roman" w:eastAsia="Times New Roman" w:hAnsi="Times New Roman" w:cs="Times New Roman"/>
          <w:b/>
          <w:bCs/>
          <w:sz w:val="24"/>
          <w:szCs w:val="24"/>
          <w:lang w:eastAsia="ru-RU"/>
        </w:rPr>
        <w:br/>
        <w:t>работ</w:t>
      </w:r>
      <w:r w:rsidR="00513735">
        <w:rPr>
          <w:rFonts w:ascii="Times New Roman" w:eastAsia="Times New Roman" w:hAnsi="Times New Roman" w:cs="Times New Roman"/>
          <w:b/>
          <w:bCs/>
          <w:sz w:val="24"/>
          <w:szCs w:val="24"/>
          <w:lang w:eastAsia="ru-RU"/>
        </w:rPr>
        <w:t xml:space="preserve"> №</w:t>
      </w:r>
    </w:p>
    <w:p w14:paraId="1AA457BB" w14:textId="77777777" w:rsidR="00D11EAA" w:rsidRPr="001E6C3E" w:rsidRDefault="00D11EAA" w:rsidP="00D11EAA">
      <w:pPr>
        <w:shd w:val="clear" w:color="auto" w:fill="FFFFFF"/>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p>
    <w:p w14:paraId="2DC654A3" w14:textId="4516ACFC" w:rsidR="00D11EAA" w:rsidRPr="001E6C3E" w:rsidRDefault="00D11EAA" w:rsidP="00D11EAA">
      <w:pPr>
        <w:shd w:val="clear" w:color="auto" w:fill="FFFFFF"/>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1E6C3E">
        <w:rPr>
          <w:rFonts w:ascii="Times New Roman" w:eastAsia="Times New Roman" w:hAnsi="Times New Roman" w:cs="Times New Roman"/>
          <w:sz w:val="24"/>
          <w:szCs w:val="24"/>
          <w:lang w:eastAsia="ru-RU"/>
        </w:rPr>
        <w:t>г. Смоленск</w:t>
      </w:r>
      <w:r w:rsidR="000C762D">
        <w:rPr>
          <w:rFonts w:ascii="Times New Roman" w:eastAsia="Times New Roman" w:hAnsi="Times New Roman" w:cs="Times New Roman"/>
          <w:sz w:val="24"/>
          <w:szCs w:val="24"/>
          <w:lang w:eastAsia="ru-RU"/>
        </w:rPr>
        <w:t xml:space="preserve">  </w:t>
      </w:r>
      <w:r w:rsidRPr="001E6C3E">
        <w:rPr>
          <w:rFonts w:ascii="Times New Roman" w:eastAsia="Times New Roman" w:hAnsi="Times New Roman" w:cs="Times New Roman"/>
          <w:sz w:val="24"/>
          <w:szCs w:val="24"/>
          <w:lang w:eastAsia="ru-RU"/>
        </w:rPr>
        <w:t xml:space="preserve"> </w:t>
      </w:r>
      <w:r w:rsidRPr="001E6C3E">
        <w:rPr>
          <w:rFonts w:ascii="Times New Roman" w:eastAsia="Times New Roman" w:hAnsi="Times New Roman" w:cs="Times New Roman"/>
          <w:sz w:val="24"/>
          <w:szCs w:val="24"/>
          <w:lang w:eastAsia="ru-RU"/>
        </w:rPr>
        <w:tab/>
      </w:r>
      <w:r w:rsidRPr="001E6C3E">
        <w:rPr>
          <w:rFonts w:ascii="Times New Roman" w:eastAsia="Times New Roman" w:hAnsi="Times New Roman" w:cs="Times New Roman"/>
          <w:sz w:val="24"/>
          <w:szCs w:val="24"/>
          <w:lang w:eastAsia="ru-RU"/>
        </w:rPr>
        <w:tab/>
      </w:r>
      <w:r w:rsidRPr="001E6C3E">
        <w:rPr>
          <w:rFonts w:ascii="Times New Roman" w:eastAsia="Times New Roman" w:hAnsi="Times New Roman" w:cs="Times New Roman"/>
          <w:sz w:val="24"/>
          <w:szCs w:val="24"/>
          <w:lang w:eastAsia="ru-RU"/>
        </w:rPr>
        <w:tab/>
      </w:r>
      <w:r w:rsidRPr="001E6C3E">
        <w:rPr>
          <w:rFonts w:ascii="Times New Roman" w:eastAsia="Times New Roman" w:hAnsi="Times New Roman" w:cs="Times New Roman"/>
          <w:sz w:val="24"/>
          <w:szCs w:val="24"/>
          <w:lang w:eastAsia="ru-RU"/>
        </w:rPr>
        <w:tab/>
      </w:r>
      <w:r w:rsidRPr="001E6C3E">
        <w:rPr>
          <w:rFonts w:ascii="Times New Roman" w:eastAsia="Times New Roman" w:hAnsi="Times New Roman" w:cs="Times New Roman"/>
          <w:sz w:val="24"/>
          <w:szCs w:val="24"/>
          <w:lang w:eastAsia="ru-RU"/>
        </w:rPr>
        <w:tab/>
      </w:r>
      <w:r w:rsidRPr="001E6C3E">
        <w:rPr>
          <w:rFonts w:ascii="Times New Roman" w:eastAsia="Times New Roman" w:hAnsi="Times New Roman" w:cs="Times New Roman"/>
          <w:sz w:val="24"/>
          <w:szCs w:val="24"/>
          <w:lang w:eastAsia="ru-RU"/>
        </w:rPr>
        <w:tab/>
      </w:r>
      <w:r w:rsidRPr="001E6C3E">
        <w:rPr>
          <w:rFonts w:ascii="Times New Roman" w:eastAsia="Times New Roman" w:hAnsi="Times New Roman" w:cs="Times New Roman"/>
          <w:sz w:val="24"/>
          <w:szCs w:val="24"/>
          <w:lang w:eastAsia="ru-RU"/>
        </w:rPr>
        <w:tab/>
      </w:r>
      <w:r w:rsidR="000C762D">
        <w:rPr>
          <w:rFonts w:ascii="Times New Roman" w:eastAsia="Times New Roman" w:hAnsi="Times New Roman" w:cs="Times New Roman"/>
          <w:sz w:val="24"/>
          <w:szCs w:val="24"/>
          <w:lang w:eastAsia="ru-RU"/>
        </w:rPr>
        <w:t xml:space="preserve">      </w:t>
      </w:r>
      <w:r w:rsidR="008F2096">
        <w:rPr>
          <w:rFonts w:ascii="Times New Roman" w:eastAsia="Times New Roman" w:hAnsi="Times New Roman" w:cs="Times New Roman"/>
          <w:sz w:val="24"/>
          <w:szCs w:val="24"/>
          <w:lang w:eastAsia="ru-RU"/>
        </w:rPr>
        <w:t xml:space="preserve">                                          </w:t>
      </w:r>
      <w:proofErr w:type="gramStart"/>
      <w:r w:rsidR="008F2096">
        <w:rPr>
          <w:rFonts w:ascii="Times New Roman" w:eastAsia="Times New Roman" w:hAnsi="Times New Roman" w:cs="Times New Roman"/>
          <w:sz w:val="24"/>
          <w:szCs w:val="24"/>
          <w:lang w:eastAsia="ru-RU"/>
        </w:rPr>
        <w:t xml:space="preserve">   </w:t>
      </w:r>
      <w:r w:rsidR="0046603D">
        <w:rPr>
          <w:rFonts w:ascii="Times New Roman" w:eastAsia="Times New Roman" w:hAnsi="Times New Roman" w:cs="Times New Roman"/>
          <w:sz w:val="24"/>
          <w:szCs w:val="24"/>
          <w:lang w:eastAsia="ru-RU"/>
        </w:rPr>
        <w:t>«</w:t>
      </w:r>
      <w:proofErr w:type="gramEnd"/>
      <w:r w:rsidR="0046603D">
        <w:rPr>
          <w:rFonts w:ascii="Times New Roman" w:eastAsia="Times New Roman" w:hAnsi="Times New Roman" w:cs="Times New Roman"/>
          <w:sz w:val="24"/>
          <w:szCs w:val="24"/>
          <w:lang w:eastAsia="ru-RU"/>
        </w:rPr>
        <w:t xml:space="preserve"> </w:t>
      </w:r>
      <w:r w:rsidR="00807A93">
        <w:rPr>
          <w:rFonts w:ascii="Times New Roman" w:eastAsia="Times New Roman" w:hAnsi="Times New Roman" w:cs="Times New Roman"/>
          <w:sz w:val="24"/>
          <w:szCs w:val="24"/>
          <w:lang w:eastAsia="ru-RU"/>
        </w:rPr>
        <w:t>»</w:t>
      </w:r>
      <w:r w:rsidR="000C762D">
        <w:rPr>
          <w:rFonts w:ascii="Times New Roman" w:eastAsia="Times New Roman" w:hAnsi="Times New Roman" w:cs="Times New Roman"/>
          <w:sz w:val="24"/>
          <w:szCs w:val="24"/>
          <w:lang w:eastAsia="ru-RU"/>
        </w:rPr>
        <w:t xml:space="preserve"> </w:t>
      </w:r>
      <w:r w:rsidR="00E4277C">
        <w:rPr>
          <w:rFonts w:ascii="Times New Roman" w:eastAsia="Times New Roman" w:hAnsi="Times New Roman" w:cs="Times New Roman"/>
          <w:sz w:val="24"/>
          <w:szCs w:val="24"/>
          <w:lang w:eastAsia="ru-RU"/>
        </w:rPr>
        <w:t>202</w:t>
      </w:r>
      <w:r w:rsidR="00EE378E">
        <w:rPr>
          <w:rFonts w:ascii="Times New Roman" w:eastAsia="Times New Roman" w:hAnsi="Times New Roman" w:cs="Times New Roman"/>
          <w:sz w:val="24"/>
          <w:szCs w:val="24"/>
          <w:lang w:eastAsia="ru-RU"/>
        </w:rPr>
        <w:t>3</w:t>
      </w:r>
      <w:r w:rsidRPr="001E6C3E">
        <w:rPr>
          <w:rFonts w:ascii="Times New Roman" w:eastAsia="Times New Roman" w:hAnsi="Times New Roman" w:cs="Times New Roman"/>
          <w:sz w:val="24"/>
          <w:szCs w:val="24"/>
          <w:lang w:eastAsia="ru-RU"/>
        </w:rPr>
        <w:t xml:space="preserve"> г.</w:t>
      </w:r>
    </w:p>
    <w:p w14:paraId="2CA9B16E" w14:textId="77777777" w:rsidR="00D11EAA" w:rsidRPr="001E6C3E" w:rsidRDefault="00D11EAA" w:rsidP="00D11EAA">
      <w:pPr>
        <w:shd w:val="clear" w:color="auto" w:fill="FFFFFF"/>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p w14:paraId="6DBC0B1D" w14:textId="3DC6E447" w:rsidR="005A140A" w:rsidRPr="00EE378E" w:rsidRDefault="00E5322D" w:rsidP="00EE378E">
      <w:pPr>
        <w:pStyle w:val="a1"/>
        <w:widowControl w:val="0"/>
        <w:numPr>
          <w:ilvl w:val="0"/>
          <w:numId w:val="0"/>
        </w:numPr>
        <w:spacing w:before="120" w:line="240" w:lineRule="auto"/>
        <w:ind w:right="-6" w:firstLine="709"/>
      </w:pPr>
      <w:r w:rsidRPr="00EE378E">
        <w:rPr>
          <w:color w:val="000000"/>
          <w:lang w:bidi="ru-RU"/>
        </w:rPr>
        <w:t>Публичное акционерное общество «Россети Центр» - «Смоленскэнерго»</w:t>
      </w:r>
      <w:r w:rsidRPr="00EE378E">
        <w:t>, именуемое в дальнейшем «Заказчик» в лице Заместителя директора по</w:t>
      </w:r>
      <w:r w:rsidR="000C762D" w:rsidRPr="00EE378E">
        <w:t xml:space="preserve"> </w:t>
      </w:r>
      <w:r w:rsidRPr="00EE378E">
        <w:t xml:space="preserve">инвестиционной деятельности </w:t>
      </w:r>
      <w:r w:rsidRPr="00EE378E">
        <w:rPr>
          <w:rStyle w:val="2f6"/>
          <w:b w:val="0"/>
          <w:sz w:val="24"/>
          <w:szCs w:val="24"/>
        </w:rPr>
        <w:t>филиал ПАО «Россети Центр» - «Смоленскэнерго</w:t>
      </w:r>
      <w:r w:rsidRPr="00EE378E">
        <w:rPr>
          <w:rStyle w:val="2f6"/>
          <w:sz w:val="24"/>
          <w:szCs w:val="24"/>
        </w:rPr>
        <w:t>»</w:t>
      </w:r>
      <w:r w:rsidRPr="00EE378E">
        <w:t xml:space="preserve"> – Широкова Олега Анатольевича, </w:t>
      </w:r>
      <w:r w:rsidR="00070F71" w:rsidRPr="00EE378E">
        <w:t>действующего на основании доверенности,</w:t>
      </w:r>
      <w:r w:rsidRPr="00EE378E">
        <w:t xml:space="preserve"> удостоверенной </w:t>
      </w:r>
      <w:r w:rsidR="0066711C" w:rsidRPr="00EE378E">
        <w:t>от 18.10</w:t>
      </w:r>
      <w:r w:rsidR="00CE334F" w:rsidRPr="00EE378E">
        <w:t>.2022 года, реестровый №</w:t>
      </w:r>
      <w:r w:rsidR="0066711C" w:rsidRPr="00EE378E">
        <w:t>Д-СМ/210</w:t>
      </w:r>
      <w:r w:rsidR="00CE334F" w:rsidRPr="00EE378E">
        <w:t>, с одной стороны</w:t>
      </w:r>
      <w:r w:rsidR="005A140A" w:rsidRPr="00EE378E">
        <w:t xml:space="preserve"> и</w:t>
      </w:r>
      <w:r w:rsidR="00644F3C" w:rsidRPr="00EE378E">
        <w:t xml:space="preserve"> </w:t>
      </w:r>
    </w:p>
    <w:p w14:paraId="5295946B" w14:textId="02647BA7" w:rsidR="00E5322D" w:rsidRPr="00EE378E" w:rsidRDefault="00644F3C" w:rsidP="00EE378E">
      <w:pPr>
        <w:jc w:val="both"/>
        <w:rPr>
          <w:rFonts w:ascii="Times New Roman" w:hAnsi="Times New Roman" w:cs="Times New Roman"/>
          <w:sz w:val="24"/>
          <w:szCs w:val="24"/>
        </w:rPr>
      </w:pPr>
      <w:r w:rsidRPr="00EE378E">
        <w:rPr>
          <w:rFonts w:ascii="Times New Roman" w:hAnsi="Times New Roman" w:cs="Times New Roman"/>
          <w:sz w:val="24"/>
          <w:szCs w:val="24"/>
        </w:rPr>
        <w:t>именуемые далее Сторонами</w:t>
      </w:r>
      <w:r w:rsidR="00620F6B" w:rsidRPr="00EE378E">
        <w:rPr>
          <w:rFonts w:ascii="Times New Roman" w:hAnsi="Times New Roman" w:cs="Times New Roman"/>
          <w:sz w:val="24"/>
          <w:szCs w:val="24"/>
        </w:rPr>
        <w:t xml:space="preserve">, </w:t>
      </w:r>
      <w:r w:rsidR="00E5322D" w:rsidRPr="00EE378E">
        <w:rPr>
          <w:rFonts w:ascii="Times New Roman" w:hAnsi="Times New Roman" w:cs="Times New Roman"/>
          <w:sz w:val="24"/>
          <w:szCs w:val="24"/>
        </w:rPr>
        <w:t>по результатам</w:t>
      </w:r>
      <w:r w:rsidR="00781087" w:rsidRPr="00781087">
        <w:t xml:space="preserve"> </w:t>
      </w:r>
      <w:r w:rsidR="00781087" w:rsidRPr="00781087">
        <w:rPr>
          <w:rFonts w:ascii="Times New Roman" w:hAnsi="Times New Roman" w:cs="Times New Roman"/>
          <w:sz w:val="24"/>
          <w:szCs w:val="24"/>
        </w:rPr>
        <w:t xml:space="preserve">закупочной процедуры на право заключения договора </w:t>
      </w:r>
      <w:r w:rsidR="00781087">
        <w:rPr>
          <w:rFonts w:ascii="Times New Roman" w:hAnsi="Times New Roman" w:cs="Times New Roman"/>
          <w:sz w:val="24"/>
          <w:szCs w:val="24"/>
        </w:rPr>
        <w:t>на в</w:t>
      </w:r>
      <w:r w:rsidR="00781087" w:rsidRPr="00781087">
        <w:rPr>
          <w:rFonts w:ascii="Times New Roman" w:hAnsi="Times New Roman" w:cs="Times New Roman"/>
          <w:sz w:val="24"/>
          <w:szCs w:val="24"/>
        </w:rPr>
        <w:t>ыполнение работ по проектированию объекта: Комплексное приведение просек к нормативному состоянию (расширение просек)</w:t>
      </w:r>
      <w:r w:rsidR="00781087">
        <w:rPr>
          <w:rFonts w:ascii="Times New Roman" w:hAnsi="Times New Roman" w:cs="Times New Roman"/>
          <w:sz w:val="24"/>
          <w:szCs w:val="24"/>
        </w:rPr>
        <w:t xml:space="preserve"> </w:t>
      </w:r>
      <w:r w:rsidR="00781087" w:rsidRPr="00781087">
        <w:rPr>
          <w:rFonts w:ascii="Times New Roman" w:hAnsi="Times New Roman" w:cs="Times New Roman"/>
          <w:sz w:val="24"/>
          <w:szCs w:val="24"/>
        </w:rPr>
        <w:t>для нужд ПАО «Россети Центр» (филиала «Смоленскэнерго»</w:t>
      </w:r>
      <w:r w:rsidR="00781087">
        <w:rPr>
          <w:rFonts w:ascii="Times New Roman" w:hAnsi="Times New Roman" w:cs="Times New Roman"/>
          <w:sz w:val="24"/>
          <w:szCs w:val="24"/>
        </w:rPr>
        <w:t>)</w:t>
      </w:r>
      <w:r w:rsidR="00E5322D" w:rsidRPr="00EE378E">
        <w:rPr>
          <w:rFonts w:ascii="Times New Roman" w:hAnsi="Times New Roman" w:cs="Times New Roman"/>
          <w:sz w:val="24"/>
          <w:szCs w:val="24"/>
        </w:rPr>
        <w:t>, объявленной извещением №</w:t>
      </w:r>
      <w:r w:rsidR="005A140A" w:rsidRPr="00EE378E">
        <w:rPr>
          <w:rFonts w:ascii="Times New Roman" w:hAnsi="Times New Roman" w:cs="Times New Roman"/>
          <w:sz w:val="24"/>
          <w:szCs w:val="24"/>
        </w:rPr>
        <w:t xml:space="preserve">              </w:t>
      </w:r>
      <w:r w:rsidR="00E5322D" w:rsidRPr="00EE378E">
        <w:rPr>
          <w:rFonts w:ascii="Times New Roman" w:hAnsi="Times New Roman" w:cs="Times New Roman"/>
          <w:sz w:val="24"/>
          <w:szCs w:val="24"/>
        </w:rPr>
        <w:t xml:space="preserve"> на основании протокола о результатах закупочной процедуры на право заключения договора </w:t>
      </w:r>
      <w:r w:rsidR="00B65941">
        <w:rPr>
          <w:rFonts w:ascii="Times New Roman" w:hAnsi="Times New Roman" w:cs="Times New Roman"/>
          <w:sz w:val="24"/>
          <w:szCs w:val="24"/>
        </w:rPr>
        <w:t xml:space="preserve">         </w:t>
      </w:r>
      <w:r w:rsidR="00E5322D" w:rsidRPr="00EE378E">
        <w:rPr>
          <w:rFonts w:ascii="Times New Roman" w:hAnsi="Times New Roman" w:cs="Times New Roman"/>
          <w:sz w:val="24"/>
          <w:szCs w:val="24"/>
        </w:rPr>
        <w:t>от</w:t>
      </w:r>
      <w:r w:rsidR="005A140A" w:rsidRPr="00EE378E">
        <w:rPr>
          <w:rFonts w:ascii="Times New Roman" w:hAnsi="Times New Roman" w:cs="Times New Roman"/>
          <w:sz w:val="24"/>
          <w:szCs w:val="24"/>
        </w:rPr>
        <w:t xml:space="preserve">         </w:t>
      </w:r>
      <w:proofErr w:type="gramStart"/>
      <w:r w:rsidR="005A140A" w:rsidRPr="00EE378E">
        <w:rPr>
          <w:rFonts w:ascii="Times New Roman" w:hAnsi="Times New Roman" w:cs="Times New Roman"/>
          <w:sz w:val="24"/>
          <w:szCs w:val="24"/>
        </w:rPr>
        <w:t xml:space="preserve">  </w:t>
      </w:r>
      <w:r w:rsidR="00E5322D" w:rsidRPr="00EE378E">
        <w:rPr>
          <w:rFonts w:ascii="Times New Roman" w:hAnsi="Times New Roman" w:cs="Times New Roman"/>
          <w:sz w:val="24"/>
          <w:szCs w:val="24"/>
        </w:rPr>
        <w:t>,</w:t>
      </w:r>
      <w:proofErr w:type="gramEnd"/>
      <w:r w:rsidR="00E5322D" w:rsidRPr="00EE378E">
        <w:rPr>
          <w:rFonts w:ascii="Times New Roman" w:hAnsi="Times New Roman" w:cs="Times New Roman"/>
          <w:sz w:val="24"/>
          <w:szCs w:val="24"/>
        </w:rPr>
        <w:t xml:space="preserve"> заключили настоящий Договор о нижеследующем:</w:t>
      </w:r>
    </w:p>
    <w:p w14:paraId="2BF17039" w14:textId="175C7F8A" w:rsidR="00023C4A" w:rsidRPr="001410A5" w:rsidRDefault="00023C4A" w:rsidP="00023C4A">
      <w:pPr>
        <w:widowControl w:val="0"/>
        <w:suppressAutoHyphens/>
        <w:ind w:firstLine="709"/>
        <w:jc w:val="both"/>
        <w:rPr>
          <w:rFonts w:ascii="Times New Roman" w:hAnsi="Times New Roman" w:cs="Times New Roman"/>
          <w:sz w:val="24"/>
          <w:szCs w:val="24"/>
        </w:rPr>
      </w:pPr>
    </w:p>
    <w:p w14:paraId="4585FEEE" w14:textId="77777777" w:rsidR="00D11EAA" w:rsidRPr="001E6C3E" w:rsidRDefault="00D11EAA" w:rsidP="00D11EAA">
      <w:pPr>
        <w:spacing w:after="0" w:line="240" w:lineRule="auto"/>
        <w:ind w:firstLine="709"/>
        <w:contextualSpacing/>
        <w:jc w:val="both"/>
        <w:outlineLvl w:val="0"/>
        <w:rPr>
          <w:rFonts w:ascii="Times New Roman" w:eastAsia="Times New Roman" w:hAnsi="Times New Roman" w:cs="Times New Roman"/>
          <w:b/>
          <w:bCs/>
          <w:kern w:val="32"/>
          <w:sz w:val="24"/>
          <w:szCs w:val="24"/>
          <w:lang w:eastAsia="ru-RU"/>
        </w:rPr>
      </w:pPr>
      <w:r w:rsidRPr="001E6C3E">
        <w:rPr>
          <w:rFonts w:ascii="Times New Roman" w:eastAsia="Times New Roman" w:hAnsi="Times New Roman" w:cs="Times New Roman"/>
          <w:b/>
          <w:bCs/>
          <w:kern w:val="32"/>
          <w:sz w:val="24"/>
          <w:szCs w:val="24"/>
          <w:lang w:eastAsia="ru-RU"/>
        </w:rPr>
        <w:t xml:space="preserve">РАЗДЕЛ </w:t>
      </w:r>
      <w:r w:rsidRPr="001E6C3E">
        <w:rPr>
          <w:rFonts w:ascii="Times New Roman" w:eastAsia="Times New Roman" w:hAnsi="Times New Roman" w:cs="Times New Roman"/>
          <w:b/>
          <w:bCs/>
          <w:kern w:val="32"/>
          <w:sz w:val="24"/>
          <w:szCs w:val="24"/>
          <w:lang w:val="en-US" w:eastAsia="ru-RU"/>
        </w:rPr>
        <w:t>I</w:t>
      </w:r>
      <w:r w:rsidRPr="001E6C3E">
        <w:rPr>
          <w:rFonts w:ascii="Times New Roman" w:eastAsia="Times New Roman" w:hAnsi="Times New Roman" w:cs="Times New Roman"/>
          <w:b/>
          <w:bCs/>
          <w:kern w:val="32"/>
          <w:sz w:val="24"/>
          <w:szCs w:val="24"/>
          <w:lang w:eastAsia="ru-RU"/>
        </w:rPr>
        <w:t>. ОСНОВНЫЕ ПОЛОЖЕНИЯ ДОГОВОРА</w:t>
      </w:r>
    </w:p>
    <w:p w14:paraId="4091D70A" w14:textId="77777777" w:rsidR="00D11EAA" w:rsidRPr="001E6C3E" w:rsidRDefault="00D11EAA" w:rsidP="00D11EAA">
      <w:pPr>
        <w:spacing w:after="0" w:line="240" w:lineRule="auto"/>
        <w:ind w:firstLine="709"/>
        <w:contextualSpacing/>
        <w:jc w:val="both"/>
        <w:outlineLvl w:val="0"/>
        <w:rPr>
          <w:rFonts w:ascii="Times New Roman" w:eastAsia="Times New Roman" w:hAnsi="Times New Roman" w:cs="Times New Roman"/>
          <w:b/>
          <w:bCs/>
          <w:kern w:val="32"/>
          <w:sz w:val="24"/>
          <w:szCs w:val="24"/>
          <w:lang w:eastAsia="ru-RU"/>
        </w:rPr>
      </w:pPr>
      <w:r w:rsidRPr="001E6C3E">
        <w:rPr>
          <w:rFonts w:ascii="Times New Roman" w:eastAsia="Times New Roman" w:hAnsi="Times New Roman" w:cs="Times New Roman"/>
          <w:b/>
          <w:bCs/>
          <w:kern w:val="32"/>
          <w:sz w:val="24"/>
          <w:szCs w:val="24"/>
          <w:lang w:eastAsia="ru-RU"/>
        </w:rPr>
        <w:t>Статья 1.</w:t>
      </w:r>
      <w:r w:rsidRPr="001E6C3E">
        <w:rPr>
          <w:rFonts w:ascii="Times New Roman" w:eastAsia="Times New Roman" w:hAnsi="Times New Roman" w:cs="Times New Roman"/>
          <w:b/>
          <w:bCs/>
          <w:sz w:val="24"/>
          <w:szCs w:val="24"/>
          <w:lang w:eastAsia="ru-RU"/>
        </w:rPr>
        <w:t xml:space="preserve"> Основные понятия и определения</w:t>
      </w:r>
    </w:p>
    <w:p w14:paraId="35F367A9" w14:textId="77777777" w:rsidR="00D11EAA" w:rsidRPr="001E6C3E" w:rsidRDefault="00D11EAA" w:rsidP="00D11EAA">
      <w:pPr>
        <w:shd w:val="clear" w:color="auto" w:fill="FFFFFF"/>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1E6C3E">
        <w:rPr>
          <w:rFonts w:ascii="Times New Roman" w:eastAsia="Times New Roman" w:hAnsi="Times New Roman" w:cs="Times New Roman"/>
          <w:sz w:val="24"/>
          <w:szCs w:val="24"/>
          <w:lang w:eastAsia="ru-RU"/>
        </w:rPr>
        <w:t>Во избежание неоднозначного толкования положений настоящего Договора Заказчиком и Подрядчиком были согласованы следующие определения различных терминов:</w:t>
      </w:r>
    </w:p>
    <w:p w14:paraId="55DC8DBE" w14:textId="77777777" w:rsidR="00D11EAA" w:rsidRPr="001E6C3E" w:rsidRDefault="00D11EAA" w:rsidP="00D11EAA">
      <w:pPr>
        <w:shd w:val="clear" w:color="auto" w:fill="FFFFFF"/>
        <w:spacing w:before="14" w:after="14"/>
        <w:ind w:firstLine="720"/>
        <w:contextualSpacing/>
        <w:jc w:val="both"/>
        <w:rPr>
          <w:rFonts w:ascii="Times New Roman" w:hAnsi="Times New Roman" w:cs="Times New Roman"/>
          <w:sz w:val="24"/>
          <w:szCs w:val="24"/>
        </w:rPr>
      </w:pPr>
      <w:r w:rsidRPr="001E6C3E">
        <w:rPr>
          <w:rFonts w:ascii="Times New Roman" w:hAnsi="Times New Roman" w:cs="Times New Roman"/>
          <w:sz w:val="24"/>
          <w:szCs w:val="24"/>
        </w:rPr>
        <w:t>1.1. Во избежание неоднозначного толкования положений настоящего Договора Заказчиком и Подрядчиком были согласованы следующие понятия и определения:</w:t>
      </w:r>
    </w:p>
    <w:p w14:paraId="09369994" w14:textId="0AB5B007" w:rsidR="00D11EAA" w:rsidRPr="001E6C3E" w:rsidRDefault="00D11EAA" w:rsidP="00D11EAA">
      <w:pPr>
        <w:shd w:val="clear" w:color="auto" w:fill="FFFFFF"/>
        <w:tabs>
          <w:tab w:val="left" w:pos="709"/>
        </w:tabs>
        <w:autoSpaceDE w:val="0"/>
        <w:autoSpaceDN w:val="0"/>
        <w:adjustRightInd w:val="0"/>
        <w:spacing w:before="14" w:after="14"/>
        <w:ind w:firstLine="720"/>
        <w:contextualSpacing/>
        <w:jc w:val="both"/>
        <w:rPr>
          <w:rFonts w:ascii="Times New Roman" w:hAnsi="Times New Roman" w:cs="Times New Roman"/>
          <w:sz w:val="24"/>
          <w:szCs w:val="24"/>
        </w:rPr>
      </w:pPr>
      <w:r w:rsidRPr="001E6C3E">
        <w:rPr>
          <w:rFonts w:ascii="Times New Roman" w:hAnsi="Times New Roman" w:cs="Times New Roman"/>
          <w:b/>
          <w:bCs/>
          <w:sz w:val="24"/>
          <w:szCs w:val="24"/>
        </w:rPr>
        <w:t>Акт сдачи-приемки работ</w:t>
      </w:r>
      <w:r w:rsidRPr="001E6C3E">
        <w:rPr>
          <w:rFonts w:ascii="Times New Roman" w:hAnsi="Times New Roman" w:cs="Times New Roman"/>
          <w:bCs/>
          <w:sz w:val="24"/>
          <w:szCs w:val="24"/>
        </w:rPr>
        <w:t xml:space="preserve"> - </w:t>
      </w:r>
      <w:r w:rsidRPr="001E6C3E">
        <w:rPr>
          <w:rFonts w:ascii="Times New Roman" w:hAnsi="Times New Roman" w:cs="Times New Roman"/>
          <w:sz w:val="24"/>
          <w:szCs w:val="24"/>
        </w:rPr>
        <w:t xml:space="preserve">документ о выполнении проектных и изыскательских работ, оформленный в установленном порядке (акт сдачи-приемки выполненных проектно-изыскательских работ) </w:t>
      </w:r>
      <w:r w:rsidR="000F0CA1">
        <w:rPr>
          <w:rFonts w:ascii="Times New Roman" w:hAnsi="Times New Roman" w:cs="Times New Roman"/>
          <w:sz w:val="24"/>
          <w:szCs w:val="24"/>
        </w:rPr>
        <w:t xml:space="preserve">по форме </w:t>
      </w:r>
      <w:r w:rsidRPr="001E6C3E">
        <w:rPr>
          <w:rFonts w:ascii="Times New Roman" w:hAnsi="Times New Roman" w:cs="Times New Roman"/>
          <w:sz w:val="24"/>
          <w:szCs w:val="24"/>
        </w:rPr>
        <w:t>Приложение № 1</w:t>
      </w:r>
    </w:p>
    <w:p w14:paraId="0EAE774B" w14:textId="77777777" w:rsidR="00D11EAA" w:rsidRPr="001E6C3E" w:rsidRDefault="00D11EAA" w:rsidP="00D11EAA">
      <w:pPr>
        <w:shd w:val="clear" w:color="auto" w:fill="FFFFFF"/>
        <w:tabs>
          <w:tab w:val="left" w:pos="709"/>
        </w:tabs>
        <w:autoSpaceDE w:val="0"/>
        <w:autoSpaceDN w:val="0"/>
        <w:adjustRightInd w:val="0"/>
        <w:spacing w:before="14" w:after="14"/>
        <w:ind w:firstLine="720"/>
        <w:contextualSpacing/>
        <w:jc w:val="both"/>
        <w:rPr>
          <w:rFonts w:ascii="Times New Roman" w:hAnsi="Times New Roman" w:cs="Times New Roman"/>
          <w:sz w:val="24"/>
          <w:szCs w:val="24"/>
        </w:rPr>
      </w:pPr>
      <w:r w:rsidRPr="001E6C3E">
        <w:rPr>
          <w:rFonts w:ascii="Times New Roman" w:hAnsi="Times New Roman" w:cs="Times New Roman"/>
          <w:b/>
          <w:bCs/>
          <w:sz w:val="24"/>
          <w:szCs w:val="24"/>
        </w:rPr>
        <w:t>Договор</w:t>
      </w:r>
      <w:r w:rsidRPr="001E6C3E">
        <w:rPr>
          <w:rFonts w:ascii="Times New Roman" w:hAnsi="Times New Roman" w:cs="Times New Roman"/>
          <w:bCs/>
          <w:sz w:val="24"/>
          <w:szCs w:val="24"/>
        </w:rPr>
        <w:t xml:space="preserve"> - </w:t>
      </w:r>
      <w:r w:rsidRPr="001E6C3E">
        <w:rPr>
          <w:rFonts w:ascii="Times New Roman" w:hAnsi="Times New Roman" w:cs="Times New Roman"/>
          <w:sz w:val="24"/>
          <w:szCs w:val="24"/>
        </w:rPr>
        <w:t xml:space="preserve">настоящий документ, включая содержащиеся в нем приложения, подписанные Заказчиком и Подрядчиком, а также дополнения и </w:t>
      </w:r>
      <w:r w:rsidRPr="001E6C3E">
        <w:rPr>
          <w:rFonts w:ascii="Times New Roman" w:hAnsi="Times New Roman" w:cs="Times New Roman"/>
          <w:spacing w:val="-8"/>
          <w:sz w:val="24"/>
          <w:szCs w:val="24"/>
        </w:rPr>
        <w:t>изменения к нему, которые оформлены и подписаны</w:t>
      </w:r>
      <w:r w:rsidRPr="001E6C3E">
        <w:rPr>
          <w:rFonts w:ascii="Times New Roman" w:hAnsi="Times New Roman" w:cs="Times New Roman"/>
          <w:color w:val="FF0000"/>
          <w:spacing w:val="-8"/>
          <w:sz w:val="24"/>
          <w:szCs w:val="24"/>
        </w:rPr>
        <w:t xml:space="preserve"> </w:t>
      </w:r>
      <w:r w:rsidRPr="001E6C3E">
        <w:rPr>
          <w:rFonts w:ascii="Times New Roman" w:hAnsi="Times New Roman" w:cs="Times New Roman"/>
          <w:spacing w:val="-8"/>
          <w:sz w:val="24"/>
          <w:szCs w:val="24"/>
        </w:rPr>
        <w:t>Сторонами в период выполнения работ;</w:t>
      </w:r>
    </w:p>
    <w:p w14:paraId="56233862" w14:textId="77777777" w:rsidR="00D11EAA" w:rsidRPr="001E6C3E" w:rsidRDefault="00D11EAA" w:rsidP="00D11EAA">
      <w:pPr>
        <w:shd w:val="clear" w:color="auto" w:fill="FFFFFF"/>
        <w:tabs>
          <w:tab w:val="left" w:pos="709"/>
        </w:tabs>
        <w:autoSpaceDE w:val="0"/>
        <w:autoSpaceDN w:val="0"/>
        <w:adjustRightInd w:val="0"/>
        <w:spacing w:before="14" w:after="14"/>
        <w:ind w:firstLine="720"/>
        <w:contextualSpacing/>
        <w:jc w:val="both"/>
        <w:rPr>
          <w:rFonts w:ascii="Times New Roman" w:hAnsi="Times New Roman" w:cs="Times New Roman"/>
          <w:b/>
          <w:bCs/>
          <w:sz w:val="24"/>
          <w:szCs w:val="24"/>
        </w:rPr>
      </w:pPr>
      <w:r w:rsidRPr="001E6C3E">
        <w:rPr>
          <w:rFonts w:ascii="Times New Roman" w:hAnsi="Times New Roman" w:cs="Times New Roman"/>
          <w:b/>
          <w:bCs/>
          <w:sz w:val="24"/>
          <w:szCs w:val="24"/>
        </w:rPr>
        <w:t>Документация</w:t>
      </w:r>
      <w:r w:rsidRPr="001E6C3E">
        <w:rPr>
          <w:rFonts w:ascii="Times New Roman" w:hAnsi="Times New Roman" w:cs="Times New Roman"/>
          <w:bCs/>
          <w:sz w:val="24"/>
          <w:szCs w:val="24"/>
        </w:rPr>
        <w:t xml:space="preserve"> - проектная и рабочая документация; исполнительная документация; техническая документация; документация, получаемая от заводов-изготовителей; другая документация, необходимая для выполнения работ;</w:t>
      </w:r>
      <w:r w:rsidRPr="001E6C3E">
        <w:rPr>
          <w:rFonts w:ascii="Times New Roman" w:hAnsi="Times New Roman" w:cs="Times New Roman"/>
          <w:b/>
          <w:bCs/>
          <w:sz w:val="24"/>
          <w:szCs w:val="24"/>
        </w:rPr>
        <w:t xml:space="preserve"> </w:t>
      </w:r>
    </w:p>
    <w:p w14:paraId="2036F406" w14:textId="77777777" w:rsidR="00D11EAA" w:rsidRPr="001E6C3E" w:rsidRDefault="00D11EAA" w:rsidP="00D11EAA">
      <w:pPr>
        <w:shd w:val="clear" w:color="auto" w:fill="FFFFFF"/>
        <w:tabs>
          <w:tab w:val="left" w:pos="709"/>
        </w:tabs>
        <w:autoSpaceDE w:val="0"/>
        <w:autoSpaceDN w:val="0"/>
        <w:adjustRightInd w:val="0"/>
        <w:spacing w:before="14" w:after="14"/>
        <w:ind w:firstLine="720"/>
        <w:contextualSpacing/>
        <w:jc w:val="both"/>
        <w:rPr>
          <w:rFonts w:ascii="Times New Roman" w:hAnsi="Times New Roman" w:cs="Times New Roman"/>
          <w:iCs/>
          <w:sz w:val="24"/>
          <w:szCs w:val="24"/>
        </w:rPr>
      </w:pPr>
      <w:r w:rsidRPr="001E6C3E">
        <w:rPr>
          <w:rFonts w:ascii="Times New Roman" w:hAnsi="Times New Roman" w:cs="Times New Roman"/>
          <w:b/>
          <w:bCs/>
          <w:sz w:val="24"/>
          <w:szCs w:val="24"/>
        </w:rPr>
        <w:t>Заказчик</w:t>
      </w:r>
      <w:r w:rsidRPr="001E6C3E">
        <w:rPr>
          <w:rFonts w:ascii="Times New Roman" w:hAnsi="Times New Roman" w:cs="Times New Roman"/>
          <w:bCs/>
          <w:sz w:val="24"/>
          <w:szCs w:val="24"/>
        </w:rPr>
        <w:t xml:space="preserve"> - </w:t>
      </w:r>
      <w:r w:rsidRPr="001E6C3E">
        <w:rPr>
          <w:rFonts w:ascii="Times New Roman" w:hAnsi="Times New Roman" w:cs="Times New Roman"/>
          <w:iCs/>
          <w:sz w:val="24"/>
          <w:szCs w:val="24"/>
        </w:rPr>
        <w:t>фирменное наименование и адрес места нахождения Заказчика</w:t>
      </w:r>
      <w:r w:rsidRPr="001E6C3E">
        <w:rPr>
          <w:rStyle w:val="affffa"/>
          <w:rFonts w:ascii="Times New Roman" w:hAnsi="Times New Roman"/>
          <w:iCs/>
          <w:sz w:val="24"/>
          <w:szCs w:val="24"/>
          <w:vertAlign w:val="baseline"/>
        </w:rPr>
        <w:t>;</w:t>
      </w:r>
    </w:p>
    <w:p w14:paraId="773C5DA6" w14:textId="77777777" w:rsidR="00D11EAA" w:rsidRPr="001E6C3E" w:rsidRDefault="00D11EAA" w:rsidP="00D11EAA">
      <w:pPr>
        <w:shd w:val="clear" w:color="auto" w:fill="FFFFFF"/>
        <w:tabs>
          <w:tab w:val="left" w:pos="709"/>
        </w:tabs>
        <w:autoSpaceDE w:val="0"/>
        <w:autoSpaceDN w:val="0"/>
        <w:adjustRightInd w:val="0"/>
        <w:spacing w:before="14" w:after="14"/>
        <w:ind w:firstLine="720"/>
        <w:contextualSpacing/>
        <w:jc w:val="both"/>
        <w:rPr>
          <w:rFonts w:ascii="Times New Roman" w:hAnsi="Times New Roman" w:cs="Times New Roman"/>
          <w:sz w:val="24"/>
          <w:szCs w:val="24"/>
        </w:rPr>
      </w:pPr>
      <w:r w:rsidRPr="001E6C3E">
        <w:rPr>
          <w:rFonts w:ascii="Times New Roman" w:hAnsi="Times New Roman" w:cs="Times New Roman"/>
          <w:b/>
          <w:bCs/>
          <w:sz w:val="24"/>
          <w:szCs w:val="24"/>
        </w:rPr>
        <w:t>Исполнительная документация</w:t>
      </w:r>
      <w:r w:rsidRPr="001E6C3E">
        <w:rPr>
          <w:rFonts w:ascii="Times New Roman" w:hAnsi="Times New Roman" w:cs="Times New Roman"/>
          <w:bCs/>
          <w:sz w:val="24"/>
          <w:szCs w:val="24"/>
        </w:rPr>
        <w:t xml:space="preserve"> - </w:t>
      </w:r>
      <w:r w:rsidRPr="001E6C3E">
        <w:rPr>
          <w:rFonts w:ascii="Times New Roman" w:hAnsi="Times New Roman" w:cs="Times New Roman"/>
          <w:sz w:val="24"/>
          <w:szCs w:val="24"/>
        </w:rPr>
        <w:t>комплект рабочей документации на проведение работ, предусмотренных настоящим Договором, с надписями о соответствии выполненных работ этой документации или внесенными в них изменениями, сделанными лицами, ответственными за производство работ; технические условия, инструкции, сертификаты, технические паспорта и другие документы, удостоверяющие качество материалов, конструкций и деталей; другая документация, предусмотренная строительными нормами и правилами;</w:t>
      </w:r>
    </w:p>
    <w:p w14:paraId="61E1907B" w14:textId="77777777" w:rsidR="00D11EAA" w:rsidRPr="00764842" w:rsidRDefault="00D11EAA" w:rsidP="00D11EAA">
      <w:pPr>
        <w:shd w:val="clear" w:color="auto" w:fill="FFFFFF"/>
        <w:tabs>
          <w:tab w:val="left" w:pos="709"/>
        </w:tabs>
        <w:autoSpaceDE w:val="0"/>
        <w:autoSpaceDN w:val="0"/>
        <w:adjustRightInd w:val="0"/>
        <w:spacing w:before="14" w:after="14"/>
        <w:ind w:left="22" w:firstLine="698"/>
        <w:contextualSpacing/>
        <w:jc w:val="both"/>
        <w:rPr>
          <w:rFonts w:ascii="Times New Roman" w:hAnsi="Times New Roman" w:cs="Times New Roman"/>
          <w:sz w:val="24"/>
          <w:szCs w:val="24"/>
        </w:rPr>
      </w:pPr>
      <w:r w:rsidRPr="001E6C3E">
        <w:rPr>
          <w:rFonts w:ascii="Times New Roman" w:hAnsi="Times New Roman" w:cs="Times New Roman"/>
          <w:b/>
          <w:sz w:val="24"/>
          <w:szCs w:val="24"/>
        </w:rPr>
        <w:t>Календарный план</w:t>
      </w:r>
      <w:r w:rsidRPr="001E6C3E">
        <w:rPr>
          <w:rFonts w:ascii="Times New Roman" w:hAnsi="Times New Roman" w:cs="Times New Roman"/>
          <w:sz w:val="24"/>
          <w:szCs w:val="24"/>
        </w:rPr>
        <w:t xml:space="preserve"> - Приложение № 2 к настоящему Договору, являющееся его нео</w:t>
      </w:r>
      <w:r w:rsidRPr="00764842">
        <w:rPr>
          <w:rFonts w:ascii="Times New Roman" w:hAnsi="Times New Roman" w:cs="Times New Roman"/>
          <w:sz w:val="24"/>
          <w:szCs w:val="24"/>
        </w:rPr>
        <w:t>тъемлемой частью и устанавливающее сроки выполнения работ и стоимость работ;</w:t>
      </w:r>
    </w:p>
    <w:p w14:paraId="6C4A5655" w14:textId="77777777" w:rsidR="00D11EAA" w:rsidRPr="001E6C3E" w:rsidRDefault="00D11EAA" w:rsidP="00D11EAA">
      <w:pPr>
        <w:shd w:val="clear" w:color="auto" w:fill="FFFFFF"/>
        <w:tabs>
          <w:tab w:val="left" w:pos="709"/>
        </w:tabs>
        <w:autoSpaceDE w:val="0"/>
        <w:autoSpaceDN w:val="0"/>
        <w:adjustRightInd w:val="0"/>
        <w:spacing w:before="14" w:after="14"/>
        <w:ind w:firstLine="720"/>
        <w:contextualSpacing/>
        <w:jc w:val="both"/>
        <w:rPr>
          <w:rFonts w:ascii="Times New Roman" w:hAnsi="Times New Roman" w:cs="Times New Roman"/>
          <w:sz w:val="24"/>
          <w:szCs w:val="24"/>
        </w:rPr>
      </w:pPr>
      <w:r w:rsidRPr="001E6C3E">
        <w:rPr>
          <w:rFonts w:ascii="Times New Roman" w:hAnsi="Times New Roman" w:cs="Times New Roman"/>
          <w:b/>
          <w:bCs/>
          <w:sz w:val="24"/>
          <w:szCs w:val="24"/>
        </w:rPr>
        <w:t>Обязательные требования безопасности</w:t>
      </w:r>
      <w:r w:rsidRPr="001E6C3E">
        <w:rPr>
          <w:rFonts w:ascii="Times New Roman" w:hAnsi="Times New Roman" w:cs="Times New Roman"/>
          <w:bCs/>
          <w:sz w:val="24"/>
          <w:szCs w:val="24"/>
        </w:rPr>
        <w:t xml:space="preserve"> - </w:t>
      </w:r>
      <w:r w:rsidRPr="001E6C3E">
        <w:rPr>
          <w:rFonts w:ascii="Times New Roman" w:hAnsi="Times New Roman" w:cs="Times New Roman"/>
          <w:sz w:val="24"/>
          <w:szCs w:val="24"/>
        </w:rPr>
        <w:t xml:space="preserve">требования, установленные в технических регламентах и иных обязательных нормативных технических документах Российской Федерации, а также в национальных стандартах и применимых стандартах; </w:t>
      </w:r>
    </w:p>
    <w:p w14:paraId="7ADEE14D" w14:textId="77777777" w:rsidR="00D11EAA" w:rsidRPr="001E6C3E" w:rsidRDefault="00D11EAA" w:rsidP="00D11EAA">
      <w:pPr>
        <w:shd w:val="clear" w:color="auto" w:fill="FFFFFF"/>
        <w:tabs>
          <w:tab w:val="left" w:pos="709"/>
        </w:tabs>
        <w:autoSpaceDE w:val="0"/>
        <w:autoSpaceDN w:val="0"/>
        <w:adjustRightInd w:val="0"/>
        <w:spacing w:before="14" w:after="14"/>
        <w:ind w:firstLine="720"/>
        <w:contextualSpacing/>
        <w:jc w:val="both"/>
        <w:rPr>
          <w:rFonts w:ascii="Times New Roman" w:hAnsi="Times New Roman" w:cs="Times New Roman"/>
          <w:iCs/>
          <w:sz w:val="24"/>
          <w:szCs w:val="24"/>
        </w:rPr>
      </w:pPr>
      <w:r w:rsidRPr="001E6C3E">
        <w:rPr>
          <w:rFonts w:ascii="Times New Roman" w:hAnsi="Times New Roman" w:cs="Times New Roman"/>
          <w:b/>
          <w:bCs/>
          <w:sz w:val="24"/>
          <w:szCs w:val="24"/>
        </w:rPr>
        <w:t xml:space="preserve">Подрядчик </w:t>
      </w:r>
      <w:r w:rsidRPr="001E6C3E">
        <w:rPr>
          <w:rFonts w:ascii="Times New Roman" w:hAnsi="Times New Roman" w:cs="Times New Roman"/>
          <w:bCs/>
          <w:sz w:val="24"/>
          <w:szCs w:val="24"/>
        </w:rPr>
        <w:t xml:space="preserve">- </w:t>
      </w:r>
      <w:r w:rsidRPr="001E6C3E">
        <w:rPr>
          <w:rFonts w:ascii="Times New Roman" w:hAnsi="Times New Roman" w:cs="Times New Roman"/>
          <w:iCs/>
          <w:sz w:val="24"/>
          <w:szCs w:val="24"/>
        </w:rPr>
        <w:t>фирменное наименование и адрес места нахождения Подрядчика</w:t>
      </w:r>
    </w:p>
    <w:p w14:paraId="537652DD" w14:textId="77777777" w:rsidR="00D11EAA" w:rsidRPr="001E6C3E" w:rsidRDefault="00D11EAA" w:rsidP="00D11EAA">
      <w:pPr>
        <w:shd w:val="clear" w:color="auto" w:fill="FFFFFF"/>
        <w:tabs>
          <w:tab w:val="left" w:pos="709"/>
        </w:tabs>
        <w:autoSpaceDE w:val="0"/>
        <w:autoSpaceDN w:val="0"/>
        <w:adjustRightInd w:val="0"/>
        <w:spacing w:before="14" w:after="14"/>
        <w:ind w:firstLine="720"/>
        <w:contextualSpacing/>
        <w:jc w:val="both"/>
        <w:rPr>
          <w:rFonts w:ascii="Times New Roman" w:hAnsi="Times New Roman" w:cs="Times New Roman"/>
          <w:sz w:val="24"/>
          <w:szCs w:val="24"/>
        </w:rPr>
      </w:pPr>
      <w:r w:rsidRPr="001E6C3E">
        <w:rPr>
          <w:rFonts w:ascii="Times New Roman" w:hAnsi="Times New Roman" w:cs="Times New Roman"/>
          <w:b/>
          <w:bCs/>
          <w:sz w:val="24"/>
          <w:szCs w:val="24"/>
        </w:rPr>
        <w:t xml:space="preserve">Работы </w:t>
      </w:r>
      <w:r w:rsidRPr="001E6C3E">
        <w:rPr>
          <w:rFonts w:ascii="Times New Roman" w:hAnsi="Times New Roman" w:cs="Times New Roman"/>
          <w:bCs/>
          <w:sz w:val="24"/>
          <w:szCs w:val="24"/>
        </w:rPr>
        <w:t xml:space="preserve">- </w:t>
      </w:r>
      <w:r w:rsidRPr="001E6C3E">
        <w:rPr>
          <w:rFonts w:ascii="Times New Roman" w:hAnsi="Times New Roman" w:cs="Times New Roman"/>
          <w:sz w:val="24"/>
          <w:szCs w:val="24"/>
        </w:rPr>
        <w:t>проектно-изыскательские работы, подлежащие выполнению Подрядчиком в соответствии с условиями настоящего Договора;</w:t>
      </w:r>
      <w:r w:rsidRPr="001E6C3E">
        <w:rPr>
          <w:rFonts w:ascii="Times New Roman" w:hAnsi="Times New Roman" w:cs="Times New Roman"/>
          <w:bCs/>
          <w:sz w:val="24"/>
          <w:szCs w:val="24"/>
        </w:rPr>
        <w:t xml:space="preserve"> </w:t>
      </w:r>
    </w:p>
    <w:p w14:paraId="7D55C6EB" w14:textId="77777777" w:rsidR="00D11EAA" w:rsidRPr="001E6C3E" w:rsidRDefault="00D11EAA" w:rsidP="00D11EAA">
      <w:pPr>
        <w:spacing w:before="14" w:after="14"/>
        <w:ind w:firstLine="720"/>
        <w:contextualSpacing/>
        <w:jc w:val="both"/>
        <w:rPr>
          <w:rFonts w:ascii="Times New Roman" w:hAnsi="Times New Roman" w:cs="Times New Roman"/>
          <w:sz w:val="24"/>
          <w:szCs w:val="24"/>
        </w:rPr>
      </w:pPr>
      <w:r w:rsidRPr="001E6C3E">
        <w:rPr>
          <w:rFonts w:ascii="Times New Roman" w:hAnsi="Times New Roman" w:cs="Times New Roman"/>
          <w:b/>
          <w:bCs/>
          <w:sz w:val="24"/>
          <w:szCs w:val="24"/>
        </w:rPr>
        <w:lastRenderedPageBreak/>
        <w:t xml:space="preserve">Субподрядчик </w:t>
      </w:r>
      <w:r w:rsidRPr="001E6C3E">
        <w:rPr>
          <w:rFonts w:ascii="Times New Roman" w:hAnsi="Times New Roman" w:cs="Times New Roman"/>
          <w:bCs/>
          <w:sz w:val="24"/>
          <w:szCs w:val="24"/>
        </w:rPr>
        <w:t xml:space="preserve">- </w:t>
      </w:r>
      <w:r w:rsidRPr="001E6C3E">
        <w:rPr>
          <w:rFonts w:ascii="Times New Roman" w:hAnsi="Times New Roman" w:cs="Times New Roman"/>
          <w:sz w:val="24"/>
          <w:szCs w:val="24"/>
        </w:rPr>
        <w:t>юридическое лицо, нанимаемое Подрядчиком для выполнения работ в рамках настоящего Договора;</w:t>
      </w:r>
    </w:p>
    <w:p w14:paraId="5EBD0F05" w14:textId="77777777" w:rsidR="00D11EAA" w:rsidRPr="001E6C3E" w:rsidRDefault="00D11EAA" w:rsidP="00D11EAA">
      <w:pPr>
        <w:spacing w:before="14" w:after="14"/>
        <w:ind w:firstLine="720"/>
        <w:contextualSpacing/>
        <w:jc w:val="both"/>
        <w:rPr>
          <w:rFonts w:ascii="Times New Roman" w:hAnsi="Times New Roman" w:cs="Times New Roman"/>
          <w:sz w:val="24"/>
          <w:szCs w:val="24"/>
        </w:rPr>
      </w:pPr>
      <w:r w:rsidRPr="001E6C3E">
        <w:rPr>
          <w:rFonts w:ascii="Times New Roman" w:hAnsi="Times New Roman" w:cs="Times New Roman"/>
          <w:b/>
          <w:bCs/>
          <w:sz w:val="24"/>
          <w:szCs w:val="24"/>
        </w:rPr>
        <w:t>Стороны</w:t>
      </w:r>
      <w:r w:rsidRPr="001E6C3E">
        <w:rPr>
          <w:rFonts w:ascii="Times New Roman" w:hAnsi="Times New Roman" w:cs="Times New Roman"/>
          <w:sz w:val="24"/>
          <w:szCs w:val="24"/>
        </w:rPr>
        <w:t xml:space="preserve"> - Заказчик и Подрядчик в значениях, указанных выше;</w:t>
      </w:r>
    </w:p>
    <w:p w14:paraId="15F61127" w14:textId="77777777" w:rsidR="00D11EAA" w:rsidRPr="001E6C3E" w:rsidRDefault="00D11EAA" w:rsidP="00D11EAA">
      <w:pPr>
        <w:shd w:val="clear" w:color="auto" w:fill="FFFFFF"/>
        <w:tabs>
          <w:tab w:val="left" w:pos="540"/>
        </w:tabs>
        <w:autoSpaceDE w:val="0"/>
        <w:autoSpaceDN w:val="0"/>
        <w:adjustRightInd w:val="0"/>
        <w:spacing w:before="14" w:after="14"/>
        <w:ind w:firstLine="720"/>
        <w:contextualSpacing/>
        <w:jc w:val="both"/>
        <w:rPr>
          <w:rFonts w:ascii="Times New Roman" w:hAnsi="Times New Roman" w:cs="Times New Roman"/>
          <w:sz w:val="24"/>
          <w:szCs w:val="24"/>
        </w:rPr>
      </w:pPr>
      <w:r w:rsidRPr="001E6C3E">
        <w:rPr>
          <w:rFonts w:ascii="Times New Roman" w:hAnsi="Times New Roman" w:cs="Times New Roman"/>
          <w:b/>
          <w:bCs/>
          <w:sz w:val="24"/>
          <w:szCs w:val="24"/>
        </w:rPr>
        <w:t>Техническая документация</w:t>
      </w:r>
      <w:r w:rsidRPr="001E6C3E">
        <w:rPr>
          <w:rFonts w:ascii="Times New Roman" w:hAnsi="Times New Roman" w:cs="Times New Roman"/>
          <w:bCs/>
          <w:sz w:val="24"/>
          <w:szCs w:val="24"/>
        </w:rPr>
        <w:t xml:space="preserve"> - </w:t>
      </w:r>
      <w:r w:rsidRPr="001E6C3E">
        <w:rPr>
          <w:rFonts w:ascii="Times New Roman" w:hAnsi="Times New Roman" w:cs="Times New Roman"/>
          <w:sz w:val="24"/>
          <w:szCs w:val="24"/>
        </w:rPr>
        <w:t>комплект документов (технических требований), включающий систему графических, расчетных и текстовых материалов, необходимых для</w:t>
      </w:r>
      <w:r w:rsidRPr="001E6C3E">
        <w:rPr>
          <w:rFonts w:ascii="Times New Roman" w:hAnsi="Times New Roman" w:cs="Times New Roman"/>
          <w:i/>
          <w:iCs/>
          <w:sz w:val="24"/>
          <w:szCs w:val="24"/>
        </w:rPr>
        <w:t xml:space="preserve"> </w:t>
      </w:r>
      <w:r w:rsidRPr="001E6C3E">
        <w:rPr>
          <w:rFonts w:ascii="Times New Roman" w:hAnsi="Times New Roman" w:cs="Times New Roman"/>
          <w:iCs/>
          <w:sz w:val="24"/>
          <w:szCs w:val="24"/>
        </w:rPr>
        <w:t>(указать нужное:</w:t>
      </w:r>
      <w:r w:rsidRPr="001E6C3E">
        <w:rPr>
          <w:rFonts w:ascii="Times New Roman" w:hAnsi="Times New Roman" w:cs="Times New Roman"/>
          <w:sz w:val="24"/>
          <w:szCs w:val="24"/>
        </w:rPr>
        <w:t xml:space="preserve"> </w:t>
      </w:r>
      <w:r w:rsidRPr="001E6C3E">
        <w:rPr>
          <w:rFonts w:ascii="Times New Roman" w:hAnsi="Times New Roman" w:cs="Times New Roman"/>
          <w:iCs/>
          <w:sz w:val="24"/>
          <w:szCs w:val="24"/>
        </w:rPr>
        <w:t>строительства, реконструкции, комплексного технического перевооружения и реконструкции)</w:t>
      </w:r>
      <w:r w:rsidRPr="001E6C3E">
        <w:rPr>
          <w:rFonts w:ascii="Times New Roman" w:hAnsi="Times New Roman" w:cs="Times New Roman"/>
          <w:sz w:val="24"/>
          <w:szCs w:val="24"/>
        </w:rPr>
        <w:t>;</w:t>
      </w:r>
    </w:p>
    <w:p w14:paraId="1BFCD2F2" w14:textId="2080EDAD" w:rsidR="00D11EAA" w:rsidRPr="001E6C3E" w:rsidRDefault="00D11EAA" w:rsidP="00D11EAA">
      <w:pPr>
        <w:shd w:val="clear" w:color="auto" w:fill="FFFFFF"/>
        <w:tabs>
          <w:tab w:val="left" w:pos="709"/>
        </w:tabs>
        <w:autoSpaceDE w:val="0"/>
        <w:autoSpaceDN w:val="0"/>
        <w:adjustRightInd w:val="0"/>
        <w:spacing w:before="14" w:after="14"/>
        <w:ind w:firstLine="720"/>
        <w:contextualSpacing/>
        <w:jc w:val="both"/>
        <w:rPr>
          <w:rFonts w:ascii="Times New Roman" w:hAnsi="Times New Roman" w:cs="Times New Roman"/>
          <w:sz w:val="24"/>
          <w:szCs w:val="24"/>
        </w:rPr>
      </w:pPr>
      <w:r w:rsidRPr="001E6C3E">
        <w:rPr>
          <w:rFonts w:ascii="Times New Roman" w:hAnsi="Times New Roman" w:cs="Times New Roman"/>
          <w:b/>
          <w:bCs/>
          <w:sz w:val="24"/>
          <w:szCs w:val="24"/>
        </w:rPr>
        <w:t>Техническое задание</w:t>
      </w:r>
      <w:r w:rsidRPr="001E6C3E">
        <w:rPr>
          <w:rFonts w:ascii="Times New Roman" w:hAnsi="Times New Roman" w:cs="Times New Roman"/>
          <w:bCs/>
          <w:sz w:val="24"/>
          <w:szCs w:val="24"/>
        </w:rPr>
        <w:t xml:space="preserve"> - </w:t>
      </w:r>
      <w:r w:rsidRPr="001E6C3E">
        <w:rPr>
          <w:rFonts w:ascii="Times New Roman" w:hAnsi="Times New Roman" w:cs="Times New Roman"/>
          <w:sz w:val="24"/>
          <w:szCs w:val="24"/>
        </w:rPr>
        <w:t>документ, содержащий требования к разработке проект</w:t>
      </w:r>
      <w:r w:rsidR="006A6CBA">
        <w:rPr>
          <w:rFonts w:ascii="Times New Roman" w:hAnsi="Times New Roman" w:cs="Times New Roman"/>
          <w:sz w:val="24"/>
          <w:szCs w:val="24"/>
        </w:rPr>
        <w:t>ной документации (Приложение № 5</w:t>
      </w:r>
      <w:r w:rsidRPr="001E6C3E">
        <w:rPr>
          <w:rFonts w:ascii="Times New Roman" w:hAnsi="Times New Roman" w:cs="Times New Roman"/>
          <w:sz w:val="24"/>
          <w:szCs w:val="24"/>
        </w:rPr>
        <w:t>)</w:t>
      </w:r>
    </w:p>
    <w:p w14:paraId="4D355638" w14:textId="77777777" w:rsidR="00D11EAA" w:rsidRDefault="00D11EAA" w:rsidP="00D11EAA">
      <w:pPr>
        <w:shd w:val="clear" w:color="auto" w:fill="FFFFFF"/>
        <w:tabs>
          <w:tab w:val="left" w:pos="709"/>
        </w:tabs>
        <w:autoSpaceDE w:val="0"/>
        <w:autoSpaceDN w:val="0"/>
        <w:adjustRightInd w:val="0"/>
        <w:spacing w:before="14" w:after="14"/>
        <w:ind w:firstLine="720"/>
        <w:contextualSpacing/>
        <w:jc w:val="both"/>
        <w:rPr>
          <w:rFonts w:ascii="Times New Roman" w:hAnsi="Times New Roman" w:cs="Times New Roman"/>
          <w:spacing w:val="-4"/>
          <w:sz w:val="24"/>
          <w:szCs w:val="24"/>
        </w:rPr>
      </w:pPr>
      <w:r w:rsidRPr="001E6C3E">
        <w:rPr>
          <w:rFonts w:ascii="Times New Roman" w:hAnsi="Times New Roman" w:cs="Times New Roman"/>
          <w:b/>
          <w:bCs/>
          <w:sz w:val="24"/>
          <w:szCs w:val="24"/>
        </w:rPr>
        <w:t xml:space="preserve">Цена Договора - </w:t>
      </w:r>
      <w:r w:rsidRPr="001E6C3E">
        <w:rPr>
          <w:rFonts w:ascii="Times New Roman" w:hAnsi="Times New Roman" w:cs="Times New Roman"/>
          <w:sz w:val="24"/>
          <w:szCs w:val="24"/>
        </w:rPr>
        <w:t xml:space="preserve">сумма, которая должна быть выплачена Подрядчику в </w:t>
      </w:r>
      <w:r w:rsidRPr="001E6C3E">
        <w:rPr>
          <w:rFonts w:ascii="Times New Roman" w:hAnsi="Times New Roman" w:cs="Times New Roman"/>
          <w:spacing w:val="-4"/>
          <w:sz w:val="24"/>
          <w:szCs w:val="24"/>
        </w:rPr>
        <w:t>рамках Договора за полное и надлежащее выполнение своих обязательств по Договору.</w:t>
      </w:r>
    </w:p>
    <w:p w14:paraId="1239870D" w14:textId="77777777" w:rsidR="0014162F" w:rsidRPr="001E6C3E" w:rsidRDefault="0014162F" w:rsidP="00D11EAA">
      <w:pPr>
        <w:shd w:val="clear" w:color="auto" w:fill="FFFFFF"/>
        <w:tabs>
          <w:tab w:val="left" w:pos="709"/>
        </w:tabs>
        <w:autoSpaceDE w:val="0"/>
        <w:autoSpaceDN w:val="0"/>
        <w:adjustRightInd w:val="0"/>
        <w:spacing w:before="14" w:after="14"/>
        <w:ind w:firstLine="720"/>
        <w:contextualSpacing/>
        <w:jc w:val="both"/>
        <w:rPr>
          <w:rFonts w:ascii="Times New Roman" w:hAnsi="Times New Roman" w:cs="Times New Roman"/>
          <w:spacing w:val="-4"/>
          <w:sz w:val="24"/>
          <w:szCs w:val="24"/>
        </w:rPr>
      </w:pPr>
    </w:p>
    <w:p w14:paraId="43FEB5FE" w14:textId="77777777" w:rsidR="00D11EAA" w:rsidRPr="001E6C3E" w:rsidRDefault="00D11EAA" w:rsidP="00D11EAA">
      <w:pPr>
        <w:shd w:val="clear" w:color="auto" w:fill="FFFFFF"/>
        <w:tabs>
          <w:tab w:val="left" w:pos="0"/>
        </w:tabs>
        <w:autoSpaceDE w:val="0"/>
        <w:autoSpaceDN w:val="0"/>
        <w:adjustRightInd w:val="0"/>
        <w:spacing w:after="0" w:line="240" w:lineRule="auto"/>
        <w:ind w:left="709"/>
        <w:contextualSpacing/>
        <w:jc w:val="both"/>
        <w:rPr>
          <w:rFonts w:ascii="Times New Roman" w:eastAsia="Times New Roman" w:hAnsi="Times New Roman" w:cs="Times New Roman"/>
          <w:b/>
          <w:sz w:val="24"/>
          <w:szCs w:val="24"/>
          <w:lang w:eastAsia="ru-RU"/>
        </w:rPr>
      </w:pPr>
      <w:r w:rsidRPr="001E6C3E">
        <w:rPr>
          <w:rFonts w:ascii="Times New Roman" w:eastAsia="Times New Roman" w:hAnsi="Times New Roman" w:cs="Times New Roman"/>
          <w:b/>
          <w:bCs/>
          <w:sz w:val="24"/>
          <w:szCs w:val="24"/>
          <w:lang w:eastAsia="ru-RU"/>
        </w:rPr>
        <w:t>Статья 2. Предмет Договора</w:t>
      </w:r>
    </w:p>
    <w:p w14:paraId="63F4E4C5" w14:textId="4EA33E0B" w:rsidR="00EE378E" w:rsidRPr="00070F71" w:rsidRDefault="00D11EAA" w:rsidP="00EE378E">
      <w:pPr>
        <w:tabs>
          <w:tab w:val="left" w:pos="0"/>
          <w:tab w:val="left" w:pos="1134"/>
        </w:tabs>
        <w:autoSpaceDN w:val="0"/>
        <w:spacing w:after="0" w:line="240" w:lineRule="auto"/>
        <w:ind w:firstLine="709"/>
        <w:contextualSpacing/>
        <w:jc w:val="both"/>
        <w:rPr>
          <w:rFonts w:ascii="Times New Roman" w:eastAsia="Times New Roman" w:hAnsi="Times New Roman" w:cs="Times New Roman"/>
          <w:sz w:val="24"/>
          <w:szCs w:val="24"/>
          <w:lang w:eastAsia="ru-RU"/>
        </w:rPr>
      </w:pPr>
      <w:r w:rsidRPr="0068762B">
        <w:rPr>
          <w:rFonts w:ascii="Times New Roman" w:eastAsia="Times New Roman" w:hAnsi="Times New Roman" w:cs="Times New Roman"/>
          <w:sz w:val="24"/>
          <w:szCs w:val="24"/>
          <w:lang w:eastAsia="ru-RU"/>
        </w:rPr>
        <w:t>2.1.</w:t>
      </w:r>
      <w:r w:rsidRPr="0068762B">
        <w:rPr>
          <w:rFonts w:ascii="Times New Roman" w:eastAsia="Times New Roman" w:hAnsi="Times New Roman" w:cs="Times New Roman"/>
          <w:sz w:val="24"/>
          <w:szCs w:val="24"/>
          <w:lang w:eastAsia="ru-RU"/>
        </w:rPr>
        <w:tab/>
        <w:t xml:space="preserve">По настоящему Договору </w:t>
      </w:r>
      <w:r w:rsidRPr="00070F71">
        <w:rPr>
          <w:rFonts w:ascii="Times New Roman" w:eastAsia="Times New Roman" w:hAnsi="Times New Roman" w:cs="Times New Roman"/>
          <w:sz w:val="24"/>
          <w:szCs w:val="24"/>
          <w:lang w:eastAsia="ru-RU"/>
        </w:rPr>
        <w:t>Подрядчик обязу</w:t>
      </w:r>
      <w:r w:rsidR="000307F4" w:rsidRPr="00070F71">
        <w:rPr>
          <w:rFonts w:ascii="Times New Roman" w:eastAsia="Times New Roman" w:hAnsi="Times New Roman" w:cs="Times New Roman"/>
          <w:sz w:val="24"/>
          <w:szCs w:val="24"/>
          <w:lang w:eastAsia="ru-RU"/>
        </w:rPr>
        <w:t xml:space="preserve">ется </w:t>
      </w:r>
      <w:r w:rsidR="00B65941">
        <w:rPr>
          <w:rFonts w:ascii="Times New Roman" w:eastAsia="Times New Roman" w:hAnsi="Times New Roman" w:cs="Times New Roman"/>
          <w:sz w:val="24"/>
          <w:szCs w:val="24"/>
          <w:lang w:eastAsia="ru-RU"/>
        </w:rPr>
        <w:t xml:space="preserve">выполнить </w:t>
      </w:r>
      <w:r w:rsidR="00B65941" w:rsidRPr="00B65941">
        <w:rPr>
          <w:rFonts w:ascii="Times New Roman" w:eastAsia="Times New Roman" w:hAnsi="Times New Roman" w:cs="Times New Roman"/>
          <w:sz w:val="24"/>
          <w:szCs w:val="24"/>
          <w:lang w:eastAsia="ru-RU"/>
        </w:rPr>
        <w:t>работ</w:t>
      </w:r>
      <w:r w:rsidR="00B65941">
        <w:rPr>
          <w:rFonts w:ascii="Times New Roman" w:eastAsia="Times New Roman" w:hAnsi="Times New Roman" w:cs="Times New Roman"/>
          <w:sz w:val="24"/>
          <w:szCs w:val="24"/>
          <w:lang w:eastAsia="ru-RU"/>
        </w:rPr>
        <w:t>ы</w:t>
      </w:r>
      <w:r w:rsidR="00B65941" w:rsidRPr="00B65941">
        <w:rPr>
          <w:rFonts w:ascii="Times New Roman" w:eastAsia="Times New Roman" w:hAnsi="Times New Roman" w:cs="Times New Roman"/>
          <w:sz w:val="24"/>
          <w:szCs w:val="24"/>
          <w:lang w:eastAsia="ru-RU"/>
        </w:rPr>
        <w:t xml:space="preserve"> по проектированию объекта: Комплексное приведение просек к нормативному состоянию (расширение просек)</w:t>
      </w:r>
      <w:r w:rsidR="00EE378E" w:rsidRPr="00070F71">
        <w:rPr>
          <w:rFonts w:ascii="Times New Roman" w:eastAsia="Times New Roman" w:hAnsi="Times New Roman" w:cs="Times New Roman"/>
          <w:sz w:val="24"/>
          <w:szCs w:val="24"/>
          <w:lang w:eastAsia="ru-RU"/>
        </w:rPr>
        <w:t>.</w:t>
      </w:r>
    </w:p>
    <w:p w14:paraId="0832DF8E" w14:textId="34F8C097" w:rsidR="00D11EAA" w:rsidRPr="0068762B" w:rsidRDefault="00830BD1" w:rsidP="00DF43B9">
      <w:pPr>
        <w:tabs>
          <w:tab w:val="left" w:pos="0"/>
          <w:tab w:val="left" w:pos="1134"/>
        </w:tabs>
        <w:autoSpaceDN w:val="0"/>
        <w:spacing w:after="0" w:line="240" w:lineRule="auto"/>
        <w:ind w:firstLine="709"/>
        <w:contextualSpacing/>
        <w:jc w:val="both"/>
        <w:rPr>
          <w:rFonts w:ascii="Times New Roman" w:eastAsia="Times New Roman" w:hAnsi="Times New Roman" w:cs="Times New Roman"/>
          <w:sz w:val="24"/>
          <w:szCs w:val="24"/>
          <w:lang w:eastAsia="ru-RU"/>
        </w:rPr>
      </w:pPr>
      <w:r w:rsidRPr="0068762B">
        <w:rPr>
          <w:rFonts w:ascii="Times New Roman" w:eastAsia="Times New Roman" w:hAnsi="Times New Roman" w:cs="Times New Roman"/>
          <w:sz w:val="24"/>
          <w:szCs w:val="24"/>
          <w:lang w:eastAsia="ru-RU"/>
        </w:rPr>
        <w:t>З</w:t>
      </w:r>
      <w:r w:rsidR="00D11EAA" w:rsidRPr="0068762B">
        <w:rPr>
          <w:rFonts w:ascii="Times New Roman" w:eastAsia="Times New Roman" w:hAnsi="Times New Roman" w:cs="Times New Roman"/>
          <w:sz w:val="24"/>
          <w:szCs w:val="24"/>
          <w:lang w:eastAsia="ru-RU"/>
        </w:rPr>
        <w:t>аказчик обязуется принять результат Работ и оплатить их в порядке, предусмотренном настоящим Договором.</w:t>
      </w:r>
      <w:r w:rsidR="00DF43B9" w:rsidRPr="0068762B">
        <w:rPr>
          <w:rFonts w:ascii="Times New Roman" w:eastAsia="Times New Roman" w:hAnsi="Times New Roman" w:cs="Times New Roman"/>
          <w:sz w:val="24"/>
          <w:szCs w:val="24"/>
          <w:lang w:eastAsia="ru-RU"/>
        </w:rPr>
        <w:t xml:space="preserve"> </w:t>
      </w:r>
      <w:r w:rsidR="00D11EAA" w:rsidRPr="0068762B">
        <w:rPr>
          <w:rFonts w:ascii="Times New Roman" w:eastAsia="Times New Roman" w:hAnsi="Times New Roman" w:cs="Times New Roman"/>
          <w:sz w:val="24"/>
          <w:szCs w:val="24"/>
          <w:lang w:eastAsia="ru-RU"/>
        </w:rPr>
        <w:t>Наименование, сроки выполнения Подрядчиком и стоимость работ, указанных в пункте 2.1</w:t>
      </w:r>
      <w:r w:rsidR="00687EE1">
        <w:rPr>
          <w:rFonts w:ascii="Times New Roman" w:eastAsia="Times New Roman" w:hAnsi="Times New Roman" w:cs="Times New Roman"/>
          <w:sz w:val="24"/>
          <w:szCs w:val="24"/>
          <w:lang w:eastAsia="ru-RU"/>
        </w:rPr>
        <w:t>, 3.1, 4.1</w:t>
      </w:r>
      <w:r w:rsidR="00D11EAA" w:rsidRPr="0068762B">
        <w:rPr>
          <w:rFonts w:ascii="Times New Roman" w:eastAsia="Times New Roman" w:hAnsi="Times New Roman" w:cs="Times New Roman"/>
          <w:sz w:val="24"/>
          <w:szCs w:val="24"/>
          <w:lang w:eastAsia="ru-RU"/>
        </w:rPr>
        <w:t>, установлены Календарным графиком выполнения Работ (приложение 2).</w:t>
      </w:r>
    </w:p>
    <w:p w14:paraId="22B6FDC4" w14:textId="3DA3D957" w:rsidR="00D11EAA" w:rsidRPr="001E6C3E" w:rsidRDefault="00D11EAA" w:rsidP="00D11EAA">
      <w:pPr>
        <w:tabs>
          <w:tab w:val="left" w:pos="0"/>
          <w:tab w:val="left" w:pos="1134"/>
        </w:tabs>
        <w:autoSpaceDN w:val="0"/>
        <w:spacing w:after="0" w:line="240" w:lineRule="auto"/>
        <w:ind w:firstLine="709"/>
        <w:contextualSpacing/>
        <w:jc w:val="both"/>
        <w:rPr>
          <w:rFonts w:ascii="Times New Roman" w:eastAsia="Times New Roman" w:hAnsi="Times New Roman" w:cs="Times New Roman"/>
          <w:sz w:val="24"/>
          <w:szCs w:val="24"/>
          <w:lang w:eastAsia="ru-RU"/>
        </w:rPr>
      </w:pPr>
      <w:r w:rsidRPr="001E6C3E">
        <w:rPr>
          <w:rFonts w:ascii="Times New Roman" w:eastAsia="Times New Roman" w:hAnsi="Times New Roman" w:cs="Times New Roman"/>
          <w:sz w:val="24"/>
          <w:szCs w:val="24"/>
          <w:lang w:eastAsia="ru-RU"/>
        </w:rPr>
        <w:t>2.2.</w:t>
      </w:r>
      <w:r w:rsidRPr="001E6C3E">
        <w:rPr>
          <w:rFonts w:ascii="Times New Roman" w:eastAsia="Times New Roman" w:hAnsi="Times New Roman" w:cs="Times New Roman"/>
          <w:sz w:val="24"/>
          <w:szCs w:val="24"/>
          <w:lang w:eastAsia="ru-RU"/>
        </w:rPr>
        <w:tab/>
        <w:t>Результат выполненных Работ по настоящему Договору, в том числе последовательность работ, требования к объему и перечню документации, а также форматам ее предоставления, описаны в Техническом з</w:t>
      </w:r>
      <w:r w:rsidR="006A6CBA">
        <w:rPr>
          <w:rFonts w:ascii="Times New Roman" w:eastAsia="Times New Roman" w:hAnsi="Times New Roman" w:cs="Times New Roman"/>
          <w:sz w:val="24"/>
          <w:szCs w:val="24"/>
          <w:lang w:eastAsia="ru-RU"/>
        </w:rPr>
        <w:t>адании, являющимся приложением 5</w:t>
      </w:r>
      <w:r w:rsidRPr="001E6C3E">
        <w:rPr>
          <w:rFonts w:ascii="Times New Roman" w:eastAsia="Times New Roman" w:hAnsi="Times New Roman" w:cs="Times New Roman"/>
          <w:sz w:val="24"/>
          <w:szCs w:val="24"/>
          <w:lang w:eastAsia="ru-RU"/>
        </w:rPr>
        <w:t xml:space="preserve"> к настоящему Договору.</w:t>
      </w:r>
    </w:p>
    <w:p w14:paraId="6131FE00" w14:textId="77777777" w:rsidR="00D11EAA" w:rsidRDefault="00D11EAA" w:rsidP="00D11EAA">
      <w:pPr>
        <w:tabs>
          <w:tab w:val="left" w:pos="0"/>
        </w:tabs>
        <w:autoSpaceDN w:val="0"/>
        <w:spacing w:after="0" w:line="240" w:lineRule="auto"/>
        <w:ind w:firstLine="709"/>
        <w:contextualSpacing/>
        <w:jc w:val="both"/>
        <w:rPr>
          <w:rFonts w:ascii="Times New Roman" w:eastAsia="Times New Roman" w:hAnsi="Times New Roman" w:cs="Times New Roman"/>
          <w:sz w:val="24"/>
          <w:szCs w:val="24"/>
          <w:lang w:eastAsia="ru-RU"/>
        </w:rPr>
      </w:pPr>
      <w:r w:rsidRPr="001E6C3E">
        <w:rPr>
          <w:rFonts w:ascii="Times New Roman" w:eastAsia="Times New Roman" w:hAnsi="Times New Roman" w:cs="Times New Roman"/>
          <w:sz w:val="24"/>
          <w:szCs w:val="24"/>
          <w:lang w:eastAsia="ru-RU"/>
        </w:rPr>
        <w:t>Результат Работ должен соответствовать требованиям законодательства в области энергоснабжения и строительства, ГОСТ, ПУЭ, СНиП, иным нормативам, нормам, положениям, инструкциям, правилам, указаниям (в том числе носящим рекомендательный характер), действующим на территории Российской Федерации, технической документации и смете, утвержденной Заказчиком, требованиям Заказчика, изложенным в настоящем Договоре, требованиям органов государственной власти и управления, уполномоченных контролировать, согласовывать, выдавать разрешения, и наделенных другими властными и иными полномочиями в отношении создаваемого результата Работ.</w:t>
      </w:r>
    </w:p>
    <w:p w14:paraId="55EA2FDF" w14:textId="77777777" w:rsidR="00830BD1" w:rsidRPr="001E6C3E" w:rsidRDefault="00830BD1" w:rsidP="00D11EAA">
      <w:pPr>
        <w:tabs>
          <w:tab w:val="left" w:pos="0"/>
        </w:tabs>
        <w:autoSpaceDN w:val="0"/>
        <w:spacing w:after="0" w:line="240" w:lineRule="auto"/>
        <w:ind w:firstLine="709"/>
        <w:contextualSpacing/>
        <w:jc w:val="both"/>
        <w:rPr>
          <w:rFonts w:ascii="Times New Roman" w:eastAsia="Times New Roman" w:hAnsi="Times New Roman" w:cs="Times New Roman"/>
          <w:sz w:val="24"/>
          <w:szCs w:val="24"/>
          <w:lang w:eastAsia="ru-RU"/>
        </w:rPr>
      </w:pPr>
    </w:p>
    <w:p w14:paraId="143B711B" w14:textId="77777777" w:rsidR="00D11EAA" w:rsidRPr="001E6C3E" w:rsidRDefault="00D11EAA" w:rsidP="00D11EAA">
      <w:pPr>
        <w:shd w:val="clear" w:color="auto" w:fill="FFFFFF"/>
        <w:tabs>
          <w:tab w:val="left" w:pos="0"/>
        </w:tabs>
        <w:autoSpaceDE w:val="0"/>
        <w:autoSpaceDN w:val="0"/>
        <w:adjustRightInd w:val="0"/>
        <w:spacing w:after="0" w:line="240" w:lineRule="auto"/>
        <w:ind w:firstLine="709"/>
        <w:contextualSpacing/>
        <w:jc w:val="both"/>
        <w:rPr>
          <w:rFonts w:ascii="Times New Roman" w:eastAsia="Times New Roman" w:hAnsi="Times New Roman" w:cs="Times New Roman"/>
          <w:b/>
          <w:sz w:val="24"/>
          <w:szCs w:val="24"/>
          <w:lang w:eastAsia="ru-RU"/>
        </w:rPr>
      </w:pPr>
      <w:r w:rsidRPr="001E6C3E">
        <w:rPr>
          <w:rFonts w:ascii="Times New Roman" w:eastAsia="Times New Roman" w:hAnsi="Times New Roman" w:cs="Times New Roman"/>
          <w:b/>
          <w:sz w:val="24"/>
          <w:szCs w:val="24"/>
          <w:lang w:eastAsia="ru-RU"/>
        </w:rPr>
        <w:t>Статья 3. Срок выполнения Работ по Договору</w:t>
      </w:r>
    </w:p>
    <w:p w14:paraId="171B4108" w14:textId="77F936D1" w:rsidR="00D11EAA" w:rsidRPr="00400C7B" w:rsidRDefault="00D11EAA" w:rsidP="00400C7B">
      <w:pPr>
        <w:shd w:val="clear" w:color="auto" w:fill="FFFFFF"/>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970A02">
        <w:rPr>
          <w:rFonts w:ascii="Times New Roman" w:eastAsia="Times New Roman" w:hAnsi="Times New Roman" w:cs="Times New Roman"/>
          <w:sz w:val="24"/>
          <w:szCs w:val="24"/>
          <w:lang w:eastAsia="ru-RU"/>
        </w:rPr>
        <w:t>3.1.</w:t>
      </w:r>
      <w:r w:rsidRPr="00970A02">
        <w:rPr>
          <w:rFonts w:ascii="Times New Roman" w:eastAsia="Times New Roman" w:hAnsi="Times New Roman" w:cs="Times New Roman"/>
          <w:sz w:val="24"/>
          <w:szCs w:val="24"/>
          <w:lang w:eastAsia="ru-RU"/>
        </w:rPr>
        <w:tab/>
      </w:r>
      <w:r w:rsidRPr="00400C7B">
        <w:rPr>
          <w:rFonts w:ascii="Times New Roman" w:eastAsia="Times New Roman" w:hAnsi="Times New Roman" w:cs="Times New Roman"/>
          <w:sz w:val="24"/>
          <w:szCs w:val="24"/>
          <w:lang w:eastAsia="ru-RU"/>
        </w:rPr>
        <w:t xml:space="preserve">Выполнение </w:t>
      </w:r>
      <w:proofErr w:type="gramStart"/>
      <w:r w:rsidRPr="00400C7B">
        <w:rPr>
          <w:rFonts w:ascii="Times New Roman" w:eastAsia="Times New Roman" w:hAnsi="Times New Roman" w:cs="Times New Roman"/>
          <w:sz w:val="24"/>
          <w:szCs w:val="24"/>
          <w:lang w:eastAsia="ru-RU"/>
        </w:rPr>
        <w:t>работ</w:t>
      </w:r>
      <w:r w:rsidR="00E677E7" w:rsidRPr="00400C7B">
        <w:rPr>
          <w:rFonts w:ascii="Times New Roman" w:eastAsia="Times New Roman" w:hAnsi="Times New Roman" w:cs="Times New Roman"/>
          <w:sz w:val="24"/>
          <w:szCs w:val="24"/>
          <w:lang w:eastAsia="ru-RU"/>
        </w:rPr>
        <w:t>:</w:t>
      </w:r>
      <w:r w:rsidR="00EE378E">
        <w:rPr>
          <w:rFonts w:ascii="Times New Roman" w:eastAsia="Times New Roman" w:hAnsi="Times New Roman" w:cs="Times New Roman"/>
          <w:sz w:val="24"/>
          <w:szCs w:val="24"/>
          <w:lang w:eastAsia="ru-RU"/>
        </w:rPr>
        <w:t xml:space="preserve">   </w:t>
      </w:r>
      <w:proofErr w:type="gramEnd"/>
      <w:r w:rsidR="00EE378E">
        <w:rPr>
          <w:rFonts w:ascii="Times New Roman" w:eastAsia="Times New Roman" w:hAnsi="Times New Roman" w:cs="Times New Roman"/>
          <w:sz w:val="24"/>
          <w:szCs w:val="24"/>
          <w:lang w:eastAsia="ru-RU"/>
        </w:rPr>
        <w:t xml:space="preserve">                        </w:t>
      </w:r>
      <w:r w:rsidR="005A140A" w:rsidRPr="005A140A">
        <w:rPr>
          <w:rFonts w:ascii="Times New Roman" w:hAnsi="Times New Roman"/>
          <w:sz w:val="24"/>
          <w:szCs w:val="24"/>
        </w:rPr>
        <w:t>.</w:t>
      </w:r>
      <w:r w:rsidR="00400C7B" w:rsidRPr="00400C7B">
        <w:rPr>
          <w:rFonts w:ascii="Times New Roman" w:eastAsia="Times New Roman" w:hAnsi="Times New Roman" w:cs="Times New Roman"/>
          <w:sz w:val="24"/>
          <w:szCs w:val="24"/>
          <w:lang w:eastAsia="ru-RU"/>
        </w:rPr>
        <w:t xml:space="preserve"> </w:t>
      </w:r>
      <w:r w:rsidRPr="00400C7B">
        <w:rPr>
          <w:rFonts w:ascii="Times New Roman" w:eastAsia="Times New Roman" w:hAnsi="Times New Roman" w:cs="Times New Roman"/>
          <w:sz w:val="24"/>
          <w:szCs w:val="24"/>
          <w:lang w:eastAsia="ru-RU"/>
        </w:rPr>
        <w:t xml:space="preserve">Работа </w:t>
      </w:r>
      <w:r w:rsidR="007C322A">
        <w:rPr>
          <w:rFonts w:ascii="Times New Roman" w:eastAsia="Times New Roman" w:hAnsi="Times New Roman" w:cs="Times New Roman"/>
          <w:sz w:val="24"/>
          <w:szCs w:val="24"/>
          <w:lang w:eastAsia="ru-RU"/>
        </w:rPr>
        <w:t xml:space="preserve">на </w:t>
      </w:r>
      <w:r w:rsidR="005A140A" w:rsidRPr="005A140A">
        <w:rPr>
          <w:rFonts w:ascii="Times New Roman" w:eastAsia="Times New Roman" w:hAnsi="Times New Roman" w:cs="Times New Roman"/>
          <w:sz w:val="24"/>
          <w:szCs w:val="24"/>
          <w:lang w:eastAsia="ru-RU"/>
        </w:rPr>
        <w:t>выполнение проектно-изыскательских работ</w:t>
      </w:r>
      <w:r w:rsidR="007C322A">
        <w:rPr>
          <w:rFonts w:ascii="Times New Roman" w:eastAsia="Times New Roman" w:hAnsi="Times New Roman" w:cs="Times New Roman"/>
          <w:sz w:val="24"/>
          <w:szCs w:val="24"/>
          <w:lang w:eastAsia="ru-RU"/>
        </w:rPr>
        <w:t xml:space="preserve"> завершается получением р</w:t>
      </w:r>
      <w:r w:rsidRPr="00400C7B">
        <w:rPr>
          <w:rFonts w:ascii="Times New Roman" w:eastAsia="Times New Roman" w:hAnsi="Times New Roman" w:cs="Times New Roman"/>
          <w:sz w:val="24"/>
          <w:szCs w:val="24"/>
          <w:lang w:eastAsia="ru-RU"/>
        </w:rPr>
        <w:t xml:space="preserve">езультата </w:t>
      </w:r>
      <w:r w:rsidR="005A140A" w:rsidRPr="005A140A">
        <w:rPr>
          <w:rFonts w:ascii="Times New Roman" w:eastAsia="Times New Roman" w:hAnsi="Times New Roman" w:cs="Times New Roman"/>
          <w:sz w:val="24"/>
          <w:szCs w:val="24"/>
          <w:lang w:eastAsia="ru-RU"/>
        </w:rPr>
        <w:t>выполнение проектно-изыскательских работ</w:t>
      </w:r>
      <w:r w:rsidRPr="00400C7B">
        <w:rPr>
          <w:rFonts w:ascii="Times New Roman" w:eastAsia="Times New Roman" w:hAnsi="Times New Roman" w:cs="Times New Roman"/>
          <w:sz w:val="24"/>
          <w:szCs w:val="24"/>
          <w:lang w:eastAsia="ru-RU"/>
        </w:rPr>
        <w:t xml:space="preserve"> (созданием соответствующего комплекта документов), который утвержден Заказчиком, а также принят по Акту сдачи-приемки Результатов выполненных работ (приложение 1).</w:t>
      </w:r>
    </w:p>
    <w:p w14:paraId="0B9A80CD" w14:textId="2279350A" w:rsidR="00D11EAA" w:rsidRPr="001E6C3E" w:rsidRDefault="00D11EAA" w:rsidP="007C3E50">
      <w:pPr>
        <w:shd w:val="clear" w:color="auto" w:fill="FFFFFF"/>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1E6C3E">
        <w:rPr>
          <w:rFonts w:ascii="Times New Roman" w:eastAsia="Times New Roman" w:hAnsi="Times New Roman" w:cs="Times New Roman"/>
          <w:sz w:val="24"/>
          <w:szCs w:val="24"/>
          <w:lang w:eastAsia="ru-RU"/>
        </w:rPr>
        <w:t>3.</w:t>
      </w:r>
      <w:r w:rsidR="000C762D">
        <w:rPr>
          <w:rFonts w:ascii="Times New Roman" w:eastAsia="Times New Roman" w:hAnsi="Times New Roman" w:cs="Times New Roman"/>
          <w:sz w:val="24"/>
          <w:szCs w:val="24"/>
          <w:lang w:eastAsia="ru-RU"/>
        </w:rPr>
        <w:t>2</w:t>
      </w:r>
      <w:r w:rsidRPr="001E6C3E">
        <w:rPr>
          <w:rFonts w:ascii="Times New Roman" w:eastAsia="Times New Roman" w:hAnsi="Times New Roman" w:cs="Times New Roman"/>
          <w:sz w:val="24"/>
          <w:szCs w:val="24"/>
          <w:lang w:eastAsia="ru-RU"/>
        </w:rPr>
        <w:t>.</w:t>
      </w:r>
      <w:r w:rsidRPr="001E6C3E">
        <w:rPr>
          <w:rFonts w:ascii="Times New Roman" w:eastAsia="Times New Roman" w:hAnsi="Times New Roman" w:cs="Times New Roman"/>
          <w:sz w:val="24"/>
          <w:szCs w:val="24"/>
          <w:lang w:eastAsia="ru-RU"/>
        </w:rPr>
        <w:tab/>
        <w:t>Работа по разработке Рабочей документации завершается созданием Рабочей документации, согласованной Заказчиком</w:t>
      </w:r>
      <w:ins w:id="0" w:author="Кондратов Алексей Николаевич" w:date="2020-02-10T10:55:00Z">
        <w:r w:rsidR="00764842">
          <w:rPr>
            <w:rFonts w:ascii="Times New Roman" w:eastAsia="Times New Roman" w:hAnsi="Times New Roman" w:cs="Times New Roman"/>
            <w:sz w:val="24"/>
            <w:szCs w:val="24"/>
            <w:lang w:eastAsia="ru-RU"/>
          </w:rPr>
          <w:t xml:space="preserve"> </w:t>
        </w:r>
      </w:ins>
      <w:r w:rsidRPr="001E6C3E">
        <w:rPr>
          <w:rFonts w:ascii="Times New Roman" w:eastAsia="Times New Roman" w:hAnsi="Times New Roman" w:cs="Times New Roman"/>
          <w:sz w:val="24"/>
          <w:szCs w:val="24"/>
          <w:lang w:eastAsia="ru-RU"/>
        </w:rPr>
        <w:t>в соответствии с условиями настоящего Договора, утвержденными Заказчиком, а также принятыми по Актам сдачи-приемки Результатов выполненных Работ (приложение 1).</w:t>
      </w:r>
    </w:p>
    <w:p w14:paraId="414BECBC" w14:textId="238FE26A" w:rsidR="00D11EAA" w:rsidRPr="001E6C3E" w:rsidRDefault="00D11EAA" w:rsidP="007C3E50">
      <w:pPr>
        <w:shd w:val="clear" w:color="auto" w:fill="FFFFFF"/>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1E6C3E">
        <w:rPr>
          <w:rFonts w:ascii="Times New Roman" w:eastAsia="Times New Roman" w:hAnsi="Times New Roman" w:cs="Times New Roman"/>
          <w:sz w:val="24"/>
          <w:szCs w:val="24"/>
          <w:lang w:eastAsia="ru-RU"/>
        </w:rPr>
        <w:t>3.</w:t>
      </w:r>
      <w:r w:rsidR="000C762D">
        <w:rPr>
          <w:rFonts w:ascii="Times New Roman" w:eastAsia="Times New Roman" w:hAnsi="Times New Roman" w:cs="Times New Roman"/>
          <w:sz w:val="24"/>
          <w:szCs w:val="24"/>
          <w:lang w:eastAsia="ru-RU"/>
        </w:rPr>
        <w:t>3</w:t>
      </w:r>
      <w:r w:rsidRPr="001E6C3E">
        <w:rPr>
          <w:rFonts w:ascii="Times New Roman" w:eastAsia="Times New Roman" w:hAnsi="Times New Roman" w:cs="Times New Roman"/>
          <w:sz w:val="24"/>
          <w:szCs w:val="24"/>
          <w:lang w:eastAsia="ru-RU"/>
        </w:rPr>
        <w:t>.</w:t>
      </w:r>
      <w:r w:rsidRPr="001E6C3E">
        <w:rPr>
          <w:rFonts w:ascii="Times New Roman" w:eastAsia="Times New Roman" w:hAnsi="Times New Roman" w:cs="Times New Roman"/>
          <w:sz w:val="24"/>
          <w:szCs w:val="24"/>
          <w:lang w:eastAsia="ru-RU"/>
        </w:rPr>
        <w:tab/>
        <w:t>Подрядчик передает Заказчику Результаты выполненных Работ на электронном и бумажном носителях в соответствии с п. 2.2 настоящего Договора, а также исключительное право на Результаты выполненных Работ в полном объеме.</w:t>
      </w:r>
    </w:p>
    <w:p w14:paraId="18C5C998" w14:textId="794288A9" w:rsidR="00D11EAA" w:rsidRPr="001E6C3E" w:rsidRDefault="00D11EAA" w:rsidP="007C3E50">
      <w:pPr>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1E6C3E">
        <w:rPr>
          <w:rFonts w:ascii="Times New Roman" w:eastAsia="Times New Roman" w:hAnsi="Times New Roman" w:cs="Times New Roman"/>
          <w:sz w:val="24"/>
          <w:szCs w:val="24"/>
          <w:lang w:eastAsia="ru-RU"/>
        </w:rPr>
        <w:t>3.</w:t>
      </w:r>
      <w:r w:rsidR="000C762D">
        <w:rPr>
          <w:rFonts w:ascii="Times New Roman" w:eastAsia="Times New Roman" w:hAnsi="Times New Roman" w:cs="Times New Roman"/>
          <w:sz w:val="24"/>
          <w:szCs w:val="24"/>
          <w:lang w:eastAsia="ru-RU"/>
        </w:rPr>
        <w:t>4</w:t>
      </w:r>
      <w:r w:rsidRPr="001E6C3E">
        <w:rPr>
          <w:rFonts w:ascii="Times New Roman" w:eastAsia="Times New Roman" w:hAnsi="Times New Roman" w:cs="Times New Roman"/>
          <w:sz w:val="24"/>
          <w:szCs w:val="24"/>
          <w:lang w:eastAsia="ru-RU"/>
        </w:rPr>
        <w:t>.</w:t>
      </w:r>
      <w:r w:rsidRPr="001E6C3E">
        <w:rPr>
          <w:rFonts w:ascii="Times New Roman" w:eastAsia="Times New Roman" w:hAnsi="Times New Roman" w:cs="Times New Roman"/>
          <w:sz w:val="24"/>
          <w:szCs w:val="24"/>
          <w:lang w:eastAsia="ru-RU"/>
        </w:rPr>
        <w:tab/>
        <w:t xml:space="preserve">Моментом перехода от Подрядчика к Заказчику исключительного права на Результаты выполненных Работ являются соответствующие даты подписания Сторонами Актов сдачи-приемки Результатов выполненных Работ (приложение 1), а в случае досрочного расторжения настоящего Договора - дата расторжения Договора. </w:t>
      </w:r>
    </w:p>
    <w:p w14:paraId="76D38D8E" w14:textId="77777777" w:rsidR="00D11EAA" w:rsidRDefault="00D11EAA" w:rsidP="00D11EAA">
      <w:pPr>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1E6C3E">
        <w:rPr>
          <w:rFonts w:ascii="Times New Roman" w:eastAsia="Times New Roman" w:hAnsi="Times New Roman" w:cs="Times New Roman"/>
          <w:sz w:val="24"/>
          <w:szCs w:val="24"/>
          <w:lang w:eastAsia="ru-RU"/>
        </w:rPr>
        <w:t xml:space="preserve">Моментом перехода права собственности и риска случайной гибели или случайного повреждения Результата выполненных Работ по инженерным изысканиям, </w:t>
      </w:r>
      <w:r w:rsidRPr="001E6C3E">
        <w:rPr>
          <w:rFonts w:ascii="Times New Roman" w:eastAsia="Times New Roman" w:hAnsi="Times New Roman" w:cs="Times New Roman"/>
          <w:spacing w:val="-4"/>
          <w:sz w:val="24"/>
          <w:szCs w:val="24"/>
          <w:lang w:eastAsia="ru-RU"/>
        </w:rPr>
        <w:t xml:space="preserve">Рабочей </w:t>
      </w:r>
      <w:r w:rsidRPr="001E6C3E">
        <w:rPr>
          <w:rFonts w:ascii="Times New Roman" w:eastAsia="Times New Roman" w:hAnsi="Times New Roman" w:cs="Times New Roman"/>
          <w:spacing w:val="-4"/>
          <w:sz w:val="24"/>
          <w:szCs w:val="24"/>
          <w:lang w:eastAsia="ru-RU"/>
        </w:rPr>
        <w:lastRenderedPageBreak/>
        <w:t>документации от Подрядчика</w:t>
      </w:r>
      <w:r w:rsidRPr="001E6C3E">
        <w:rPr>
          <w:rFonts w:ascii="Times New Roman" w:eastAsia="Times New Roman" w:hAnsi="Times New Roman" w:cs="Times New Roman"/>
          <w:sz w:val="24"/>
          <w:szCs w:val="24"/>
          <w:lang w:eastAsia="ru-RU"/>
        </w:rPr>
        <w:t xml:space="preserve"> к Заказчику является дата подписания Сторонами соответствующих Актов сдачи-приемки Результатов выполненных Работ (приложение 1).</w:t>
      </w:r>
    </w:p>
    <w:p w14:paraId="2CEA696A" w14:textId="77777777" w:rsidR="00C83C3A" w:rsidRPr="001E6C3E" w:rsidRDefault="00C83C3A" w:rsidP="00D11EAA">
      <w:pPr>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p>
    <w:p w14:paraId="37DABF7B" w14:textId="77777777" w:rsidR="00D11EAA" w:rsidRPr="001E6C3E" w:rsidRDefault="00D11EAA" w:rsidP="00D11EAA">
      <w:pPr>
        <w:shd w:val="clear" w:color="auto" w:fill="FFFFFF"/>
        <w:tabs>
          <w:tab w:val="left" w:pos="425"/>
        </w:tabs>
        <w:autoSpaceDE w:val="0"/>
        <w:autoSpaceDN w:val="0"/>
        <w:adjustRightInd w:val="0"/>
        <w:spacing w:after="0" w:line="240" w:lineRule="auto"/>
        <w:ind w:firstLine="709"/>
        <w:contextualSpacing/>
        <w:jc w:val="both"/>
        <w:rPr>
          <w:rFonts w:ascii="Times New Roman" w:eastAsia="Times New Roman" w:hAnsi="Times New Roman" w:cs="Times New Roman"/>
          <w:b/>
          <w:bCs/>
          <w:sz w:val="24"/>
          <w:szCs w:val="24"/>
          <w:lang w:eastAsia="ru-RU"/>
        </w:rPr>
      </w:pPr>
      <w:r w:rsidRPr="001E6C3E">
        <w:rPr>
          <w:rFonts w:ascii="Times New Roman" w:eastAsia="Times New Roman" w:hAnsi="Times New Roman" w:cs="Times New Roman"/>
          <w:b/>
          <w:bCs/>
          <w:sz w:val="24"/>
          <w:szCs w:val="24"/>
          <w:lang w:eastAsia="ru-RU"/>
        </w:rPr>
        <w:t>Статья 4. Цена работ по Договору</w:t>
      </w:r>
    </w:p>
    <w:p w14:paraId="5DF09F75" w14:textId="243E092F" w:rsidR="00D11EAA" w:rsidRPr="001E6C3E" w:rsidRDefault="00D11EAA" w:rsidP="00D11EAA">
      <w:pPr>
        <w:shd w:val="clear" w:color="auto" w:fill="FFFFFF"/>
        <w:tabs>
          <w:tab w:val="left" w:pos="1276"/>
        </w:tabs>
        <w:spacing w:after="0" w:line="240" w:lineRule="auto"/>
        <w:ind w:firstLine="709"/>
        <w:contextualSpacing/>
        <w:jc w:val="both"/>
        <w:rPr>
          <w:rFonts w:ascii="Times New Roman" w:eastAsia="Times New Roman" w:hAnsi="Times New Roman" w:cs="Times New Roman"/>
          <w:sz w:val="24"/>
          <w:szCs w:val="24"/>
          <w:lang w:eastAsia="ru-RU"/>
        </w:rPr>
      </w:pPr>
      <w:r w:rsidRPr="001E6C3E">
        <w:rPr>
          <w:rFonts w:ascii="Times New Roman" w:eastAsia="Times New Roman" w:hAnsi="Times New Roman" w:cs="Times New Roman"/>
          <w:sz w:val="24"/>
          <w:szCs w:val="24"/>
          <w:lang w:eastAsia="ru-RU"/>
        </w:rPr>
        <w:t>4.1.</w:t>
      </w:r>
      <w:r w:rsidRPr="001E6C3E">
        <w:rPr>
          <w:rFonts w:ascii="Times New Roman" w:eastAsia="Times New Roman" w:hAnsi="Times New Roman" w:cs="Times New Roman"/>
          <w:sz w:val="24"/>
          <w:szCs w:val="24"/>
          <w:lang w:eastAsia="ru-RU"/>
        </w:rPr>
        <w:tab/>
        <w:t>Цена Договора, указанная в Сводном и локальных сметных расчетах, является твердой и составляет:</w:t>
      </w:r>
    </w:p>
    <w:p w14:paraId="47396E0C" w14:textId="6E0A409B" w:rsidR="00970A02" w:rsidRDefault="00970A02" w:rsidP="00301E27">
      <w:pPr>
        <w:pStyle w:val="af9"/>
        <w:tabs>
          <w:tab w:val="right" w:pos="1134"/>
        </w:tabs>
        <w:autoSpaceDE/>
        <w:autoSpaceDN/>
        <w:adjustRightInd/>
        <w:spacing w:after="0"/>
        <w:ind w:left="567"/>
        <w:jc w:val="both"/>
        <w:rPr>
          <w:rFonts w:ascii="Times New Roman" w:hAnsi="Times New Roman"/>
          <w:color w:val="000000"/>
          <w:sz w:val="24"/>
          <w:szCs w:val="24"/>
        </w:rPr>
      </w:pPr>
    </w:p>
    <w:p w14:paraId="1A5D7126" w14:textId="77777777" w:rsidR="00301E27" w:rsidRDefault="00301E27" w:rsidP="00301E27">
      <w:pPr>
        <w:pStyle w:val="af9"/>
        <w:tabs>
          <w:tab w:val="right" w:pos="1134"/>
        </w:tabs>
        <w:autoSpaceDE/>
        <w:autoSpaceDN/>
        <w:adjustRightInd/>
        <w:spacing w:after="0"/>
        <w:ind w:left="567"/>
        <w:jc w:val="both"/>
        <w:rPr>
          <w:rFonts w:ascii="Times New Roman" w:hAnsi="Times New Roman"/>
          <w:color w:val="000000"/>
          <w:sz w:val="24"/>
          <w:szCs w:val="24"/>
        </w:rPr>
      </w:pPr>
    </w:p>
    <w:p w14:paraId="0DCA7595" w14:textId="77777777" w:rsidR="00301E27" w:rsidRPr="00400C7B" w:rsidRDefault="00301E27" w:rsidP="00301E27">
      <w:pPr>
        <w:pStyle w:val="af9"/>
        <w:tabs>
          <w:tab w:val="right" w:pos="1134"/>
        </w:tabs>
        <w:autoSpaceDE/>
        <w:autoSpaceDN/>
        <w:adjustRightInd/>
        <w:spacing w:after="0"/>
        <w:ind w:left="567"/>
        <w:jc w:val="both"/>
        <w:rPr>
          <w:rFonts w:ascii="Times New Roman" w:hAnsi="Times New Roman"/>
          <w:color w:val="000000"/>
          <w:sz w:val="24"/>
          <w:szCs w:val="24"/>
        </w:rPr>
      </w:pPr>
    </w:p>
    <w:p w14:paraId="3F6BCEB1" w14:textId="77777777" w:rsidR="00D11EAA" w:rsidRPr="001E6C3E" w:rsidRDefault="00D11EAA" w:rsidP="000307F4">
      <w:pPr>
        <w:shd w:val="clear" w:color="auto" w:fill="FFFFFF"/>
        <w:tabs>
          <w:tab w:val="left" w:pos="1276"/>
        </w:tabs>
        <w:spacing w:after="0" w:line="240" w:lineRule="auto"/>
        <w:ind w:firstLine="709"/>
        <w:contextualSpacing/>
        <w:jc w:val="both"/>
        <w:rPr>
          <w:rFonts w:ascii="Times New Roman" w:eastAsia="Times New Roman" w:hAnsi="Times New Roman" w:cs="Times New Roman"/>
          <w:sz w:val="24"/>
          <w:szCs w:val="24"/>
          <w:lang w:eastAsia="ru-RU"/>
        </w:rPr>
      </w:pPr>
      <w:r w:rsidRPr="001E6C3E">
        <w:rPr>
          <w:rFonts w:ascii="Times New Roman" w:eastAsia="Times New Roman" w:hAnsi="Times New Roman" w:cs="Times New Roman"/>
          <w:sz w:val="24"/>
          <w:szCs w:val="24"/>
          <w:lang w:eastAsia="ru-RU"/>
        </w:rPr>
        <w:t>В цену Договора входят все расходы Подрядчика, связанные с исполнением обязательств по настоящему Договору.</w:t>
      </w:r>
    </w:p>
    <w:p w14:paraId="25E52B21" w14:textId="19462F60" w:rsidR="00D11EAA" w:rsidRPr="001E6C3E" w:rsidRDefault="00D11EAA" w:rsidP="00D11EAA">
      <w:pPr>
        <w:shd w:val="clear" w:color="auto" w:fill="FFFFFF"/>
        <w:tabs>
          <w:tab w:val="left" w:pos="1276"/>
        </w:tabs>
        <w:spacing w:after="0" w:line="240" w:lineRule="auto"/>
        <w:ind w:firstLine="709"/>
        <w:contextualSpacing/>
        <w:jc w:val="both"/>
        <w:rPr>
          <w:rFonts w:ascii="Times New Roman" w:eastAsia="Times New Roman" w:hAnsi="Times New Roman" w:cs="Times New Roman"/>
          <w:sz w:val="24"/>
          <w:szCs w:val="24"/>
          <w:lang w:eastAsia="ru-RU"/>
        </w:rPr>
      </w:pPr>
      <w:r w:rsidRPr="001E6C3E">
        <w:rPr>
          <w:rFonts w:ascii="Times New Roman" w:eastAsia="Times New Roman" w:hAnsi="Times New Roman" w:cs="Times New Roman"/>
          <w:sz w:val="24"/>
          <w:szCs w:val="24"/>
          <w:lang w:eastAsia="ru-RU"/>
        </w:rPr>
        <w:t>Стоимость отдельных этапов работ, входящих в общий комплекс Работ по Договору в текущих ценах, указана в Календарном графике выполнения Работ (приложение 2).</w:t>
      </w:r>
    </w:p>
    <w:p w14:paraId="63B447C2" w14:textId="3D2BF458" w:rsidR="00D11EAA" w:rsidRPr="001E6C3E" w:rsidRDefault="00D11EAA" w:rsidP="00D11EAA">
      <w:pPr>
        <w:tabs>
          <w:tab w:val="left" w:pos="1162"/>
        </w:tab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1E6C3E">
        <w:rPr>
          <w:rFonts w:ascii="Times New Roman" w:eastAsia="Times New Roman" w:hAnsi="Times New Roman" w:cs="Times New Roman"/>
          <w:sz w:val="24"/>
          <w:szCs w:val="24"/>
          <w:lang w:eastAsia="ru-RU"/>
        </w:rPr>
        <w:t>4.2.</w:t>
      </w:r>
      <w:r w:rsidRPr="001E6C3E">
        <w:rPr>
          <w:rFonts w:ascii="Times New Roman" w:eastAsia="Times New Roman" w:hAnsi="Times New Roman" w:cs="Times New Roman"/>
          <w:sz w:val="24"/>
          <w:szCs w:val="24"/>
          <w:lang w:eastAsia="ru-RU"/>
        </w:rPr>
        <w:tab/>
        <w:t xml:space="preserve">В случае </w:t>
      </w:r>
      <w:r w:rsidR="00AF369B">
        <w:rPr>
          <w:rFonts w:ascii="Times New Roman" w:eastAsia="Times New Roman" w:hAnsi="Times New Roman" w:cs="Times New Roman"/>
          <w:sz w:val="24"/>
          <w:szCs w:val="24"/>
          <w:lang w:eastAsia="ru-RU"/>
        </w:rPr>
        <w:t xml:space="preserve">обнаружения Подрядчиком </w:t>
      </w:r>
      <w:r w:rsidRPr="001E6C3E">
        <w:rPr>
          <w:rFonts w:ascii="Times New Roman" w:eastAsia="Times New Roman" w:hAnsi="Times New Roman" w:cs="Times New Roman"/>
          <w:sz w:val="24"/>
          <w:szCs w:val="24"/>
          <w:lang w:eastAsia="ru-RU"/>
        </w:rPr>
        <w:t xml:space="preserve">необходимости выполнения работ, </w:t>
      </w:r>
      <w:r w:rsidR="00AD58DD">
        <w:rPr>
          <w:rFonts w:ascii="Times New Roman" w:eastAsia="Times New Roman" w:hAnsi="Times New Roman" w:cs="Times New Roman"/>
          <w:sz w:val="24"/>
          <w:szCs w:val="24"/>
          <w:lang w:eastAsia="ru-RU"/>
        </w:rPr>
        <w:t xml:space="preserve">неучтенных в Техническом задании, </w:t>
      </w:r>
      <w:r w:rsidRPr="001E6C3E">
        <w:rPr>
          <w:rFonts w:ascii="Times New Roman" w:eastAsia="Times New Roman" w:hAnsi="Times New Roman" w:cs="Times New Roman"/>
          <w:sz w:val="24"/>
          <w:szCs w:val="24"/>
          <w:lang w:eastAsia="ru-RU"/>
        </w:rPr>
        <w:t xml:space="preserve">влекущих за собой </w:t>
      </w:r>
      <w:r w:rsidR="00AF369B" w:rsidRPr="00AF369B">
        <w:rPr>
          <w:rFonts w:ascii="Times New Roman" w:eastAsia="Times New Roman" w:hAnsi="Times New Roman" w:cs="Times New Roman"/>
          <w:sz w:val="24"/>
          <w:szCs w:val="24"/>
          <w:lang w:eastAsia="ru-RU"/>
        </w:rPr>
        <w:t xml:space="preserve">необходимость проведения дополнительных работ </w:t>
      </w:r>
      <w:r w:rsidR="00AF369B">
        <w:rPr>
          <w:rFonts w:ascii="Times New Roman" w:eastAsia="Times New Roman" w:hAnsi="Times New Roman" w:cs="Times New Roman"/>
          <w:sz w:val="24"/>
          <w:szCs w:val="24"/>
          <w:lang w:eastAsia="ru-RU"/>
        </w:rPr>
        <w:t xml:space="preserve">и </w:t>
      </w:r>
      <w:r w:rsidR="00AD58DD">
        <w:rPr>
          <w:rFonts w:ascii="Times New Roman" w:eastAsia="Times New Roman" w:hAnsi="Times New Roman" w:cs="Times New Roman"/>
          <w:sz w:val="24"/>
          <w:szCs w:val="24"/>
          <w:lang w:eastAsia="ru-RU"/>
        </w:rPr>
        <w:t>увеличение</w:t>
      </w:r>
      <w:r w:rsidR="00AD58DD" w:rsidRPr="001E6C3E">
        <w:rPr>
          <w:rFonts w:ascii="Times New Roman" w:eastAsia="Times New Roman" w:hAnsi="Times New Roman" w:cs="Times New Roman"/>
          <w:sz w:val="24"/>
          <w:szCs w:val="24"/>
          <w:lang w:eastAsia="ru-RU"/>
        </w:rPr>
        <w:t xml:space="preserve"> </w:t>
      </w:r>
      <w:r w:rsidRPr="001E6C3E">
        <w:rPr>
          <w:rFonts w:ascii="Times New Roman" w:eastAsia="Times New Roman" w:hAnsi="Times New Roman" w:cs="Times New Roman"/>
          <w:sz w:val="24"/>
          <w:szCs w:val="24"/>
          <w:lang w:eastAsia="ru-RU"/>
        </w:rPr>
        <w:t>цены Договора, указанной в п. 4.1 настоящего Договора, Подрядчик обязан письменно известить об этом Заказчика в течение 10 (десяти) рабочих дней с момента выявления такого превышения. При этом к извещению должны быть приложены документы, обосновывающие необходимость превышения цены.</w:t>
      </w:r>
    </w:p>
    <w:p w14:paraId="1631D537" w14:textId="05B9B03B" w:rsidR="00D11EAA" w:rsidRPr="001E6C3E" w:rsidRDefault="00D11EAA" w:rsidP="00D11EAA">
      <w:pPr>
        <w:tabs>
          <w:tab w:val="left" w:pos="1162"/>
        </w:tab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1E6C3E">
        <w:rPr>
          <w:rFonts w:ascii="Times New Roman" w:eastAsia="Times New Roman" w:hAnsi="Times New Roman" w:cs="Times New Roman"/>
          <w:sz w:val="24"/>
          <w:szCs w:val="24"/>
          <w:lang w:eastAsia="ru-RU"/>
        </w:rPr>
        <w:t xml:space="preserve">Заказчик в течение 15 (пятнадцати) рабочих дней с момента получения извещения </w:t>
      </w:r>
      <w:r w:rsidRPr="001E6C3E">
        <w:rPr>
          <w:rFonts w:ascii="Times New Roman" w:eastAsia="Times New Roman" w:hAnsi="Times New Roman" w:cs="Times New Roman"/>
          <w:spacing w:val="-4"/>
          <w:sz w:val="24"/>
          <w:szCs w:val="24"/>
          <w:lang w:eastAsia="ru-RU"/>
        </w:rPr>
        <w:t>Подрядчика обязан направить Подрядчику соответствующий ответ о согласии с предложением</w:t>
      </w:r>
      <w:r w:rsidRPr="001E6C3E">
        <w:rPr>
          <w:rFonts w:ascii="Times New Roman" w:eastAsia="Times New Roman" w:hAnsi="Times New Roman" w:cs="Times New Roman"/>
          <w:sz w:val="24"/>
          <w:szCs w:val="24"/>
          <w:lang w:eastAsia="ru-RU"/>
        </w:rPr>
        <w:t xml:space="preserve"> Подрядчика или отказом от него. Неполучение Подрядчиком письменного ответа Заказчика не является согласием Заказчика. </w:t>
      </w:r>
      <w:r w:rsidR="009E37AD" w:rsidRPr="009E37AD">
        <w:rPr>
          <w:rFonts w:ascii="Times New Roman" w:eastAsia="Times New Roman" w:hAnsi="Times New Roman" w:cs="Times New Roman"/>
          <w:sz w:val="24"/>
          <w:szCs w:val="24"/>
          <w:lang w:eastAsia="ru-RU"/>
        </w:rPr>
        <w:t xml:space="preserve">При неполучении от </w:t>
      </w:r>
      <w:r w:rsidR="009E37AD">
        <w:rPr>
          <w:rFonts w:ascii="Times New Roman" w:eastAsia="Times New Roman" w:hAnsi="Times New Roman" w:cs="Times New Roman"/>
          <w:sz w:val="24"/>
          <w:szCs w:val="24"/>
          <w:lang w:eastAsia="ru-RU"/>
        </w:rPr>
        <w:t>З</w:t>
      </w:r>
      <w:r w:rsidR="009E37AD" w:rsidRPr="009E37AD">
        <w:rPr>
          <w:rFonts w:ascii="Times New Roman" w:eastAsia="Times New Roman" w:hAnsi="Times New Roman" w:cs="Times New Roman"/>
          <w:sz w:val="24"/>
          <w:szCs w:val="24"/>
          <w:lang w:eastAsia="ru-RU"/>
        </w:rPr>
        <w:t xml:space="preserve">аказчика ответа на свое </w:t>
      </w:r>
      <w:r w:rsidR="009E37AD">
        <w:rPr>
          <w:rFonts w:ascii="Times New Roman" w:eastAsia="Times New Roman" w:hAnsi="Times New Roman" w:cs="Times New Roman"/>
          <w:sz w:val="24"/>
          <w:szCs w:val="24"/>
          <w:lang w:eastAsia="ru-RU"/>
        </w:rPr>
        <w:t>извещение</w:t>
      </w:r>
      <w:r w:rsidR="009E37AD" w:rsidRPr="009E37AD">
        <w:rPr>
          <w:rFonts w:ascii="Times New Roman" w:eastAsia="Times New Roman" w:hAnsi="Times New Roman" w:cs="Times New Roman"/>
          <w:sz w:val="24"/>
          <w:szCs w:val="24"/>
          <w:lang w:eastAsia="ru-RU"/>
        </w:rPr>
        <w:t xml:space="preserve"> в </w:t>
      </w:r>
      <w:r w:rsidR="009E37AD">
        <w:rPr>
          <w:rFonts w:ascii="Times New Roman" w:eastAsia="Times New Roman" w:hAnsi="Times New Roman" w:cs="Times New Roman"/>
          <w:sz w:val="24"/>
          <w:szCs w:val="24"/>
          <w:lang w:eastAsia="ru-RU"/>
        </w:rPr>
        <w:t>указанный срок</w:t>
      </w:r>
      <w:r w:rsidR="009E37AD" w:rsidRPr="009E37AD">
        <w:rPr>
          <w:rFonts w:ascii="Times New Roman" w:eastAsia="Times New Roman" w:hAnsi="Times New Roman" w:cs="Times New Roman"/>
          <w:sz w:val="24"/>
          <w:szCs w:val="24"/>
          <w:lang w:eastAsia="ru-RU"/>
        </w:rPr>
        <w:t xml:space="preserve">, </w:t>
      </w:r>
      <w:r w:rsidR="009E37AD">
        <w:rPr>
          <w:rFonts w:ascii="Times New Roman" w:eastAsia="Times New Roman" w:hAnsi="Times New Roman" w:cs="Times New Roman"/>
          <w:sz w:val="24"/>
          <w:szCs w:val="24"/>
          <w:lang w:eastAsia="ru-RU"/>
        </w:rPr>
        <w:t>П</w:t>
      </w:r>
      <w:r w:rsidR="009E37AD" w:rsidRPr="009E37AD">
        <w:rPr>
          <w:rFonts w:ascii="Times New Roman" w:eastAsia="Times New Roman" w:hAnsi="Times New Roman" w:cs="Times New Roman"/>
          <w:sz w:val="24"/>
          <w:szCs w:val="24"/>
          <w:lang w:eastAsia="ru-RU"/>
        </w:rPr>
        <w:t xml:space="preserve">одрядчик </w:t>
      </w:r>
      <w:r w:rsidR="00592CCB" w:rsidRPr="009E37AD">
        <w:rPr>
          <w:rFonts w:ascii="Times New Roman" w:eastAsia="Times New Roman" w:hAnsi="Times New Roman" w:cs="Times New Roman"/>
          <w:sz w:val="24"/>
          <w:szCs w:val="24"/>
          <w:lang w:eastAsia="ru-RU"/>
        </w:rPr>
        <w:t>приостанав</w:t>
      </w:r>
      <w:r w:rsidR="00592CCB">
        <w:rPr>
          <w:rFonts w:ascii="Times New Roman" w:eastAsia="Times New Roman" w:hAnsi="Times New Roman" w:cs="Times New Roman"/>
          <w:sz w:val="24"/>
          <w:szCs w:val="24"/>
          <w:lang w:eastAsia="ru-RU"/>
        </w:rPr>
        <w:t>ливает</w:t>
      </w:r>
      <w:r w:rsidR="009E37AD" w:rsidRPr="009E37AD">
        <w:rPr>
          <w:rFonts w:ascii="Times New Roman" w:eastAsia="Times New Roman" w:hAnsi="Times New Roman" w:cs="Times New Roman"/>
          <w:sz w:val="24"/>
          <w:szCs w:val="24"/>
          <w:lang w:eastAsia="ru-RU"/>
        </w:rPr>
        <w:t xml:space="preserve"> соответствующие работы</w:t>
      </w:r>
      <w:r w:rsidR="0043051F">
        <w:rPr>
          <w:rFonts w:ascii="Times New Roman" w:eastAsia="Times New Roman" w:hAnsi="Times New Roman" w:cs="Times New Roman"/>
          <w:sz w:val="24"/>
          <w:szCs w:val="24"/>
          <w:lang w:eastAsia="ru-RU"/>
        </w:rPr>
        <w:t xml:space="preserve"> путем письменного уведомления Заказчика,</w:t>
      </w:r>
      <w:r w:rsidR="00592CCB">
        <w:rPr>
          <w:rFonts w:ascii="Times New Roman" w:eastAsia="Times New Roman" w:hAnsi="Times New Roman" w:cs="Times New Roman"/>
          <w:sz w:val="24"/>
          <w:szCs w:val="24"/>
          <w:lang w:eastAsia="ru-RU"/>
        </w:rPr>
        <w:t xml:space="preserve"> без применения к Подрядчику каких-либо штрафных санкций. </w:t>
      </w:r>
    </w:p>
    <w:p w14:paraId="10CD5C80" w14:textId="70347CEE" w:rsidR="00D11EAA" w:rsidRPr="001E6C3E" w:rsidRDefault="00D11EAA" w:rsidP="00D11EAA">
      <w:pPr>
        <w:shd w:val="clear" w:color="auto" w:fill="FFFFFF"/>
        <w:tabs>
          <w:tab w:val="left" w:pos="1056"/>
          <w:tab w:val="left" w:pos="1162"/>
          <w:tab w:val="left" w:pos="5712"/>
          <w:tab w:val="left" w:leader="underscore" w:pos="9370"/>
        </w:tab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1E6C3E">
        <w:rPr>
          <w:rFonts w:ascii="Times New Roman" w:eastAsia="Times New Roman" w:hAnsi="Times New Roman" w:cs="Times New Roman"/>
          <w:sz w:val="24"/>
          <w:szCs w:val="24"/>
          <w:lang w:eastAsia="ru-RU"/>
        </w:rPr>
        <w:t xml:space="preserve">Подрядчик, своевременно не предупредивший Заказчика о превышении указанной </w:t>
      </w:r>
      <w:r w:rsidRPr="001E6C3E">
        <w:rPr>
          <w:rFonts w:ascii="Times New Roman" w:eastAsia="Times New Roman" w:hAnsi="Times New Roman" w:cs="Times New Roman"/>
          <w:sz w:val="24"/>
          <w:szCs w:val="24"/>
          <w:lang w:eastAsia="ru-RU"/>
        </w:rPr>
        <w:br/>
      </w:r>
      <w:r w:rsidRPr="001E6C3E">
        <w:rPr>
          <w:rFonts w:ascii="Times New Roman" w:eastAsia="Times New Roman" w:hAnsi="Times New Roman" w:cs="Times New Roman"/>
          <w:spacing w:val="-4"/>
          <w:sz w:val="24"/>
          <w:szCs w:val="24"/>
          <w:lang w:eastAsia="ru-RU"/>
        </w:rPr>
        <w:t>в настоящем Договоре цены Работ по причине необходимости выполнения дополнительных</w:t>
      </w:r>
      <w:r w:rsidRPr="001E6C3E">
        <w:rPr>
          <w:rFonts w:ascii="Times New Roman" w:eastAsia="Times New Roman" w:hAnsi="Times New Roman" w:cs="Times New Roman"/>
          <w:sz w:val="24"/>
          <w:szCs w:val="24"/>
          <w:lang w:eastAsia="ru-RU"/>
        </w:rPr>
        <w:t xml:space="preserve"> объемов работ или изменения стоимости Работ, обязан выполнить Договор в пределах </w:t>
      </w:r>
      <w:r w:rsidRPr="001E6C3E">
        <w:rPr>
          <w:rFonts w:ascii="Times New Roman" w:eastAsia="Times New Roman" w:hAnsi="Times New Roman" w:cs="Times New Roman"/>
          <w:spacing w:val="-2"/>
          <w:sz w:val="24"/>
          <w:szCs w:val="24"/>
          <w:lang w:eastAsia="ru-RU"/>
        </w:rPr>
        <w:t>цены, определенной в настоящем Договоре, а также с соблюдением сроков Работ, указанных</w:t>
      </w:r>
      <w:r w:rsidRPr="001E6C3E">
        <w:rPr>
          <w:rFonts w:ascii="Times New Roman" w:eastAsia="Times New Roman" w:hAnsi="Times New Roman" w:cs="Times New Roman"/>
          <w:sz w:val="24"/>
          <w:szCs w:val="24"/>
          <w:lang w:eastAsia="ru-RU"/>
        </w:rPr>
        <w:t xml:space="preserve"> в Календарном графике выполнения Работ (приложение 2). </w:t>
      </w:r>
    </w:p>
    <w:p w14:paraId="316252D9" w14:textId="77777777" w:rsidR="00D11EAA" w:rsidRPr="001E6C3E" w:rsidRDefault="00D11EAA" w:rsidP="00D11EAA">
      <w:pPr>
        <w:shd w:val="clear" w:color="auto" w:fill="FFFFFF"/>
        <w:tabs>
          <w:tab w:val="left" w:pos="1056"/>
          <w:tab w:val="left" w:pos="1162"/>
          <w:tab w:val="left" w:pos="5712"/>
          <w:tab w:val="left" w:leader="underscore" w:pos="9370"/>
        </w:tab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1E6C3E">
        <w:rPr>
          <w:rFonts w:ascii="Times New Roman" w:eastAsia="Times New Roman" w:hAnsi="Times New Roman" w:cs="Times New Roman"/>
          <w:sz w:val="24"/>
          <w:szCs w:val="24"/>
          <w:lang w:eastAsia="ru-RU"/>
        </w:rPr>
        <w:t>В случае согласия Заказчика на превышение цены Договора Стороны составляют об этом дополнительное соглашение к настоящему Договору.</w:t>
      </w:r>
    </w:p>
    <w:p w14:paraId="24111917" w14:textId="77777777" w:rsidR="00D11EAA" w:rsidRDefault="00D11EAA" w:rsidP="00D11EAA">
      <w:pPr>
        <w:shd w:val="clear" w:color="auto" w:fill="FFFFFF"/>
        <w:tabs>
          <w:tab w:val="left" w:leader="underscore" w:pos="-770"/>
          <w:tab w:val="left" w:pos="-180"/>
          <w:tab w:val="left" w:pos="1162"/>
        </w:tabs>
        <w:autoSpaceDE w:val="0"/>
        <w:autoSpaceDN w:val="0"/>
        <w:adjustRightInd w:val="0"/>
        <w:spacing w:after="0" w:line="240" w:lineRule="auto"/>
        <w:ind w:firstLine="709"/>
        <w:contextualSpacing/>
        <w:jc w:val="both"/>
        <w:rPr>
          <w:rFonts w:ascii="Times New Roman" w:eastAsia="Times New Roman" w:hAnsi="Times New Roman" w:cs="Times New Roman"/>
          <w:bCs/>
          <w:sz w:val="24"/>
          <w:szCs w:val="24"/>
          <w:lang w:eastAsia="ru-RU"/>
        </w:rPr>
      </w:pPr>
      <w:r w:rsidRPr="001E6C3E">
        <w:rPr>
          <w:rFonts w:ascii="Times New Roman" w:eastAsia="Times New Roman" w:hAnsi="Times New Roman" w:cs="Times New Roman"/>
          <w:bCs/>
          <w:spacing w:val="-4"/>
          <w:sz w:val="24"/>
          <w:szCs w:val="24"/>
          <w:lang w:eastAsia="ru-RU"/>
        </w:rPr>
        <w:t>4.3.</w:t>
      </w:r>
      <w:r w:rsidRPr="001E6C3E">
        <w:rPr>
          <w:rFonts w:ascii="Times New Roman" w:eastAsia="Times New Roman" w:hAnsi="Times New Roman" w:cs="Times New Roman"/>
          <w:bCs/>
          <w:spacing w:val="-4"/>
          <w:sz w:val="24"/>
          <w:szCs w:val="24"/>
          <w:lang w:eastAsia="ru-RU"/>
        </w:rPr>
        <w:tab/>
        <w:t>Подрядчик не вправе требовать от Заказчика увеличения цены Договора в случае</w:t>
      </w:r>
      <w:r w:rsidRPr="001E6C3E">
        <w:rPr>
          <w:rFonts w:ascii="Times New Roman" w:eastAsia="Times New Roman" w:hAnsi="Times New Roman" w:cs="Times New Roman"/>
          <w:bCs/>
          <w:sz w:val="24"/>
          <w:szCs w:val="24"/>
          <w:lang w:eastAsia="ru-RU"/>
        </w:rPr>
        <w:t xml:space="preserve"> выполнения им дополнительных, вызванных внесением Заказчиком изменений в Задание на проектирование и (или) исходные данные, если такие дополнительные работы по стоимости не превышают 10% (десять процентов) от цены Договора.</w:t>
      </w:r>
    </w:p>
    <w:p w14:paraId="47053817" w14:textId="77777777" w:rsidR="00EE378E" w:rsidRPr="007F24ED" w:rsidRDefault="00EE378E" w:rsidP="00EE378E">
      <w:pPr>
        <w:widowControl w:val="0"/>
        <w:shd w:val="clear" w:color="auto" w:fill="FFFFFF"/>
        <w:tabs>
          <w:tab w:val="left" w:leader="underscore" w:pos="-770"/>
          <w:tab w:val="left" w:pos="-180"/>
          <w:tab w:val="left" w:pos="1162"/>
        </w:tabs>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9358BE">
        <w:rPr>
          <w:rFonts w:ascii="Times New Roman" w:eastAsia="Times New Roman" w:hAnsi="Times New Roman" w:cs="Times New Roman"/>
          <w:bCs/>
          <w:sz w:val="26"/>
          <w:szCs w:val="26"/>
          <w:lang w:eastAsia="ru-RU"/>
        </w:rPr>
        <w:t>4.</w:t>
      </w:r>
      <w:bookmarkStart w:id="1" w:name="_GoBack"/>
      <w:r w:rsidRPr="007F24ED">
        <w:rPr>
          <w:rFonts w:ascii="Times New Roman" w:eastAsia="Times New Roman" w:hAnsi="Times New Roman" w:cs="Times New Roman"/>
          <w:bCs/>
          <w:sz w:val="24"/>
          <w:szCs w:val="24"/>
          <w:lang w:eastAsia="ru-RU"/>
        </w:rPr>
        <w:t>4.</w:t>
      </w:r>
      <w:r w:rsidRPr="007F24ED">
        <w:rPr>
          <w:rFonts w:ascii="Times New Roman" w:eastAsia="Times New Roman" w:hAnsi="Times New Roman" w:cs="Times New Roman"/>
          <w:bCs/>
          <w:sz w:val="24"/>
          <w:szCs w:val="24"/>
          <w:lang w:eastAsia="ru-RU"/>
        </w:rPr>
        <w:tab/>
        <w:t xml:space="preserve">По итогам разработки Проектной и Рабочей документаций сметный лимит средств, необходимых для полного завершения строительства всех объектов, предусмотренных проектом, определенный сводным сметным расчетом стоимости строительства не должен превышать полную стоимость объекта, рассчитанную </w:t>
      </w:r>
      <w:r w:rsidRPr="007F24ED">
        <w:rPr>
          <w:rFonts w:ascii="Times New Roman" w:eastAsia="Times New Roman" w:hAnsi="Times New Roman" w:cs="Times New Roman"/>
          <w:bCs/>
          <w:sz w:val="24"/>
          <w:szCs w:val="24"/>
          <w:lang w:eastAsia="ru-RU"/>
        </w:rPr>
        <w:br/>
        <w:t>в соответствии с укрупненными нормативами цены типовых технологических решений капитального строительства объектов электроэнергетики, утвержденными приказом Минэнерго России от 17.01.2019 № 10 (далее - УНЦ).</w:t>
      </w:r>
    </w:p>
    <w:p w14:paraId="2E45A026" w14:textId="77777777" w:rsidR="00EE378E" w:rsidRPr="007F24ED" w:rsidRDefault="00EE378E" w:rsidP="00EE378E">
      <w:pPr>
        <w:widowControl w:val="0"/>
        <w:shd w:val="clear" w:color="auto" w:fill="FFFFFF"/>
        <w:tabs>
          <w:tab w:val="left" w:leader="underscore" w:pos="-770"/>
          <w:tab w:val="left" w:pos="-180"/>
          <w:tab w:val="left" w:pos="1162"/>
        </w:tabs>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7F24ED">
        <w:rPr>
          <w:rFonts w:ascii="Times New Roman" w:eastAsia="Times New Roman" w:hAnsi="Times New Roman" w:cs="Times New Roman"/>
          <w:bCs/>
          <w:sz w:val="24"/>
          <w:szCs w:val="24"/>
          <w:lang w:eastAsia="ru-RU"/>
        </w:rPr>
        <w:t>4.5.</w:t>
      </w:r>
      <w:r w:rsidRPr="007F24ED">
        <w:rPr>
          <w:rFonts w:ascii="Times New Roman" w:eastAsia="Times New Roman" w:hAnsi="Times New Roman" w:cs="Times New Roman"/>
          <w:bCs/>
          <w:sz w:val="24"/>
          <w:szCs w:val="24"/>
          <w:lang w:eastAsia="ru-RU"/>
        </w:rPr>
        <w:tab/>
        <w:t>В Проектной документации должны быть указаны основные технические характеристики объекта, составленные в соответствии с номенклатурой расценок УНЦ.</w:t>
      </w:r>
    </w:p>
    <w:p w14:paraId="401DAAD2" w14:textId="77777777" w:rsidR="00EE378E" w:rsidRPr="007F24ED" w:rsidRDefault="00EE378E" w:rsidP="00EE378E">
      <w:pPr>
        <w:widowControl w:val="0"/>
        <w:shd w:val="clear" w:color="auto" w:fill="FFFFFF"/>
        <w:tabs>
          <w:tab w:val="left" w:leader="underscore" w:pos="-770"/>
          <w:tab w:val="left" w:pos="-180"/>
          <w:tab w:val="left" w:pos="1162"/>
        </w:tabs>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7F24ED">
        <w:rPr>
          <w:rFonts w:ascii="Times New Roman" w:eastAsia="Times New Roman" w:hAnsi="Times New Roman" w:cs="Times New Roman"/>
          <w:bCs/>
          <w:sz w:val="24"/>
          <w:szCs w:val="24"/>
          <w:lang w:eastAsia="ru-RU"/>
        </w:rPr>
        <w:t>4.6.</w:t>
      </w:r>
      <w:r w:rsidRPr="007F24ED">
        <w:rPr>
          <w:rFonts w:ascii="Times New Roman" w:eastAsia="Times New Roman" w:hAnsi="Times New Roman" w:cs="Times New Roman"/>
          <w:bCs/>
          <w:sz w:val="24"/>
          <w:szCs w:val="24"/>
          <w:lang w:eastAsia="ru-RU"/>
        </w:rPr>
        <w:tab/>
        <w:t>В состав Проектной документации необходимо включить расчет стоимости объекта, выполненный в соответствии с УНЦ.</w:t>
      </w:r>
    </w:p>
    <w:bookmarkEnd w:id="1"/>
    <w:p w14:paraId="5E3FDDB2" w14:textId="77777777" w:rsidR="0066455D" w:rsidRDefault="0066455D" w:rsidP="00D11EAA">
      <w:pPr>
        <w:shd w:val="clear" w:color="auto" w:fill="FFFFFF"/>
        <w:tabs>
          <w:tab w:val="left" w:leader="underscore" w:pos="-770"/>
          <w:tab w:val="left" w:pos="-180"/>
          <w:tab w:val="left" w:pos="1162"/>
        </w:tabs>
        <w:autoSpaceDE w:val="0"/>
        <w:autoSpaceDN w:val="0"/>
        <w:adjustRightInd w:val="0"/>
        <w:spacing w:after="0" w:line="240" w:lineRule="auto"/>
        <w:ind w:firstLine="709"/>
        <w:contextualSpacing/>
        <w:jc w:val="both"/>
        <w:rPr>
          <w:rFonts w:ascii="Times New Roman" w:eastAsia="Times New Roman" w:hAnsi="Times New Roman" w:cs="Times New Roman"/>
          <w:bCs/>
          <w:sz w:val="24"/>
          <w:szCs w:val="24"/>
          <w:lang w:eastAsia="ru-RU"/>
        </w:rPr>
      </w:pPr>
    </w:p>
    <w:p w14:paraId="3EFC3B0E" w14:textId="77777777" w:rsidR="00C83C3A" w:rsidRPr="001E6C3E" w:rsidRDefault="00C83C3A" w:rsidP="00D11EAA">
      <w:pPr>
        <w:shd w:val="clear" w:color="auto" w:fill="FFFFFF"/>
        <w:tabs>
          <w:tab w:val="left" w:leader="underscore" w:pos="-770"/>
          <w:tab w:val="left" w:pos="-180"/>
          <w:tab w:val="left" w:pos="1162"/>
        </w:tab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p>
    <w:p w14:paraId="6D726EA9" w14:textId="77777777" w:rsidR="00D11EAA" w:rsidRPr="001E6C3E" w:rsidRDefault="00D11EAA" w:rsidP="00D11EAA">
      <w:pPr>
        <w:shd w:val="clear" w:color="auto" w:fill="FFFFFF"/>
        <w:autoSpaceDE w:val="0"/>
        <w:autoSpaceDN w:val="0"/>
        <w:adjustRightInd w:val="0"/>
        <w:spacing w:after="0" w:line="240" w:lineRule="auto"/>
        <w:ind w:firstLine="709"/>
        <w:contextualSpacing/>
        <w:jc w:val="both"/>
        <w:rPr>
          <w:rFonts w:ascii="Times New Roman" w:eastAsia="Times New Roman" w:hAnsi="Times New Roman" w:cs="Times New Roman"/>
          <w:b/>
          <w:bCs/>
          <w:sz w:val="24"/>
          <w:szCs w:val="24"/>
          <w:lang w:eastAsia="ru-RU"/>
        </w:rPr>
      </w:pPr>
      <w:r w:rsidRPr="001E6C3E">
        <w:rPr>
          <w:rFonts w:ascii="Times New Roman" w:eastAsia="Times New Roman" w:hAnsi="Times New Roman" w:cs="Times New Roman"/>
          <w:b/>
          <w:bCs/>
          <w:sz w:val="24"/>
          <w:szCs w:val="24"/>
          <w:lang w:eastAsia="ru-RU"/>
        </w:rPr>
        <w:t>Статья 5. Порядок и условия платежей</w:t>
      </w:r>
    </w:p>
    <w:p w14:paraId="01413543" w14:textId="2E119BB3" w:rsidR="00AD3B92" w:rsidRPr="00EE378E" w:rsidRDefault="00F000FB" w:rsidP="00AD3B92">
      <w:pPr>
        <w:pStyle w:val="af9"/>
        <w:tabs>
          <w:tab w:val="left" w:pos="1134"/>
        </w:tabs>
        <w:spacing w:after="0"/>
        <w:ind w:firstLine="709"/>
        <w:jc w:val="both"/>
        <w:rPr>
          <w:rFonts w:ascii="Times New Roman" w:hAnsi="Times New Roman"/>
          <w:sz w:val="24"/>
          <w:szCs w:val="24"/>
          <w:lang w:val="x-none"/>
        </w:rPr>
      </w:pPr>
      <w:r w:rsidRPr="00EE378E">
        <w:rPr>
          <w:rFonts w:ascii="Times New Roman" w:hAnsi="Times New Roman"/>
          <w:sz w:val="24"/>
          <w:szCs w:val="24"/>
          <w:lang w:val="x-none"/>
        </w:rPr>
        <w:t>5.1. О</w:t>
      </w:r>
      <w:r w:rsidR="00970A02" w:rsidRPr="00EE378E">
        <w:rPr>
          <w:rFonts w:ascii="Times New Roman" w:hAnsi="Times New Roman"/>
          <w:sz w:val="24"/>
          <w:szCs w:val="24"/>
          <w:lang w:val="x-none"/>
        </w:rPr>
        <w:t>плата осуществляются Заказчиком</w:t>
      </w:r>
      <w:r w:rsidR="0021212E" w:rsidRPr="00EE378E">
        <w:rPr>
          <w:rFonts w:ascii="Times New Roman" w:hAnsi="Times New Roman"/>
          <w:sz w:val="24"/>
          <w:szCs w:val="24"/>
          <w:lang w:val="x-none"/>
        </w:rPr>
        <w:t>,</w:t>
      </w:r>
      <w:r w:rsidR="00970A02" w:rsidRPr="00EE378E">
        <w:rPr>
          <w:rFonts w:ascii="Times New Roman" w:hAnsi="Times New Roman"/>
          <w:sz w:val="24"/>
          <w:szCs w:val="24"/>
          <w:lang w:val="x-none"/>
        </w:rPr>
        <w:t xml:space="preserve"> </w:t>
      </w:r>
      <w:r w:rsidR="00EE378E" w:rsidRPr="00EE378E">
        <w:rPr>
          <w:rFonts w:ascii="Times New Roman" w:hAnsi="Times New Roman"/>
          <w:sz w:val="24"/>
          <w:szCs w:val="24"/>
        </w:rPr>
        <w:t xml:space="preserve">Безналичный расчет, оплата производится не более </w:t>
      </w:r>
      <w:r w:rsidR="0097261A" w:rsidRPr="00EE378E">
        <w:rPr>
          <w:rFonts w:ascii="Times New Roman" w:hAnsi="Times New Roman"/>
          <w:sz w:val="24"/>
          <w:szCs w:val="24"/>
        </w:rPr>
        <w:t>7 (семь) рабочих дней</w:t>
      </w:r>
      <w:r w:rsidR="00EE378E" w:rsidRPr="00EE378E">
        <w:rPr>
          <w:rFonts w:ascii="Times New Roman" w:hAnsi="Times New Roman"/>
          <w:sz w:val="24"/>
          <w:szCs w:val="24"/>
        </w:rPr>
        <w:t xml:space="preserve"> с момента подписания Сторонами счета-фактуры и иных документов, предусмотренных договором (в соответствии с Постановлением Правительства от 11.12.2014 №1352-ПП «Об особенностях участия субъектов малого и среднего </w:t>
      </w:r>
      <w:r w:rsidR="00EE378E" w:rsidRPr="00EE378E">
        <w:rPr>
          <w:rFonts w:ascii="Times New Roman" w:hAnsi="Times New Roman"/>
          <w:sz w:val="24"/>
          <w:szCs w:val="24"/>
        </w:rPr>
        <w:lastRenderedPageBreak/>
        <w:t>предпринимательства в закупках товаров, работ, услуг отдельными видами юридических лиц»)</w:t>
      </w:r>
      <w:r w:rsidR="00AD3B92" w:rsidRPr="00EE378E">
        <w:rPr>
          <w:rFonts w:ascii="Times New Roman" w:hAnsi="Times New Roman"/>
          <w:sz w:val="24"/>
          <w:szCs w:val="24"/>
          <w:lang w:val="x-none"/>
        </w:rPr>
        <w:t>;</w:t>
      </w:r>
    </w:p>
    <w:p w14:paraId="58EE8FB3" w14:textId="3CDFA09B" w:rsidR="00D11EAA" w:rsidRPr="00E677E7" w:rsidRDefault="00D11EAA" w:rsidP="008C7318">
      <w:pPr>
        <w:pStyle w:val="af9"/>
        <w:tabs>
          <w:tab w:val="left" w:pos="1134"/>
        </w:tabs>
        <w:spacing w:after="0"/>
        <w:ind w:firstLine="709"/>
        <w:jc w:val="both"/>
        <w:rPr>
          <w:rFonts w:ascii="Times New Roman" w:hAnsi="Times New Roman"/>
          <w:sz w:val="24"/>
          <w:szCs w:val="24"/>
        </w:rPr>
      </w:pPr>
      <w:r w:rsidRPr="00E677E7">
        <w:rPr>
          <w:rFonts w:ascii="Times New Roman" w:hAnsi="Times New Roman"/>
          <w:sz w:val="24"/>
          <w:szCs w:val="24"/>
          <w:lang w:val="x-none"/>
        </w:rPr>
        <w:t>5.</w:t>
      </w:r>
      <w:r w:rsidRPr="00E677E7">
        <w:rPr>
          <w:rFonts w:ascii="Times New Roman" w:hAnsi="Times New Roman"/>
          <w:sz w:val="24"/>
          <w:szCs w:val="24"/>
        </w:rPr>
        <w:t>2</w:t>
      </w:r>
      <w:r w:rsidRPr="00E677E7">
        <w:rPr>
          <w:rFonts w:ascii="Times New Roman" w:hAnsi="Times New Roman"/>
          <w:sz w:val="24"/>
          <w:szCs w:val="24"/>
          <w:lang w:val="x-none"/>
        </w:rPr>
        <w:t>.</w:t>
      </w:r>
      <w:r w:rsidRPr="00E677E7">
        <w:rPr>
          <w:rFonts w:ascii="Times New Roman" w:hAnsi="Times New Roman"/>
          <w:sz w:val="24"/>
          <w:szCs w:val="24"/>
        </w:rPr>
        <w:tab/>
      </w:r>
      <w:r w:rsidRPr="00E677E7">
        <w:rPr>
          <w:rFonts w:ascii="Times New Roman" w:hAnsi="Times New Roman"/>
          <w:sz w:val="24"/>
          <w:szCs w:val="24"/>
          <w:lang w:val="x-none"/>
        </w:rPr>
        <w:t xml:space="preserve">Расчеты по Договору осуществляются платежными поручениями путем перечисления денежных средств в рублях </w:t>
      </w:r>
      <w:r w:rsidRPr="00E677E7">
        <w:rPr>
          <w:rFonts w:ascii="Times New Roman" w:hAnsi="Times New Roman"/>
          <w:sz w:val="24"/>
          <w:szCs w:val="24"/>
        </w:rPr>
        <w:t xml:space="preserve">на </w:t>
      </w:r>
      <w:r w:rsidRPr="00E677E7">
        <w:rPr>
          <w:rFonts w:ascii="Times New Roman" w:hAnsi="Times New Roman"/>
          <w:sz w:val="24"/>
          <w:szCs w:val="24"/>
          <w:lang w:val="x-none"/>
        </w:rPr>
        <w:t>расчетный счет Подрядчика, указанный в</w:t>
      </w:r>
      <w:r w:rsidRPr="00E677E7">
        <w:rPr>
          <w:rFonts w:ascii="Times New Roman" w:hAnsi="Times New Roman"/>
          <w:sz w:val="24"/>
          <w:szCs w:val="24"/>
        </w:rPr>
        <w:t> </w:t>
      </w:r>
      <w:r w:rsidRPr="00E677E7">
        <w:rPr>
          <w:rFonts w:ascii="Times New Roman" w:hAnsi="Times New Roman"/>
          <w:sz w:val="24"/>
          <w:szCs w:val="24"/>
          <w:lang w:val="x-none"/>
        </w:rPr>
        <w:t>Договоре.</w:t>
      </w:r>
    </w:p>
    <w:p w14:paraId="530BA0EA" w14:textId="77777777" w:rsidR="00D11EAA" w:rsidRPr="001E6C3E" w:rsidRDefault="00D11EAA" w:rsidP="00D11EAA">
      <w:pPr>
        <w:tabs>
          <w:tab w:val="left" w:pos="1276"/>
        </w:tabs>
        <w:autoSpaceDN w:val="0"/>
        <w:spacing w:after="0" w:line="240" w:lineRule="auto"/>
        <w:ind w:firstLine="709"/>
        <w:contextualSpacing/>
        <w:jc w:val="both"/>
        <w:rPr>
          <w:rFonts w:ascii="Times New Roman" w:eastAsia="Times New Roman" w:hAnsi="Times New Roman" w:cs="Times New Roman"/>
          <w:sz w:val="24"/>
          <w:szCs w:val="24"/>
          <w:lang w:val="x-none" w:eastAsia="ru-RU"/>
        </w:rPr>
      </w:pPr>
      <w:r w:rsidRPr="001E6C3E">
        <w:rPr>
          <w:rFonts w:ascii="Times New Roman" w:eastAsia="Times New Roman" w:hAnsi="Times New Roman" w:cs="Times New Roman"/>
          <w:sz w:val="24"/>
          <w:szCs w:val="24"/>
          <w:lang w:val="x-none" w:eastAsia="ru-RU"/>
        </w:rPr>
        <w:t>Датой оплаты считается дата списания денежных средств с банковского счета Заказчика.</w:t>
      </w:r>
    </w:p>
    <w:p w14:paraId="00291784" w14:textId="77777777" w:rsidR="00D11EAA" w:rsidRPr="001E6C3E" w:rsidRDefault="00D11EAA" w:rsidP="00D11EAA">
      <w:pPr>
        <w:tabs>
          <w:tab w:val="left" w:pos="1276"/>
        </w:tabs>
        <w:spacing w:after="0" w:line="240" w:lineRule="auto"/>
        <w:ind w:firstLine="709"/>
        <w:contextualSpacing/>
        <w:jc w:val="both"/>
        <w:rPr>
          <w:rFonts w:ascii="Times New Roman" w:eastAsia="Times New Roman" w:hAnsi="Times New Roman" w:cs="Times New Roman"/>
          <w:sz w:val="24"/>
          <w:szCs w:val="24"/>
          <w:lang w:eastAsia="ru-RU"/>
        </w:rPr>
      </w:pPr>
      <w:r w:rsidRPr="001E6C3E">
        <w:rPr>
          <w:rFonts w:ascii="Times New Roman" w:eastAsia="Times New Roman" w:hAnsi="Times New Roman" w:cs="Times New Roman"/>
          <w:sz w:val="24"/>
          <w:szCs w:val="24"/>
          <w:lang w:eastAsia="ru-RU"/>
        </w:rPr>
        <w:t>5.3.</w:t>
      </w:r>
      <w:r w:rsidRPr="001E6C3E">
        <w:rPr>
          <w:rFonts w:ascii="Times New Roman" w:eastAsia="Times New Roman" w:hAnsi="Times New Roman" w:cs="Times New Roman"/>
          <w:sz w:val="24"/>
          <w:szCs w:val="24"/>
          <w:lang w:eastAsia="ru-RU"/>
        </w:rPr>
        <w:tab/>
        <w:t>Превышение Подрядчиком объемов и, как следствие, стоимости Работ, не подтвержденных соответствующим дополнительным соглашением Сторон, выполняется (оплачивается) Подрядчиком за свой счет.</w:t>
      </w:r>
    </w:p>
    <w:p w14:paraId="4377C2A6" w14:textId="77777777" w:rsidR="00D11EAA" w:rsidRPr="001E6C3E" w:rsidRDefault="00D11EAA" w:rsidP="00D11EAA">
      <w:pPr>
        <w:tabs>
          <w:tab w:val="left" w:pos="1276"/>
        </w:tabs>
        <w:spacing w:after="0" w:line="240" w:lineRule="auto"/>
        <w:ind w:firstLine="709"/>
        <w:contextualSpacing/>
        <w:jc w:val="both"/>
        <w:rPr>
          <w:rFonts w:ascii="Times New Roman" w:eastAsia="Times New Roman" w:hAnsi="Times New Roman" w:cs="Times New Roman"/>
          <w:sz w:val="24"/>
          <w:szCs w:val="24"/>
          <w:lang w:eastAsia="ru-RU"/>
        </w:rPr>
      </w:pPr>
      <w:r w:rsidRPr="001E6C3E">
        <w:rPr>
          <w:rFonts w:ascii="Times New Roman" w:eastAsia="Times New Roman" w:hAnsi="Times New Roman" w:cs="Times New Roman"/>
          <w:sz w:val="24"/>
          <w:szCs w:val="24"/>
          <w:lang w:eastAsia="ru-RU"/>
        </w:rPr>
        <w:t>5.4.</w:t>
      </w:r>
      <w:r w:rsidRPr="001E6C3E">
        <w:rPr>
          <w:rFonts w:ascii="Times New Roman" w:eastAsia="Times New Roman" w:hAnsi="Times New Roman" w:cs="Times New Roman"/>
          <w:sz w:val="24"/>
          <w:szCs w:val="24"/>
          <w:lang w:eastAsia="ru-RU"/>
        </w:rPr>
        <w:tab/>
        <w:t>Стороны ежеквартально производят сверку расчетов по настоящему Договору. Подрядчик не позднее 15 числа месяца, следующего за последним месяцем квартала, направляет Заказчику Акт сверки расчетов в двух экземплярах, составленный по форме приложения 3 к настоящему Договору. Заказчик не позднее 10 (десяти) дней со дня получения Акта сверки расчетов, при отсутствии возражений, подписывает его, и второй экземпляр возвращает Подрядчику.</w:t>
      </w:r>
    </w:p>
    <w:p w14:paraId="64732DC6" w14:textId="2BFE1262" w:rsidR="00D11EAA" w:rsidRPr="001E6C3E" w:rsidRDefault="00D11EAA" w:rsidP="00D11EAA">
      <w:pPr>
        <w:tabs>
          <w:tab w:val="left" w:pos="1276"/>
        </w:tabs>
        <w:spacing w:after="0" w:line="240" w:lineRule="auto"/>
        <w:ind w:firstLine="709"/>
        <w:contextualSpacing/>
        <w:jc w:val="both"/>
        <w:rPr>
          <w:rFonts w:ascii="Times New Roman" w:eastAsia="Times New Roman" w:hAnsi="Times New Roman" w:cs="Times New Roman"/>
          <w:sz w:val="24"/>
          <w:szCs w:val="24"/>
          <w:lang w:eastAsia="ru-RU"/>
        </w:rPr>
      </w:pPr>
      <w:r w:rsidRPr="001E6C3E">
        <w:rPr>
          <w:rFonts w:ascii="Times New Roman" w:eastAsia="Times New Roman" w:hAnsi="Times New Roman" w:cs="Times New Roman"/>
          <w:sz w:val="24"/>
          <w:szCs w:val="24"/>
          <w:lang w:eastAsia="ru-RU"/>
        </w:rPr>
        <w:t>5.5.</w:t>
      </w:r>
      <w:r w:rsidRPr="001E6C3E">
        <w:rPr>
          <w:rFonts w:ascii="Times New Roman" w:eastAsia="Times New Roman" w:hAnsi="Times New Roman" w:cs="Times New Roman"/>
          <w:sz w:val="24"/>
          <w:szCs w:val="24"/>
          <w:lang w:eastAsia="ru-RU"/>
        </w:rPr>
        <w:tab/>
        <w:t xml:space="preserve">В случае нарушения Подрядчиком своих обязательств, предусмотренных </w:t>
      </w:r>
      <w:r w:rsidR="003343A1">
        <w:rPr>
          <w:rFonts w:ascii="Times New Roman" w:eastAsia="Times New Roman" w:hAnsi="Times New Roman" w:cs="Times New Roman"/>
          <w:sz w:val="24"/>
          <w:szCs w:val="24"/>
          <w:lang w:eastAsia="ru-RU"/>
        </w:rPr>
        <w:t>п</w:t>
      </w:r>
      <w:r w:rsidRPr="001E6C3E">
        <w:rPr>
          <w:rFonts w:ascii="Times New Roman" w:eastAsia="Times New Roman" w:hAnsi="Times New Roman" w:cs="Times New Roman"/>
          <w:sz w:val="24"/>
          <w:szCs w:val="24"/>
          <w:lang w:eastAsia="ru-RU"/>
        </w:rPr>
        <w:t>. 8</w:t>
      </w:r>
      <w:r w:rsidR="003343A1">
        <w:rPr>
          <w:rFonts w:ascii="Times New Roman" w:eastAsia="Times New Roman" w:hAnsi="Times New Roman" w:cs="Times New Roman"/>
          <w:sz w:val="24"/>
          <w:szCs w:val="24"/>
          <w:lang w:eastAsia="ru-RU"/>
        </w:rPr>
        <w:t>.9.</w:t>
      </w:r>
      <w:r w:rsidRPr="001E6C3E">
        <w:rPr>
          <w:rFonts w:ascii="Times New Roman" w:eastAsia="Times New Roman" w:hAnsi="Times New Roman" w:cs="Times New Roman"/>
          <w:sz w:val="24"/>
          <w:szCs w:val="24"/>
          <w:lang w:eastAsia="ru-RU"/>
        </w:rPr>
        <w:t xml:space="preserve"> Договора, Заказчик, предварительно уведомив об этом Подрядчика, вправе приостановить предусмотренные ст. 5 Договора платежи в пользу Подрядчика до момента устранения указанных нарушений и на период в 10 (десять) рабочих дней после устранения указанных наруше</w:t>
      </w:r>
      <w:r w:rsidR="00175015">
        <w:rPr>
          <w:rFonts w:ascii="Times New Roman" w:eastAsia="Times New Roman" w:hAnsi="Times New Roman" w:cs="Times New Roman"/>
          <w:sz w:val="24"/>
          <w:szCs w:val="24"/>
          <w:lang w:eastAsia="ru-RU"/>
        </w:rPr>
        <w:t xml:space="preserve">ний. Пени, предусмотренные п. </w:t>
      </w:r>
      <w:r w:rsidR="00416B72">
        <w:rPr>
          <w:rFonts w:ascii="Times New Roman" w:eastAsia="Times New Roman" w:hAnsi="Times New Roman" w:cs="Times New Roman"/>
          <w:sz w:val="24"/>
          <w:szCs w:val="24"/>
          <w:lang w:eastAsia="ru-RU"/>
        </w:rPr>
        <w:t>10</w:t>
      </w:r>
      <w:r w:rsidRPr="0098660A">
        <w:rPr>
          <w:rFonts w:ascii="Times New Roman" w:eastAsia="Times New Roman" w:hAnsi="Times New Roman" w:cs="Times New Roman"/>
          <w:sz w:val="24"/>
          <w:szCs w:val="24"/>
          <w:lang w:eastAsia="ru-RU"/>
        </w:rPr>
        <w:t>.1</w:t>
      </w:r>
      <w:r w:rsidRPr="001E6C3E">
        <w:rPr>
          <w:rFonts w:ascii="Times New Roman" w:eastAsia="Times New Roman" w:hAnsi="Times New Roman" w:cs="Times New Roman"/>
          <w:sz w:val="24"/>
          <w:szCs w:val="24"/>
          <w:lang w:eastAsia="ru-RU"/>
        </w:rPr>
        <w:t xml:space="preserve"> Договора, не начисляются за период приостановки платежей в соответствии с настоящим пунктом.</w:t>
      </w:r>
    </w:p>
    <w:p w14:paraId="31AFFA7E" w14:textId="77777777" w:rsidR="00D11EAA" w:rsidRDefault="00D11EAA" w:rsidP="00D11EAA">
      <w:pPr>
        <w:tabs>
          <w:tab w:val="left" w:pos="1276"/>
          <w:tab w:val="left" w:pos="1418"/>
        </w:tabs>
        <w:spacing w:after="0" w:line="240" w:lineRule="auto"/>
        <w:ind w:firstLine="709"/>
        <w:contextualSpacing/>
        <w:jc w:val="both"/>
        <w:rPr>
          <w:rFonts w:ascii="Times New Roman" w:eastAsia="Times New Roman" w:hAnsi="Times New Roman" w:cs="Times New Roman"/>
          <w:sz w:val="24"/>
          <w:szCs w:val="24"/>
          <w:lang w:eastAsia="ru-RU"/>
        </w:rPr>
      </w:pPr>
      <w:r w:rsidRPr="001E6C3E">
        <w:rPr>
          <w:rFonts w:ascii="Times New Roman" w:eastAsia="Times New Roman" w:hAnsi="Times New Roman" w:cs="Times New Roman"/>
          <w:sz w:val="24"/>
          <w:szCs w:val="24"/>
          <w:lang w:eastAsia="ru-RU"/>
        </w:rPr>
        <w:t>5.6</w:t>
      </w:r>
      <w:r w:rsidRPr="001E6C3E">
        <w:rPr>
          <w:rFonts w:ascii="Times New Roman" w:eastAsia="Times New Roman" w:hAnsi="Times New Roman" w:cs="Times New Roman"/>
          <w:sz w:val="24"/>
          <w:szCs w:val="24"/>
          <w:lang w:eastAsia="ru-RU"/>
        </w:rPr>
        <w:tab/>
        <w:t>Счет-фактура предоставляется Подрядчиком одновременно с Актом сдачи-приемки Результатов выполненных Работ (приложение 1).</w:t>
      </w:r>
    </w:p>
    <w:p w14:paraId="47298D63" w14:textId="77777777" w:rsidR="00C83C3A" w:rsidRPr="001E6C3E" w:rsidRDefault="00C83C3A" w:rsidP="00D11EAA">
      <w:pPr>
        <w:tabs>
          <w:tab w:val="left" w:pos="1276"/>
          <w:tab w:val="left" w:pos="1418"/>
        </w:tabs>
        <w:spacing w:after="0" w:line="240" w:lineRule="auto"/>
        <w:ind w:firstLine="709"/>
        <w:contextualSpacing/>
        <w:jc w:val="both"/>
        <w:rPr>
          <w:rFonts w:ascii="Times New Roman" w:eastAsia="Times New Roman" w:hAnsi="Times New Roman" w:cs="Times New Roman"/>
          <w:sz w:val="24"/>
          <w:szCs w:val="24"/>
          <w:lang w:eastAsia="ru-RU"/>
        </w:rPr>
      </w:pPr>
    </w:p>
    <w:p w14:paraId="2021F219" w14:textId="77777777" w:rsidR="00D11EAA" w:rsidRPr="001E6C3E" w:rsidRDefault="00D11EAA" w:rsidP="00D11EAA">
      <w:pPr>
        <w:spacing w:after="0" w:line="240" w:lineRule="auto"/>
        <w:ind w:firstLine="709"/>
        <w:contextualSpacing/>
        <w:jc w:val="both"/>
        <w:outlineLvl w:val="0"/>
        <w:rPr>
          <w:rFonts w:ascii="Times New Roman" w:eastAsia="Times New Roman" w:hAnsi="Times New Roman" w:cs="Times New Roman"/>
          <w:b/>
          <w:bCs/>
          <w:kern w:val="32"/>
          <w:sz w:val="24"/>
          <w:szCs w:val="24"/>
          <w:lang w:eastAsia="ru-RU"/>
        </w:rPr>
      </w:pPr>
      <w:r w:rsidRPr="001E6C3E">
        <w:rPr>
          <w:rFonts w:ascii="Times New Roman" w:eastAsia="Times New Roman" w:hAnsi="Times New Roman" w:cs="Times New Roman"/>
          <w:b/>
          <w:bCs/>
          <w:kern w:val="32"/>
          <w:sz w:val="24"/>
          <w:szCs w:val="24"/>
          <w:lang w:eastAsia="ru-RU"/>
        </w:rPr>
        <w:t xml:space="preserve">РАЗДЕЛ </w:t>
      </w:r>
      <w:r w:rsidRPr="001E6C3E">
        <w:rPr>
          <w:rFonts w:ascii="Times New Roman" w:eastAsia="Times New Roman" w:hAnsi="Times New Roman" w:cs="Times New Roman"/>
          <w:b/>
          <w:bCs/>
          <w:kern w:val="32"/>
          <w:sz w:val="24"/>
          <w:szCs w:val="24"/>
          <w:lang w:val="en-US" w:eastAsia="ru-RU"/>
        </w:rPr>
        <w:t>II</w:t>
      </w:r>
      <w:r w:rsidRPr="001E6C3E">
        <w:rPr>
          <w:rFonts w:ascii="Times New Roman" w:eastAsia="Times New Roman" w:hAnsi="Times New Roman" w:cs="Times New Roman"/>
          <w:b/>
          <w:bCs/>
          <w:kern w:val="32"/>
          <w:sz w:val="24"/>
          <w:szCs w:val="24"/>
          <w:lang w:eastAsia="ru-RU"/>
        </w:rPr>
        <w:t>. ОБЩИЕ ОБЯЗАТЕЛЬСТВА СТОРОН</w:t>
      </w:r>
    </w:p>
    <w:p w14:paraId="51516878" w14:textId="77777777" w:rsidR="00D11EAA" w:rsidRPr="001E6C3E" w:rsidRDefault="00D11EAA" w:rsidP="00D11EAA">
      <w:pPr>
        <w:autoSpaceDE w:val="0"/>
        <w:autoSpaceDN w:val="0"/>
        <w:adjustRightInd w:val="0"/>
        <w:spacing w:after="0" w:line="240" w:lineRule="auto"/>
        <w:ind w:firstLine="709"/>
        <w:contextualSpacing/>
        <w:jc w:val="both"/>
        <w:rPr>
          <w:rFonts w:ascii="Times New Roman" w:eastAsia="Times New Roman" w:hAnsi="Times New Roman" w:cs="Times New Roman"/>
          <w:b/>
          <w:sz w:val="24"/>
          <w:szCs w:val="24"/>
          <w:lang w:eastAsia="ru-RU"/>
        </w:rPr>
      </w:pPr>
      <w:r w:rsidRPr="001E6C3E">
        <w:rPr>
          <w:rFonts w:ascii="Times New Roman" w:eastAsia="Times New Roman" w:hAnsi="Times New Roman" w:cs="Times New Roman"/>
          <w:b/>
          <w:sz w:val="24"/>
          <w:szCs w:val="24"/>
          <w:lang w:eastAsia="ru-RU"/>
        </w:rPr>
        <w:t>Статья 6. Обязательства Подрядчика</w:t>
      </w:r>
    </w:p>
    <w:p w14:paraId="3B21B70F" w14:textId="77777777" w:rsidR="00D11EAA" w:rsidRPr="001E6C3E" w:rsidRDefault="00D11EAA" w:rsidP="00D11EAA">
      <w:pPr>
        <w:shd w:val="clear" w:color="auto" w:fill="FFFFFF"/>
        <w:tabs>
          <w:tab w:val="left" w:pos="993"/>
          <w:tab w:val="left" w:pos="1134"/>
        </w:tab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1E6C3E">
        <w:rPr>
          <w:rFonts w:ascii="Times New Roman" w:eastAsia="Times New Roman" w:hAnsi="Times New Roman" w:cs="Times New Roman"/>
          <w:sz w:val="24"/>
          <w:szCs w:val="24"/>
          <w:lang w:eastAsia="ru-RU"/>
        </w:rPr>
        <w:t>6.1.</w:t>
      </w:r>
      <w:r w:rsidRPr="001E6C3E">
        <w:rPr>
          <w:rFonts w:ascii="Times New Roman" w:eastAsia="Times New Roman" w:hAnsi="Times New Roman" w:cs="Times New Roman"/>
          <w:sz w:val="24"/>
          <w:szCs w:val="24"/>
          <w:lang w:eastAsia="ru-RU"/>
        </w:rPr>
        <w:tab/>
        <w:t>По настоящему Договору Подрядчик обязуется:</w:t>
      </w:r>
    </w:p>
    <w:p w14:paraId="177890C5" w14:textId="77777777" w:rsidR="00D11EAA" w:rsidRPr="001E6C3E" w:rsidRDefault="00D11EAA" w:rsidP="00D11EAA">
      <w:pPr>
        <w:tabs>
          <w:tab w:val="left" w:pos="1418"/>
          <w:tab w:val="num" w:pos="22490"/>
          <w:tab w:val="num" w:pos="22528"/>
          <w:tab w:val="num" w:pos="22732"/>
        </w:tab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1E6C3E">
        <w:rPr>
          <w:rFonts w:ascii="Times New Roman" w:eastAsia="Times New Roman" w:hAnsi="Times New Roman" w:cs="Times New Roman"/>
          <w:sz w:val="24"/>
          <w:szCs w:val="24"/>
          <w:lang w:eastAsia="ru-RU"/>
        </w:rPr>
        <w:t>6.1.1.</w:t>
      </w:r>
      <w:r w:rsidRPr="001E6C3E">
        <w:rPr>
          <w:rFonts w:ascii="Times New Roman" w:eastAsia="Times New Roman" w:hAnsi="Times New Roman" w:cs="Times New Roman"/>
          <w:sz w:val="24"/>
          <w:szCs w:val="24"/>
          <w:lang w:eastAsia="ru-RU"/>
        </w:rPr>
        <w:tab/>
        <w:t>В течение 10 календарных дней после заключения настоящего Договора разработать программу инженерных изысканий и сметы на выполнение проектно-изыскательских работ.</w:t>
      </w:r>
      <w:r w:rsidRPr="001E6C3E">
        <w:rPr>
          <w:rStyle w:val="affffa"/>
          <w:rFonts w:ascii="Times New Roman" w:hAnsi="Times New Roman"/>
          <w:iCs/>
          <w:sz w:val="24"/>
          <w:szCs w:val="24"/>
        </w:rPr>
        <w:t xml:space="preserve"> </w:t>
      </w:r>
    </w:p>
    <w:p w14:paraId="075692A3" w14:textId="0C2C2075" w:rsidR="00D11EAA" w:rsidRPr="001E6C3E" w:rsidRDefault="00D11EAA" w:rsidP="00D11EAA">
      <w:pPr>
        <w:tabs>
          <w:tab w:val="left" w:pos="1418"/>
        </w:tabs>
        <w:autoSpaceDE w:val="0"/>
        <w:autoSpaceDN w:val="0"/>
        <w:adjustRightInd w:val="0"/>
        <w:spacing w:after="0" w:line="240" w:lineRule="auto"/>
        <w:ind w:firstLine="720"/>
        <w:contextualSpacing/>
        <w:jc w:val="both"/>
        <w:rPr>
          <w:rFonts w:ascii="Times New Roman" w:eastAsia="Times New Roman" w:hAnsi="Times New Roman" w:cs="Times New Roman"/>
          <w:spacing w:val="-2"/>
          <w:sz w:val="24"/>
          <w:szCs w:val="24"/>
          <w:lang w:eastAsia="ru-RU"/>
        </w:rPr>
      </w:pPr>
      <w:r w:rsidRPr="001E6C3E">
        <w:rPr>
          <w:rFonts w:ascii="Times New Roman" w:eastAsia="Times New Roman" w:hAnsi="Times New Roman" w:cs="Times New Roman"/>
          <w:sz w:val="24"/>
          <w:szCs w:val="24"/>
          <w:lang w:eastAsia="ru-RU"/>
        </w:rPr>
        <w:t xml:space="preserve">Выполнить Работы в объеме и сроки, предусмотренные Календарным </w:t>
      </w:r>
      <w:r w:rsidRPr="001E6C3E">
        <w:rPr>
          <w:rFonts w:ascii="Times New Roman" w:eastAsia="Times New Roman" w:hAnsi="Times New Roman" w:cs="Times New Roman"/>
          <w:snapToGrid w:val="0"/>
          <w:sz w:val="24"/>
          <w:szCs w:val="24"/>
          <w:lang w:eastAsia="ru-RU"/>
        </w:rPr>
        <w:t xml:space="preserve">графиком выполнения </w:t>
      </w:r>
      <w:r w:rsidRPr="001E6C3E">
        <w:rPr>
          <w:rFonts w:ascii="Times New Roman" w:eastAsia="Times New Roman" w:hAnsi="Times New Roman" w:cs="Times New Roman"/>
          <w:sz w:val="24"/>
          <w:szCs w:val="24"/>
          <w:lang w:eastAsia="ru-RU"/>
        </w:rPr>
        <w:t>Работ (</w:t>
      </w:r>
      <w:r w:rsidR="00B059FB">
        <w:rPr>
          <w:rFonts w:ascii="Times New Roman" w:eastAsia="Times New Roman" w:hAnsi="Times New Roman" w:cs="Times New Roman"/>
          <w:sz w:val="24"/>
          <w:szCs w:val="24"/>
          <w:lang w:eastAsia="ru-RU"/>
        </w:rPr>
        <w:t>П</w:t>
      </w:r>
      <w:r w:rsidRPr="001E6C3E">
        <w:rPr>
          <w:rFonts w:ascii="Times New Roman" w:eastAsia="Times New Roman" w:hAnsi="Times New Roman" w:cs="Times New Roman"/>
          <w:sz w:val="24"/>
          <w:szCs w:val="24"/>
          <w:lang w:eastAsia="ru-RU"/>
        </w:rPr>
        <w:t>риложение 2), Те</w:t>
      </w:r>
      <w:r w:rsidR="006A6CBA">
        <w:rPr>
          <w:rFonts w:ascii="Times New Roman" w:eastAsia="Times New Roman" w:hAnsi="Times New Roman" w:cs="Times New Roman"/>
          <w:sz w:val="24"/>
          <w:szCs w:val="24"/>
          <w:lang w:eastAsia="ru-RU"/>
        </w:rPr>
        <w:t>хническим заданием (приложение 5</w:t>
      </w:r>
      <w:r w:rsidRPr="001E6C3E">
        <w:rPr>
          <w:rFonts w:ascii="Times New Roman" w:eastAsia="Times New Roman" w:hAnsi="Times New Roman" w:cs="Times New Roman"/>
          <w:sz w:val="24"/>
          <w:szCs w:val="24"/>
          <w:lang w:eastAsia="ru-RU"/>
        </w:rPr>
        <w:t xml:space="preserve">) и иной полученной от Заказчика документацией, а также в соответствии с требованиями </w:t>
      </w:r>
      <w:r w:rsidRPr="001E6C3E">
        <w:rPr>
          <w:rFonts w:ascii="Times New Roman" w:eastAsia="Times New Roman" w:hAnsi="Times New Roman" w:cs="Times New Roman"/>
          <w:spacing w:val="-4"/>
          <w:sz w:val="24"/>
          <w:szCs w:val="24"/>
          <w:lang w:eastAsia="ru-RU"/>
        </w:rPr>
        <w:t>нормативных актов в области проектирования и строительства и сдать Результат выполненных</w:t>
      </w:r>
      <w:r w:rsidRPr="001E6C3E">
        <w:rPr>
          <w:rFonts w:ascii="Times New Roman" w:eastAsia="Times New Roman" w:hAnsi="Times New Roman" w:cs="Times New Roman"/>
          <w:spacing w:val="-2"/>
          <w:sz w:val="24"/>
          <w:szCs w:val="24"/>
          <w:lang w:eastAsia="ru-RU"/>
        </w:rPr>
        <w:t xml:space="preserve"> Работ Заказчику.</w:t>
      </w:r>
    </w:p>
    <w:p w14:paraId="1F442C1E" w14:textId="77777777" w:rsidR="00D11EAA" w:rsidRPr="001E6C3E" w:rsidRDefault="00D11EAA" w:rsidP="00D11EAA">
      <w:pPr>
        <w:tabs>
          <w:tab w:val="left" w:pos="1418"/>
        </w:tab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1E6C3E">
        <w:rPr>
          <w:rFonts w:ascii="Times New Roman" w:eastAsia="Times New Roman" w:hAnsi="Times New Roman" w:cs="Times New Roman"/>
          <w:sz w:val="24"/>
          <w:szCs w:val="24"/>
          <w:lang w:eastAsia="ru-RU"/>
        </w:rPr>
        <w:t>6.1.2.</w:t>
      </w:r>
      <w:r w:rsidRPr="001E6C3E">
        <w:rPr>
          <w:rFonts w:ascii="Times New Roman" w:eastAsia="Times New Roman" w:hAnsi="Times New Roman" w:cs="Times New Roman"/>
          <w:sz w:val="24"/>
          <w:szCs w:val="24"/>
          <w:lang w:eastAsia="ru-RU"/>
        </w:rPr>
        <w:tab/>
        <w:t>Выполнить Рабочую документацию в метрической системе на русском языке либо с обязательным параллельным переводом текста на русский язык, а также всех размеров и параметров в метрическую систему.</w:t>
      </w:r>
    </w:p>
    <w:p w14:paraId="155D3785" w14:textId="008F4ADE" w:rsidR="00D11EAA" w:rsidRPr="001E6C3E" w:rsidRDefault="00D11EAA" w:rsidP="00D11EAA">
      <w:pPr>
        <w:tabs>
          <w:tab w:val="left" w:pos="1418"/>
        </w:tab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1E6C3E">
        <w:rPr>
          <w:rFonts w:ascii="Times New Roman" w:eastAsia="Times New Roman" w:hAnsi="Times New Roman" w:cs="Times New Roman"/>
          <w:spacing w:val="-4"/>
          <w:sz w:val="24"/>
          <w:szCs w:val="24"/>
          <w:lang w:eastAsia="ru-RU"/>
        </w:rPr>
        <w:t>6.1.3.</w:t>
      </w:r>
      <w:r w:rsidRPr="001E6C3E">
        <w:rPr>
          <w:rFonts w:ascii="Times New Roman" w:eastAsia="Times New Roman" w:hAnsi="Times New Roman" w:cs="Times New Roman"/>
          <w:spacing w:val="-4"/>
          <w:sz w:val="24"/>
          <w:szCs w:val="24"/>
          <w:lang w:eastAsia="ru-RU"/>
        </w:rPr>
        <w:tab/>
        <w:t>Самостоятельно провести сбор исходных данных</w:t>
      </w:r>
      <w:r w:rsidRPr="001E6C3E">
        <w:rPr>
          <w:rFonts w:ascii="Times New Roman" w:eastAsia="Times New Roman" w:hAnsi="Times New Roman" w:cs="Times New Roman"/>
          <w:sz w:val="24"/>
          <w:szCs w:val="24"/>
          <w:lang w:eastAsia="ru-RU"/>
        </w:rPr>
        <w:t>, необходимых для выполнения Работ, в том числе с выездом на Объект</w:t>
      </w:r>
      <w:r w:rsidR="003343A1">
        <w:rPr>
          <w:rFonts w:ascii="Times New Roman" w:eastAsia="Times New Roman" w:hAnsi="Times New Roman" w:cs="Times New Roman"/>
          <w:sz w:val="24"/>
          <w:szCs w:val="24"/>
          <w:lang w:eastAsia="ru-RU"/>
        </w:rPr>
        <w:t>, за исключением тех, которые обязан предоставить Заказчик</w:t>
      </w:r>
      <w:r w:rsidRPr="001E6C3E">
        <w:rPr>
          <w:rFonts w:ascii="Times New Roman" w:eastAsia="Times New Roman" w:hAnsi="Times New Roman" w:cs="Times New Roman"/>
          <w:sz w:val="24"/>
          <w:szCs w:val="24"/>
          <w:lang w:eastAsia="ru-RU"/>
        </w:rPr>
        <w:t>.</w:t>
      </w:r>
    </w:p>
    <w:p w14:paraId="34279AC5" w14:textId="77777777" w:rsidR="00D11EAA" w:rsidRPr="001E6C3E" w:rsidRDefault="00D11EAA" w:rsidP="00D11EAA">
      <w:pPr>
        <w:tabs>
          <w:tab w:val="left" w:pos="1418"/>
        </w:tabs>
        <w:autoSpaceDE w:val="0"/>
        <w:autoSpaceDN w:val="0"/>
        <w:adjustRightInd w:val="0"/>
        <w:spacing w:after="0" w:line="240" w:lineRule="auto"/>
        <w:ind w:firstLine="720"/>
        <w:contextualSpacing/>
        <w:jc w:val="both"/>
        <w:rPr>
          <w:rFonts w:ascii="Times New Roman" w:eastAsia="Times New Roman" w:hAnsi="Times New Roman" w:cs="Times New Roman"/>
          <w:sz w:val="24"/>
          <w:szCs w:val="24"/>
          <w:lang w:eastAsia="ru-RU"/>
        </w:rPr>
      </w:pPr>
      <w:r w:rsidRPr="001E6C3E">
        <w:rPr>
          <w:rFonts w:ascii="Times New Roman" w:eastAsia="Times New Roman" w:hAnsi="Times New Roman" w:cs="Times New Roman"/>
          <w:sz w:val="24"/>
          <w:szCs w:val="24"/>
          <w:lang w:eastAsia="ru-RU"/>
        </w:rPr>
        <w:t>6.1.4.</w:t>
      </w:r>
      <w:r w:rsidRPr="001E6C3E">
        <w:rPr>
          <w:rFonts w:ascii="Times New Roman" w:eastAsia="Times New Roman" w:hAnsi="Times New Roman" w:cs="Times New Roman"/>
          <w:sz w:val="24"/>
          <w:szCs w:val="24"/>
          <w:lang w:eastAsia="ru-RU"/>
        </w:rPr>
        <w:tab/>
        <w:t>До сдачи Заказчику соответствующего Результата выполненных Работ согласовать со Специализированными организациями Результаты выполненных Работ в случаях и в порядке, установленном нормативными актами в области проектирования и строительства, а также настоящим Договором</w:t>
      </w:r>
      <w:r w:rsidR="00EC330A">
        <w:rPr>
          <w:rFonts w:ascii="Times New Roman" w:eastAsia="Times New Roman" w:hAnsi="Times New Roman" w:cs="Times New Roman"/>
          <w:sz w:val="24"/>
          <w:szCs w:val="24"/>
          <w:lang w:eastAsia="ru-RU"/>
        </w:rPr>
        <w:t>.</w:t>
      </w:r>
    </w:p>
    <w:p w14:paraId="6E694CE8" w14:textId="77777777" w:rsidR="00D11EAA" w:rsidRPr="001E6C3E" w:rsidRDefault="00D11EAA" w:rsidP="00D11EAA">
      <w:pPr>
        <w:tabs>
          <w:tab w:val="left" w:pos="1418"/>
        </w:tab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1E6C3E">
        <w:rPr>
          <w:rFonts w:ascii="Times New Roman" w:eastAsia="Times New Roman" w:hAnsi="Times New Roman" w:cs="Times New Roman"/>
          <w:sz w:val="24"/>
          <w:szCs w:val="24"/>
          <w:lang w:eastAsia="ru-RU"/>
        </w:rPr>
        <w:t>6.1.</w:t>
      </w:r>
      <w:r w:rsidR="00EC330A">
        <w:rPr>
          <w:rFonts w:ascii="Times New Roman" w:eastAsia="Times New Roman" w:hAnsi="Times New Roman" w:cs="Times New Roman"/>
          <w:sz w:val="24"/>
          <w:szCs w:val="24"/>
          <w:lang w:eastAsia="ru-RU"/>
        </w:rPr>
        <w:t>5</w:t>
      </w:r>
      <w:r w:rsidRPr="001E6C3E">
        <w:rPr>
          <w:rFonts w:ascii="Times New Roman" w:eastAsia="Times New Roman" w:hAnsi="Times New Roman" w:cs="Times New Roman"/>
          <w:sz w:val="24"/>
          <w:szCs w:val="24"/>
          <w:lang w:eastAsia="ru-RU"/>
        </w:rPr>
        <w:t>.</w:t>
      </w:r>
      <w:r w:rsidRPr="001E6C3E">
        <w:rPr>
          <w:rFonts w:ascii="Times New Roman" w:eastAsia="Times New Roman" w:hAnsi="Times New Roman" w:cs="Times New Roman"/>
          <w:sz w:val="24"/>
          <w:szCs w:val="24"/>
          <w:lang w:eastAsia="ru-RU"/>
        </w:rPr>
        <w:tab/>
        <w:t>Не продавать и не передавать Результаты выполненных Работ или их отдельную часть третьим лицам без письменного разрешения Заказчика.</w:t>
      </w:r>
    </w:p>
    <w:p w14:paraId="58B85C36" w14:textId="77777777" w:rsidR="00D11EAA" w:rsidRPr="001E6C3E" w:rsidRDefault="00D11EAA" w:rsidP="00D11EAA">
      <w:pPr>
        <w:tabs>
          <w:tab w:val="left" w:pos="1418"/>
        </w:tabs>
        <w:spacing w:after="0" w:line="240" w:lineRule="auto"/>
        <w:ind w:firstLine="709"/>
        <w:contextualSpacing/>
        <w:jc w:val="both"/>
        <w:rPr>
          <w:rFonts w:ascii="Times New Roman" w:eastAsia="Times New Roman" w:hAnsi="Times New Roman" w:cs="Times New Roman"/>
          <w:sz w:val="24"/>
          <w:szCs w:val="24"/>
        </w:rPr>
      </w:pPr>
      <w:r w:rsidRPr="001E6C3E">
        <w:rPr>
          <w:rFonts w:ascii="Times New Roman" w:eastAsia="Times New Roman" w:hAnsi="Times New Roman" w:cs="Times New Roman"/>
          <w:snapToGrid w:val="0"/>
          <w:sz w:val="24"/>
          <w:szCs w:val="24"/>
        </w:rPr>
        <w:t>6.1.</w:t>
      </w:r>
      <w:r w:rsidR="00EC330A">
        <w:rPr>
          <w:rFonts w:ascii="Times New Roman" w:eastAsia="Times New Roman" w:hAnsi="Times New Roman" w:cs="Times New Roman"/>
          <w:snapToGrid w:val="0"/>
          <w:sz w:val="24"/>
          <w:szCs w:val="24"/>
        </w:rPr>
        <w:t>6</w:t>
      </w:r>
      <w:r w:rsidRPr="001E6C3E">
        <w:rPr>
          <w:rFonts w:ascii="Times New Roman" w:eastAsia="Times New Roman" w:hAnsi="Times New Roman" w:cs="Times New Roman"/>
          <w:snapToGrid w:val="0"/>
          <w:sz w:val="24"/>
          <w:szCs w:val="24"/>
        </w:rPr>
        <w:t>.</w:t>
      </w:r>
      <w:r w:rsidRPr="001E6C3E">
        <w:rPr>
          <w:rFonts w:ascii="Times New Roman" w:eastAsia="Times New Roman" w:hAnsi="Times New Roman" w:cs="Times New Roman"/>
          <w:snapToGrid w:val="0"/>
          <w:sz w:val="24"/>
          <w:szCs w:val="24"/>
        </w:rPr>
        <w:tab/>
      </w:r>
      <w:r w:rsidRPr="001E6C3E">
        <w:rPr>
          <w:rFonts w:ascii="Times New Roman" w:eastAsia="Times New Roman" w:hAnsi="Times New Roman" w:cs="Times New Roman"/>
          <w:sz w:val="24"/>
          <w:szCs w:val="24"/>
        </w:rPr>
        <w:t>Участвовать в делах по искам третьих лиц к Заказчику, связанным с исполнением настоящего Договора, использованием Заказчиком Результата выполненных работ.</w:t>
      </w:r>
    </w:p>
    <w:p w14:paraId="33B66E3E" w14:textId="2E79A818" w:rsidR="00D11EAA" w:rsidRPr="001E6C3E" w:rsidRDefault="00D11EAA" w:rsidP="00D11EAA">
      <w:pPr>
        <w:tabs>
          <w:tab w:val="left" w:pos="1418"/>
        </w:tabs>
        <w:autoSpaceDE w:val="0"/>
        <w:autoSpaceDN w:val="0"/>
        <w:adjustRightInd w:val="0"/>
        <w:spacing w:after="0" w:line="240" w:lineRule="auto"/>
        <w:ind w:firstLine="709"/>
        <w:contextualSpacing/>
        <w:jc w:val="both"/>
        <w:rPr>
          <w:rFonts w:ascii="Times New Roman" w:eastAsia="Times New Roman" w:hAnsi="Times New Roman" w:cs="Times New Roman"/>
          <w:snapToGrid w:val="0"/>
          <w:sz w:val="24"/>
          <w:szCs w:val="24"/>
          <w:lang w:eastAsia="ru-RU"/>
        </w:rPr>
      </w:pPr>
      <w:r w:rsidRPr="001E6C3E">
        <w:rPr>
          <w:rFonts w:ascii="Times New Roman" w:eastAsia="Times New Roman" w:hAnsi="Times New Roman" w:cs="Times New Roman"/>
          <w:sz w:val="24"/>
          <w:szCs w:val="24"/>
          <w:lang w:eastAsia="ru-RU"/>
        </w:rPr>
        <w:t>6.1.</w:t>
      </w:r>
      <w:r w:rsidR="00EC330A">
        <w:rPr>
          <w:rFonts w:ascii="Times New Roman" w:eastAsia="Times New Roman" w:hAnsi="Times New Roman" w:cs="Times New Roman"/>
          <w:sz w:val="24"/>
          <w:szCs w:val="24"/>
          <w:lang w:eastAsia="ru-RU"/>
        </w:rPr>
        <w:t>7</w:t>
      </w:r>
      <w:r w:rsidRPr="001E6C3E">
        <w:rPr>
          <w:rFonts w:ascii="Times New Roman" w:eastAsia="Times New Roman" w:hAnsi="Times New Roman" w:cs="Times New Roman"/>
          <w:snapToGrid w:val="0"/>
          <w:sz w:val="24"/>
          <w:szCs w:val="24"/>
          <w:lang w:eastAsia="ru-RU"/>
        </w:rPr>
        <w:t>.</w:t>
      </w:r>
      <w:r w:rsidRPr="001E6C3E">
        <w:rPr>
          <w:rFonts w:ascii="Times New Roman" w:eastAsia="Times New Roman" w:hAnsi="Times New Roman" w:cs="Times New Roman"/>
          <w:snapToGrid w:val="0"/>
          <w:sz w:val="24"/>
          <w:szCs w:val="24"/>
          <w:lang w:eastAsia="ru-RU"/>
        </w:rPr>
        <w:tab/>
      </w:r>
      <w:r w:rsidR="00B4174C">
        <w:rPr>
          <w:rFonts w:ascii="Times New Roman" w:eastAsia="Times New Roman" w:hAnsi="Times New Roman" w:cs="Times New Roman"/>
          <w:snapToGrid w:val="0"/>
          <w:sz w:val="24"/>
          <w:szCs w:val="24"/>
          <w:lang w:eastAsia="ru-RU"/>
        </w:rPr>
        <w:t>Устранять недостатки</w:t>
      </w:r>
      <w:r w:rsidRPr="001E6C3E">
        <w:rPr>
          <w:rFonts w:ascii="Times New Roman" w:eastAsia="Times New Roman" w:hAnsi="Times New Roman" w:cs="Times New Roman"/>
          <w:snapToGrid w:val="0"/>
          <w:sz w:val="24"/>
          <w:szCs w:val="24"/>
          <w:lang w:eastAsia="ru-RU"/>
        </w:rPr>
        <w:t xml:space="preserve"> в </w:t>
      </w:r>
      <w:r w:rsidR="00B4174C" w:rsidRPr="001E6C3E">
        <w:rPr>
          <w:rFonts w:ascii="Times New Roman" w:eastAsia="Times New Roman" w:hAnsi="Times New Roman" w:cs="Times New Roman"/>
          <w:snapToGrid w:val="0"/>
          <w:sz w:val="24"/>
          <w:szCs w:val="24"/>
          <w:lang w:eastAsia="ru-RU"/>
        </w:rPr>
        <w:t>Результат</w:t>
      </w:r>
      <w:r w:rsidR="00B4174C">
        <w:rPr>
          <w:rFonts w:ascii="Times New Roman" w:eastAsia="Times New Roman" w:hAnsi="Times New Roman" w:cs="Times New Roman"/>
          <w:snapToGrid w:val="0"/>
          <w:sz w:val="24"/>
          <w:szCs w:val="24"/>
          <w:lang w:eastAsia="ru-RU"/>
        </w:rPr>
        <w:t>ах</w:t>
      </w:r>
      <w:r w:rsidR="00B4174C" w:rsidRPr="001E6C3E">
        <w:rPr>
          <w:rFonts w:ascii="Times New Roman" w:eastAsia="Times New Roman" w:hAnsi="Times New Roman" w:cs="Times New Roman"/>
          <w:snapToGrid w:val="0"/>
          <w:sz w:val="24"/>
          <w:szCs w:val="24"/>
          <w:lang w:eastAsia="ru-RU"/>
        </w:rPr>
        <w:t xml:space="preserve"> </w:t>
      </w:r>
      <w:r w:rsidRPr="001E6C3E">
        <w:rPr>
          <w:rFonts w:ascii="Times New Roman" w:eastAsia="Times New Roman" w:hAnsi="Times New Roman" w:cs="Times New Roman"/>
          <w:snapToGrid w:val="0"/>
          <w:sz w:val="24"/>
          <w:szCs w:val="24"/>
          <w:lang w:eastAsia="ru-RU"/>
        </w:rPr>
        <w:t>выполненных Работ по замечаниям Заказчика в течение 5 (пяти) рабочих дней после их получения, если иные сроки не согласованы Сторонами в письменном виде. В случае, если настоящим Договором и(или) нормативными актами в области проектирования и строительства</w:t>
      </w:r>
      <w:r w:rsidR="00EC330A">
        <w:rPr>
          <w:rFonts w:ascii="Times New Roman" w:eastAsia="Times New Roman" w:hAnsi="Times New Roman" w:cs="Times New Roman"/>
          <w:snapToGrid w:val="0"/>
          <w:sz w:val="24"/>
          <w:szCs w:val="24"/>
          <w:lang w:eastAsia="ru-RU"/>
        </w:rPr>
        <w:t xml:space="preserve"> </w:t>
      </w:r>
      <w:r w:rsidRPr="001E6C3E">
        <w:rPr>
          <w:rFonts w:ascii="Times New Roman" w:eastAsia="Times New Roman" w:hAnsi="Times New Roman" w:cs="Times New Roman"/>
          <w:snapToGrid w:val="0"/>
          <w:sz w:val="24"/>
          <w:szCs w:val="24"/>
          <w:lang w:eastAsia="ru-RU"/>
        </w:rPr>
        <w:t xml:space="preserve">предусмотрены различные </w:t>
      </w:r>
      <w:r w:rsidRPr="001E6C3E">
        <w:rPr>
          <w:rFonts w:ascii="Times New Roman" w:eastAsia="Times New Roman" w:hAnsi="Times New Roman" w:cs="Times New Roman"/>
          <w:snapToGrid w:val="0"/>
          <w:spacing w:val="-4"/>
          <w:sz w:val="24"/>
          <w:szCs w:val="24"/>
          <w:lang w:eastAsia="ru-RU"/>
        </w:rPr>
        <w:t>сроки для внесения Подрядчиком изменений в документацию, разработанную по настоящему</w:t>
      </w:r>
      <w:r w:rsidRPr="001E6C3E">
        <w:rPr>
          <w:rFonts w:ascii="Times New Roman" w:eastAsia="Times New Roman" w:hAnsi="Times New Roman" w:cs="Times New Roman"/>
          <w:snapToGrid w:val="0"/>
          <w:sz w:val="24"/>
          <w:szCs w:val="24"/>
          <w:lang w:eastAsia="ru-RU"/>
        </w:rPr>
        <w:t xml:space="preserve"> Договору, Подрядчик обязан вносить изменения в такую документацию в наиболее короткий из всех предусмотренных этими документами срок.</w:t>
      </w:r>
    </w:p>
    <w:p w14:paraId="78B00634" w14:textId="77777777" w:rsidR="00D11EAA" w:rsidRPr="001E6C3E" w:rsidRDefault="00D11EAA" w:rsidP="00D11EAA">
      <w:pPr>
        <w:tabs>
          <w:tab w:val="left" w:pos="1418"/>
        </w:tabs>
        <w:autoSpaceDE w:val="0"/>
        <w:autoSpaceDN w:val="0"/>
        <w:adjustRightInd w:val="0"/>
        <w:spacing w:after="0" w:line="240" w:lineRule="auto"/>
        <w:ind w:firstLine="709"/>
        <w:contextualSpacing/>
        <w:jc w:val="both"/>
        <w:rPr>
          <w:rFonts w:ascii="Times New Roman" w:eastAsia="Times New Roman" w:hAnsi="Times New Roman" w:cs="Times New Roman"/>
          <w:snapToGrid w:val="0"/>
          <w:sz w:val="24"/>
          <w:szCs w:val="24"/>
          <w:lang w:eastAsia="ru-RU"/>
        </w:rPr>
      </w:pPr>
      <w:r w:rsidRPr="001E6C3E">
        <w:rPr>
          <w:rFonts w:ascii="Times New Roman" w:eastAsia="Times New Roman" w:hAnsi="Times New Roman" w:cs="Times New Roman"/>
          <w:snapToGrid w:val="0"/>
          <w:sz w:val="24"/>
          <w:szCs w:val="24"/>
          <w:lang w:eastAsia="ru-RU"/>
        </w:rPr>
        <w:lastRenderedPageBreak/>
        <w:t>Подрядчик исправляет или заново выполняет Работу по замечаниям Заказчика, при этом не нарушая даты завершения Работ и не предъявляя каких-либо требований к Заказчику по оплате выполненных Работ.</w:t>
      </w:r>
    </w:p>
    <w:p w14:paraId="13EAF640" w14:textId="77777777" w:rsidR="00D11EAA" w:rsidRPr="001E6C3E" w:rsidRDefault="00D11EAA" w:rsidP="00D11EAA">
      <w:pPr>
        <w:tabs>
          <w:tab w:val="left" w:pos="1418"/>
        </w:tabs>
        <w:autoSpaceDE w:val="0"/>
        <w:autoSpaceDN w:val="0"/>
        <w:adjustRightInd w:val="0"/>
        <w:spacing w:after="0" w:line="240" w:lineRule="auto"/>
        <w:ind w:firstLine="709"/>
        <w:contextualSpacing/>
        <w:jc w:val="both"/>
        <w:rPr>
          <w:rFonts w:ascii="Times New Roman" w:eastAsia="Times New Roman" w:hAnsi="Times New Roman" w:cs="Times New Roman"/>
          <w:snapToGrid w:val="0"/>
          <w:sz w:val="24"/>
          <w:szCs w:val="24"/>
          <w:lang w:eastAsia="ru-RU"/>
        </w:rPr>
      </w:pPr>
      <w:r w:rsidRPr="001E6C3E">
        <w:rPr>
          <w:rFonts w:ascii="Times New Roman" w:eastAsia="Times New Roman" w:hAnsi="Times New Roman" w:cs="Times New Roman"/>
          <w:snapToGrid w:val="0"/>
          <w:sz w:val="24"/>
          <w:szCs w:val="24"/>
          <w:lang w:eastAsia="ru-RU"/>
        </w:rPr>
        <w:t>6.1.</w:t>
      </w:r>
      <w:r w:rsidR="00EC330A">
        <w:rPr>
          <w:rFonts w:ascii="Times New Roman" w:eastAsia="Times New Roman" w:hAnsi="Times New Roman" w:cs="Times New Roman"/>
          <w:snapToGrid w:val="0"/>
          <w:sz w:val="24"/>
          <w:szCs w:val="24"/>
          <w:lang w:eastAsia="ru-RU"/>
        </w:rPr>
        <w:t>8</w:t>
      </w:r>
      <w:r w:rsidRPr="001E6C3E">
        <w:rPr>
          <w:rFonts w:ascii="Times New Roman" w:eastAsia="Times New Roman" w:hAnsi="Times New Roman" w:cs="Times New Roman"/>
          <w:snapToGrid w:val="0"/>
          <w:sz w:val="24"/>
          <w:szCs w:val="24"/>
          <w:lang w:eastAsia="ru-RU"/>
        </w:rPr>
        <w:t>.</w:t>
      </w:r>
      <w:r w:rsidRPr="001E6C3E">
        <w:rPr>
          <w:rFonts w:ascii="Times New Roman" w:eastAsia="Times New Roman" w:hAnsi="Times New Roman" w:cs="Times New Roman"/>
          <w:snapToGrid w:val="0"/>
          <w:sz w:val="24"/>
          <w:szCs w:val="24"/>
          <w:lang w:eastAsia="ru-RU"/>
        </w:rPr>
        <w:tab/>
        <w:t>Предусмотреть в договорах, заключаемых с третьими лицами, условия, позволяющие обеспечить правовую принадлежность создаваемых результатов интеллектуальной деятельности, в соответствии с условиями настоящего Договора.</w:t>
      </w:r>
    </w:p>
    <w:p w14:paraId="37F5A461" w14:textId="77777777" w:rsidR="00D11EAA" w:rsidRPr="001E6C3E" w:rsidRDefault="00D11EAA" w:rsidP="00D11EAA">
      <w:pPr>
        <w:tabs>
          <w:tab w:val="left" w:pos="1418"/>
        </w:tabs>
        <w:autoSpaceDE w:val="0"/>
        <w:autoSpaceDN w:val="0"/>
        <w:adjustRightInd w:val="0"/>
        <w:spacing w:after="0" w:line="240" w:lineRule="auto"/>
        <w:ind w:firstLine="709"/>
        <w:contextualSpacing/>
        <w:jc w:val="both"/>
        <w:rPr>
          <w:rFonts w:ascii="Times New Roman" w:eastAsia="Times New Roman" w:hAnsi="Times New Roman" w:cs="Times New Roman"/>
          <w:snapToGrid w:val="0"/>
          <w:sz w:val="24"/>
          <w:szCs w:val="24"/>
          <w:lang w:eastAsia="ru-RU"/>
        </w:rPr>
      </w:pPr>
      <w:r w:rsidRPr="001E6C3E">
        <w:rPr>
          <w:rFonts w:ascii="Times New Roman" w:eastAsia="Times New Roman" w:hAnsi="Times New Roman" w:cs="Times New Roman"/>
          <w:snapToGrid w:val="0"/>
          <w:sz w:val="24"/>
          <w:szCs w:val="24"/>
          <w:lang w:eastAsia="ru-RU"/>
        </w:rPr>
        <w:t>6.1.</w:t>
      </w:r>
      <w:r w:rsidR="00EC330A">
        <w:rPr>
          <w:rFonts w:ascii="Times New Roman" w:eastAsia="Times New Roman" w:hAnsi="Times New Roman" w:cs="Times New Roman"/>
          <w:snapToGrid w:val="0"/>
          <w:sz w:val="24"/>
          <w:szCs w:val="24"/>
          <w:lang w:eastAsia="ru-RU"/>
        </w:rPr>
        <w:t>9</w:t>
      </w:r>
      <w:r w:rsidRPr="001E6C3E">
        <w:rPr>
          <w:rFonts w:ascii="Times New Roman" w:eastAsia="Times New Roman" w:hAnsi="Times New Roman" w:cs="Times New Roman"/>
          <w:snapToGrid w:val="0"/>
          <w:sz w:val="24"/>
          <w:szCs w:val="24"/>
          <w:lang w:eastAsia="ru-RU"/>
        </w:rPr>
        <w:t>.</w:t>
      </w:r>
      <w:r w:rsidRPr="001E6C3E">
        <w:rPr>
          <w:rFonts w:ascii="Times New Roman" w:eastAsia="Times New Roman" w:hAnsi="Times New Roman" w:cs="Times New Roman"/>
          <w:snapToGrid w:val="0"/>
          <w:sz w:val="24"/>
          <w:szCs w:val="24"/>
          <w:lang w:eastAsia="ru-RU"/>
        </w:rPr>
        <w:tab/>
        <w:t>После получения от Заказчика письменного уведомления о приостановке Подрядчиком выполнения каких-либо или всех его обязательств по настоящему Договору приостановить Работы с даты, указанной в таком уведомлении, до получения письменного распоряжения от Заказчика о возобновлении выполнения Работ.</w:t>
      </w:r>
    </w:p>
    <w:p w14:paraId="65B000BE" w14:textId="77777777" w:rsidR="00D11EAA" w:rsidRPr="001E6C3E" w:rsidRDefault="00D11EAA" w:rsidP="00D11EAA">
      <w:pPr>
        <w:tabs>
          <w:tab w:val="left" w:pos="1418"/>
        </w:tabs>
        <w:autoSpaceDE w:val="0"/>
        <w:autoSpaceDN w:val="0"/>
        <w:adjustRightInd w:val="0"/>
        <w:spacing w:after="0" w:line="240" w:lineRule="auto"/>
        <w:ind w:firstLine="709"/>
        <w:contextualSpacing/>
        <w:jc w:val="both"/>
        <w:rPr>
          <w:rFonts w:ascii="Times New Roman" w:eastAsia="Times New Roman" w:hAnsi="Times New Roman" w:cs="Times New Roman"/>
          <w:snapToGrid w:val="0"/>
          <w:sz w:val="24"/>
          <w:szCs w:val="24"/>
          <w:lang w:eastAsia="ru-RU"/>
        </w:rPr>
      </w:pPr>
      <w:r w:rsidRPr="001E6C3E">
        <w:rPr>
          <w:rFonts w:ascii="Times New Roman" w:eastAsia="Times New Roman" w:hAnsi="Times New Roman" w:cs="Times New Roman"/>
          <w:snapToGrid w:val="0"/>
          <w:sz w:val="24"/>
          <w:szCs w:val="24"/>
          <w:lang w:eastAsia="ru-RU"/>
        </w:rPr>
        <w:t>6.1.1</w:t>
      </w:r>
      <w:r w:rsidR="00EC330A">
        <w:rPr>
          <w:rFonts w:ascii="Times New Roman" w:eastAsia="Times New Roman" w:hAnsi="Times New Roman" w:cs="Times New Roman"/>
          <w:snapToGrid w:val="0"/>
          <w:sz w:val="24"/>
          <w:szCs w:val="24"/>
          <w:lang w:eastAsia="ru-RU"/>
        </w:rPr>
        <w:t>0</w:t>
      </w:r>
      <w:r w:rsidRPr="001E6C3E">
        <w:rPr>
          <w:rFonts w:ascii="Times New Roman" w:eastAsia="Times New Roman" w:hAnsi="Times New Roman" w:cs="Times New Roman"/>
          <w:snapToGrid w:val="0"/>
          <w:sz w:val="24"/>
          <w:szCs w:val="24"/>
          <w:lang w:eastAsia="ru-RU"/>
        </w:rPr>
        <w:t>.</w:t>
      </w:r>
      <w:r w:rsidRPr="001E6C3E">
        <w:rPr>
          <w:rFonts w:ascii="Times New Roman" w:eastAsia="Times New Roman" w:hAnsi="Times New Roman" w:cs="Times New Roman"/>
          <w:snapToGrid w:val="0"/>
          <w:sz w:val="24"/>
          <w:szCs w:val="24"/>
          <w:lang w:eastAsia="ru-RU"/>
        </w:rPr>
        <w:tab/>
        <w:t xml:space="preserve">Осуществлять по требованию Заказчика авторский надзор за строительством и(или) реконструкцией Объекта по отдельному договору. </w:t>
      </w:r>
    </w:p>
    <w:p w14:paraId="2C195B42" w14:textId="77777777" w:rsidR="00D11EAA" w:rsidRPr="001E6C3E" w:rsidRDefault="00D11EAA" w:rsidP="00D11EAA">
      <w:pPr>
        <w:tabs>
          <w:tab w:val="left" w:pos="1418"/>
        </w:tab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1E6C3E">
        <w:rPr>
          <w:rFonts w:ascii="Times New Roman" w:eastAsia="Times New Roman" w:hAnsi="Times New Roman" w:cs="Times New Roman"/>
          <w:sz w:val="24"/>
          <w:szCs w:val="24"/>
          <w:lang w:eastAsia="ru-RU"/>
        </w:rPr>
        <w:t>6.1.1</w:t>
      </w:r>
      <w:r w:rsidR="00EC330A">
        <w:rPr>
          <w:rFonts w:ascii="Times New Roman" w:eastAsia="Times New Roman" w:hAnsi="Times New Roman" w:cs="Times New Roman"/>
          <w:sz w:val="24"/>
          <w:szCs w:val="24"/>
          <w:lang w:eastAsia="ru-RU"/>
        </w:rPr>
        <w:t>1</w:t>
      </w:r>
      <w:r w:rsidRPr="001E6C3E">
        <w:rPr>
          <w:rFonts w:ascii="Times New Roman" w:eastAsia="Times New Roman" w:hAnsi="Times New Roman" w:cs="Times New Roman"/>
          <w:sz w:val="24"/>
          <w:szCs w:val="24"/>
          <w:lang w:eastAsia="ru-RU"/>
        </w:rPr>
        <w:t>.</w:t>
      </w:r>
      <w:r w:rsidRPr="001E6C3E">
        <w:rPr>
          <w:rFonts w:ascii="Times New Roman" w:eastAsia="Times New Roman" w:hAnsi="Times New Roman" w:cs="Times New Roman"/>
          <w:sz w:val="24"/>
          <w:szCs w:val="24"/>
          <w:lang w:eastAsia="ru-RU"/>
        </w:rPr>
        <w:tab/>
        <w:t xml:space="preserve">Письменно согласовывать с Заказчиком любую публичную информацию </w:t>
      </w:r>
      <w:r w:rsidRPr="001E6C3E">
        <w:rPr>
          <w:rFonts w:ascii="Times New Roman" w:eastAsia="Times New Roman" w:hAnsi="Times New Roman" w:cs="Times New Roman"/>
          <w:spacing w:val="-4"/>
          <w:sz w:val="24"/>
          <w:szCs w:val="24"/>
          <w:lang w:eastAsia="ru-RU"/>
        </w:rPr>
        <w:t>с упоминанием Заказчика, передаваемую третьим лицам, ссылки на фирменное наименовани</w:t>
      </w:r>
      <w:r w:rsidRPr="001E6C3E">
        <w:rPr>
          <w:rFonts w:ascii="Times New Roman" w:eastAsia="Times New Roman" w:hAnsi="Times New Roman" w:cs="Times New Roman"/>
          <w:sz w:val="24"/>
          <w:szCs w:val="24"/>
          <w:lang w:eastAsia="ru-RU"/>
        </w:rPr>
        <w:t>е, размещение фирменной символики Заказчика на полиграфических изделиях, выставочных стендах, интернет-сайтах и других средствах массовой информации.</w:t>
      </w:r>
    </w:p>
    <w:p w14:paraId="63CEAB78" w14:textId="77777777" w:rsidR="00D11EAA" w:rsidRPr="001E6C3E" w:rsidRDefault="00D11EAA" w:rsidP="00D11EAA">
      <w:pPr>
        <w:tabs>
          <w:tab w:val="left" w:pos="1418"/>
        </w:tabs>
        <w:autoSpaceDE w:val="0"/>
        <w:autoSpaceDN w:val="0"/>
        <w:adjustRightInd w:val="0"/>
        <w:spacing w:after="0" w:line="240" w:lineRule="auto"/>
        <w:ind w:firstLine="709"/>
        <w:contextualSpacing/>
        <w:jc w:val="both"/>
        <w:rPr>
          <w:rFonts w:ascii="Times New Roman" w:eastAsia="Times New Roman" w:hAnsi="Times New Roman" w:cs="Times New Roman"/>
          <w:snapToGrid w:val="0"/>
          <w:sz w:val="24"/>
          <w:szCs w:val="24"/>
          <w:lang w:eastAsia="ru-RU"/>
        </w:rPr>
      </w:pPr>
      <w:r w:rsidRPr="001E6C3E">
        <w:rPr>
          <w:rFonts w:ascii="Times New Roman" w:eastAsia="Times New Roman" w:hAnsi="Times New Roman" w:cs="Times New Roman"/>
          <w:snapToGrid w:val="0"/>
          <w:sz w:val="24"/>
          <w:szCs w:val="24"/>
          <w:lang w:eastAsia="ru-RU"/>
        </w:rPr>
        <w:t>6.1.1</w:t>
      </w:r>
      <w:r w:rsidR="00EC330A">
        <w:rPr>
          <w:rFonts w:ascii="Times New Roman" w:eastAsia="Times New Roman" w:hAnsi="Times New Roman" w:cs="Times New Roman"/>
          <w:snapToGrid w:val="0"/>
          <w:sz w:val="24"/>
          <w:szCs w:val="24"/>
          <w:lang w:eastAsia="ru-RU"/>
        </w:rPr>
        <w:t>2</w:t>
      </w:r>
      <w:r w:rsidRPr="001E6C3E">
        <w:rPr>
          <w:rFonts w:ascii="Times New Roman" w:eastAsia="Times New Roman" w:hAnsi="Times New Roman" w:cs="Times New Roman"/>
          <w:snapToGrid w:val="0"/>
          <w:sz w:val="24"/>
          <w:szCs w:val="24"/>
          <w:lang w:eastAsia="ru-RU"/>
        </w:rPr>
        <w:t>.</w:t>
      </w:r>
      <w:r w:rsidRPr="001E6C3E">
        <w:rPr>
          <w:rFonts w:ascii="Times New Roman" w:eastAsia="Times New Roman" w:hAnsi="Times New Roman" w:cs="Times New Roman"/>
          <w:snapToGrid w:val="0"/>
          <w:sz w:val="24"/>
          <w:szCs w:val="24"/>
          <w:lang w:eastAsia="ru-RU"/>
        </w:rPr>
        <w:tab/>
        <w:t xml:space="preserve">До окончания выполнения Работ по настоящему Договору оперативно информировать Заказчика об изменениях нормативных актов в области </w:t>
      </w:r>
      <w:r w:rsidR="00D6031B" w:rsidRPr="001E6C3E">
        <w:rPr>
          <w:rFonts w:ascii="Times New Roman" w:eastAsia="Times New Roman" w:hAnsi="Times New Roman" w:cs="Times New Roman"/>
          <w:snapToGrid w:val="0"/>
          <w:sz w:val="24"/>
          <w:szCs w:val="24"/>
          <w:lang w:eastAsia="ru-RU"/>
        </w:rPr>
        <w:t>проектирования и строительства,</w:t>
      </w:r>
      <w:r w:rsidRPr="001E6C3E">
        <w:rPr>
          <w:rFonts w:ascii="Times New Roman" w:eastAsia="Times New Roman" w:hAnsi="Times New Roman" w:cs="Times New Roman"/>
          <w:snapToGrid w:val="0"/>
          <w:sz w:val="24"/>
          <w:szCs w:val="24"/>
          <w:lang w:eastAsia="ru-RU"/>
        </w:rPr>
        <w:t xml:space="preserve"> из-за которых может возникнуть необходимость внесения изменений в Результаты выполненных Работ.</w:t>
      </w:r>
    </w:p>
    <w:p w14:paraId="0A951927" w14:textId="77777777" w:rsidR="00D11EAA" w:rsidRPr="001E6C3E" w:rsidRDefault="00D11EAA" w:rsidP="00D11EAA">
      <w:pPr>
        <w:shd w:val="clear" w:color="auto" w:fill="FFFFFF"/>
        <w:tabs>
          <w:tab w:val="left" w:pos="1080"/>
          <w:tab w:val="left" w:pos="1418"/>
          <w:tab w:val="left" w:pos="3060"/>
          <w:tab w:val="left" w:leader="underscore" w:pos="9370"/>
        </w:tab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6.1.1</w:t>
      </w:r>
      <w:r w:rsidR="00EC330A">
        <w:rPr>
          <w:rFonts w:ascii="Times New Roman" w:eastAsia="Times New Roman" w:hAnsi="Times New Roman" w:cs="Times New Roman"/>
          <w:bCs/>
          <w:sz w:val="24"/>
          <w:szCs w:val="24"/>
          <w:lang w:eastAsia="ru-RU"/>
        </w:rPr>
        <w:t>3</w:t>
      </w:r>
      <w:r w:rsidRPr="001E6C3E">
        <w:rPr>
          <w:rFonts w:ascii="Times New Roman" w:eastAsia="Times New Roman" w:hAnsi="Times New Roman" w:cs="Times New Roman"/>
          <w:bCs/>
          <w:sz w:val="24"/>
          <w:szCs w:val="24"/>
          <w:lang w:eastAsia="ru-RU"/>
        </w:rPr>
        <w:t>.</w:t>
      </w:r>
      <w:r w:rsidRPr="001E6C3E">
        <w:rPr>
          <w:rFonts w:ascii="Times New Roman" w:eastAsia="Times New Roman" w:hAnsi="Times New Roman" w:cs="Times New Roman"/>
          <w:bCs/>
          <w:sz w:val="24"/>
          <w:szCs w:val="24"/>
          <w:lang w:eastAsia="ru-RU"/>
        </w:rPr>
        <w:tab/>
        <w:t>О</w:t>
      </w:r>
      <w:r w:rsidRPr="001E6C3E">
        <w:rPr>
          <w:rFonts w:ascii="Times New Roman" w:eastAsia="Times New Roman" w:hAnsi="Times New Roman" w:cs="Times New Roman"/>
          <w:sz w:val="24"/>
          <w:szCs w:val="24"/>
          <w:lang w:eastAsia="ru-RU"/>
        </w:rPr>
        <w:t>беспечить письменное согласование с Заказчиком Субподрядчиков, привлекаемых для выполнения Работ по настоящему Договору в порядке, указанном в настоящем пункте и в </w:t>
      </w:r>
      <w:r>
        <w:rPr>
          <w:rFonts w:ascii="Times New Roman" w:eastAsia="Times New Roman" w:hAnsi="Times New Roman" w:cs="Times New Roman"/>
          <w:sz w:val="24"/>
          <w:szCs w:val="24"/>
          <w:lang w:eastAsia="ru-RU"/>
        </w:rPr>
        <w:t>п. 6.1.1</w:t>
      </w:r>
      <w:r w:rsidR="00EC330A">
        <w:rPr>
          <w:rFonts w:ascii="Times New Roman" w:eastAsia="Times New Roman" w:hAnsi="Times New Roman" w:cs="Times New Roman"/>
          <w:sz w:val="24"/>
          <w:szCs w:val="24"/>
          <w:lang w:eastAsia="ru-RU"/>
        </w:rPr>
        <w:t>4</w:t>
      </w:r>
      <w:r w:rsidRPr="001E6C3E">
        <w:rPr>
          <w:rFonts w:ascii="Times New Roman" w:eastAsia="Times New Roman" w:hAnsi="Times New Roman" w:cs="Times New Roman"/>
          <w:sz w:val="24"/>
          <w:szCs w:val="24"/>
          <w:lang w:eastAsia="ru-RU"/>
        </w:rPr>
        <w:t xml:space="preserve"> и 6.1.1</w:t>
      </w:r>
      <w:r w:rsidR="00EC330A">
        <w:rPr>
          <w:rFonts w:ascii="Times New Roman" w:eastAsia="Times New Roman" w:hAnsi="Times New Roman" w:cs="Times New Roman"/>
          <w:sz w:val="24"/>
          <w:szCs w:val="24"/>
          <w:lang w:eastAsia="ru-RU"/>
        </w:rPr>
        <w:t>5</w:t>
      </w:r>
      <w:r w:rsidRPr="001E6C3E">
        <w:rPr>
          <w:rFonts w:ascii="Times New Roman" w:eastAsia="Times New Roman" w:hAnsi="Times New Roman" w:cs="Times New Roman"/>
          <w:sz w:val="24"/>
          <w:szCs w:val="24"/>
          <w:lang w:eastAsia="ru-RU"/>
        </w:rPr>
        <w:t xml:space="preserve"> настоящего Договора. </w:t>
      </w:r>
    </w:p>
    <w:p w14:paraId="14F298A1" w14:textId="6C1800C1" w:rsidR="00D11EAA" w:rsidRPr="001E6C3E" w:rsidRDefault="00D11EAA" w:rsidP="00D11EAA">
      <w:pPr>
        <w:shd w:val="clear" w:color="auto" w:fill="FFFFFF"/>
        <w:tabs>
          <w:tab w:val="left" w:pos="1080"/>
          <w:tab w:val="left" w:pos="3060"/>
          <w:tab w:val="left" w:leader="underscore" w:pos="9370"/>
        </w:tab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1E6C3E">
        <w:rPr>
          <w:rFonts w:ascii="Times New Roman" w:eastAsia="Times New Roman" w:hAnsi="Times New Roman" w:cs="Times New Roman"/>
          <w:spacing w:val="-4"/>
          <w:sz w:val="24"/>
          <w:szCs w:val="24"/>
          <w:lang w:eastAsia="ru-RU"/>
        </w:rPr>
        <w:t>Для согласования Заказчиком возможности привлечения Субподрядчика, предоставить</w:t>
      </w:r>
      <w:r w:rsidRPr="001E6C3E">
        <w:rPr>
          <w:rFonts w:ascii="Times New Roman" w:eastAsia="Times New Roman" w:hAnsi="Times New Roman" w:cs="Times New Roman"/>
          <w:sz w:val="24"/>
          <w:szCs w:val="24"/>
          <w:lang w:eastAsia="ru-RU"/>
        </w:rPr>
        <w:t xml:space="preserve"> Заказчику действующую выписку из реестра членов СРО по форме, утвержденной приказом </w:t>
      </w:r>
      <w:proofErr w:type="spellStart"/>
      <w:r w:rsidRPr="001E6C3E">
        <w:rPr>
          <w:rFonts w:ascii="Times New Roman" w:eastAsia="Times New Roman" w:hAnsi="Times New Roman" w:cs="Times New Roman"/>
          <w:sz w:val="24"/>
          <w:szCs w:val="24"/>
          <w:lang w:eastAsia="ru-RU"/>
        </w:rPr>
        <w:t>Ростехнадзора</w:t>
      </w:r>
      <w:proofErr w:type="spellEnd"/>
      <w:r w:rsidRPr="001E6C3E">
        <w:rPr>
          <w:rFonts w:ascii="Times New Roman" w:eastAsia="Times New Roman" w:hAnsi="Times New Roman" w:cs="Times New Roman"/>
          <w:sz w:val="24"/>
          <w:szCs w:val="24"/>
          <w:lang w:eastAsia="ru-RU"/>
        </w:rPr>
        <w:t xml:space="preserve"> от 16.02.2017 № 58 «Об утверждении формы выписки из реестра членов саморегулируемой организации»,</w:t>
      </w:r>
      <w:r w:rsidRPr="001E6C3E">
        <w:rPr>
          <w:rFonts w:ascii="Times New Roman" w:hAnsi="Times New Roman" w:cs="Times New Roman"/>
        </w:rPr>
        <w:t xml:space="preserve"> </w:t>
      </w:r>
      <w:r w:rsidRPr="001E6C3E">
        <w:rPr>
          <w:rFonts w:ascii="Times New Roman" w:eastAsia="Times New Roman" w:hAnsi="Times New Roman" w:cs="Times New Roman"/>
          <w:sz w:val="24"/>
          <w:szCs w:val="24"/>
          <w:lang w:eastAsia="ru-RU"/>
        </w:rPr>
        <w:t>а также надлежащим образом заверенную копию Соглашения о раскрытии информации, заключенн</w:t>
      </w:r>
      <w:r w:rsidR="006A6CBA">
        <w:rPr>
          <w:rFonts w:ascii="Times New Roman" w:eastAsia="Times New Roman" w:hAnsi="Times New Roman" w:cs="Times New Roman"/>
          <w:sz w:val="24"/>
          <w:szCs w:val="24"/>
          <w:lang w:eastAsia="ru-RU"/>
        </w:rPr>
        <w:t>ого Субподрядчиком (приложение 8</w:t>
      </w:r>
      <w:r w:rsidRPr="001E6C3E">
        <w:rPr>
          <w:rFonts w:ascii="Times New Roman" w:eastAsia="Times New Roman" w:hAnsi="Times New Roman" w:cs="Times New Roman"/>
          <w:sz w:val="24"/>
          <w:szCs w:val="24"/>
          <w:lang w:eastAsia="ru-RU"/>
        </w:rPr>
        <w:t>), в</w:t>
      </w:r>
      <w:r w:rsidR="000C762D">
        <w:rPr>
          <w:rFonts w:ascii="Times New Roman" w:eastAsia="Times New Roman" w:hAnsi="Times New Roman" w:cs="Times New Roman"/>
          <w:sz w:val="24"/>
          <w:szCs w:val="24"/>
          <w:lang w:eastAsia="ru-RU"/>
        </w:rPr>
        <w:t xml:space="preserve"> </w:t>
      </w:r>
      <w:r w:rsidRPr="001E6C3E">
        <w:rPr>
          <w:rFonts w:ascii="Times New Roman" w:eastAsia="Times New Roman" w:hAnsi="Times New Roman" w:cs="Times New Roman"/>
          <w:sz w:val="24"/>
          <w:szCs w:val="24"/>
          <w:lang w:eastAsia="ru-RU"/>
        </w:rPr>
        <w:t>том числе информацию о составе участников, включая бенефициаров (в том числе конечных), а также о составе исполнительных органов Суб</w:t>
      </w:r>
      <w:r w:rsidR="006A6CBA">
        <w:rPr>
          <w:rFonts w:ascii="Times New Roman" w:eastAsia="Times New Roman" w:hAnsi="Times New Roman" w:cs="Times New Roman"/>
          <w:sz w:val="24"/>
          <w:szCs w:val="24"/>
          <w:lang w:eastAsia="ru-RU"/>
        </w:rPr>
        <w:t>подрядчика по форме приложения 8</w:t>
      </w:r>
      <w:r w:rsidRPr="001E6C3E">
        <w:rPr>
          <w:rFonts w:ascii="Times New Roman" w:eastAsia="Times New Roman" w:hAnsi="Times New Roman" w:cs="Times New Roman"/>
          <w:sz w:val="24"/>
          <w:szCs w:val="24"/>
          <w:lang w:eastAsia="ru-RU"/>
        </w:rPr>
        <w:t xml:space="preserve"> к настоящему Договору.</w:t>
      </w:r>
    </w:p>
    <w:p w14:paraId="39D61974" w14:textId="77777777" w:rsidR="00D11EAA" w:rsidRPr="001E6C3E" w:rsidRDefault="00D11EAA" w:rsidP="00D11EAA">
      <w:pPr>
        <w:tabs>
          <w:tab w:val="left" w:pos="1701"/>
        </w:tabs>
        <w:autoSpaceDN w:val="0"/>
        <w:spacing w:after="0" w:line="240" w:lineRule="auto"/>
        <w:ind w:firstLine="709"/>
        <w:contextualSpacing/>
        <w:jc w:val="both"/>
        <w:rPr>
          <w:rFonts w:ascii="Times New Roman" w:eastAsia="Times New Roman" w:hAnsi="Times New Roman" w:cs="Times New Roman"/>
          <w:sz w:val="24"/>
          <w:szCs w:val="24"/>
          <w:lang w:eastAsia="ru-RU"/>
        </w:rPr>
      </w:pPr>
      <w:r w:rsidRPr="001E6C3E">
        <w:rPr>
          <w:rFonts w:ascii="Times New Roman" w:eastAsia="Times New Roman" w:hAnsi="Times New Roman" w:cs="Times New Roman"/>
          <w:sz w:val="24"/>
          <w:szCs w:val="24"/>
          <w:lang w:eastAsia="ru-RU"/>
        </w:rPr>
        <w:t>6.1</w:t>
      </w:r>
      <w:r>
        <w:rPr>
          <w:rFonts w:ascii="Times New Roman" w:eastAsia="Times New Roman" w:hAnsi="Times New Roman" w:cs="Times New Roman"/>
          <w:sz w:val="24"/>
          <w:szCs w:val="24"/>
          <w:lang w:eastAsia="ru-RU"/>
        </w:rPr>
        <w:t>.1</w:t>
      </w:r>
      <w:r w:rsidR="00EC330A">
        <w:rPr>
          <w:rFonts w:ascii="Times New Roman" w:eastAsia="Times New Roman" w:hAnsi="Times New Roman" w:cs="Times New Roman"/>
          <w:sz w:val="24"/>
          <w:szCs w:val="24"/>
          <w:lang w:eastAsia="ru-RU"/>
        </w:rPr>
        <w:t>3</w:t>
      </w:r>
      <w:r w:rsidRPr="001E6C3E">
        <w:rPr>
          <w:rFonts w:ascii="Times New Roman" w:eastAsia="Times New Roman" w:hAnsi="Times New Roman" w:cs="Times New Roman"/>
          <w:sz w:val="24"/>
          <w:szCs w:val="24"/>
          <w:lang w:eastAsia="ru-RU"/>
        </w:rPr>
        <w:t>.1.</w:t>
      </w:r>
      <w:r w:rsidRPr="001E6C3E">
        <w:rPr>
          <w:rFonts w:ascii="Times New Roman" w:eastAsia="Times New Roman" w:hAnsi="Times New Roman" w:cs="Times New Roman"/>
          <w:sz w:val="24"/>
          <w:szCs w:val="24"/>
          <w:lang w:eastAsia="ru-RU"/>
        </w:rPr>
        <w:tab/>
        <w:t>Предоставлять информацию о третьих лицах, не являющихся Субподрядчиками и привлекаемых для выполнения более 1% работ по Договору, в том числе о наличии соответствующих ресурсов, необходимых для выполнения Работ (квалификации работников и др.), копии выписки из реестра членов СРО, которые оказывают влияние на безопасность объектов капитального строительства, выданных в установленном законом порядке.</w:t>
      </w:r>
    </w:p>
    <w:p w14:paraId="659B3D1F" w14:textId="77777777" w:rsidR="00D11EAA" w:rsidRPr="001E6C3E" w:rsidRDefault="00D11EAA" w:rsidP="00D11EAA">
      <w:pPr>
        <w:shd w:val="clear" w:color="auto" w:fill="FFFFFF"/>
        <w:tabs>
          <w:tab w:val="left" w:pos="1080"/>
          <w:tab w:val="left" w:pos="1418"/>
          <w:tab w:val="left" w:pos="3060"/>
          <w:tab w:val="left" w:leader="underscore" w:pos="9370"/>
        </w:tab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1E6C3E">
        <w:rPr>
          <w:rFonts w:ascii="Times New Roman" w:eastAsia="Times New Roman" w:hAnsi="Times New Roman" w:cs="Times New Roman"/>
          <w:sz w:val="24"/>
          <w:szCs w:val="24"/>
          <w:lang w:eastAsia="ru-RU"/>
        </w:rPr>
        <w:t>6.1.1</w:t>
      </w:r>
      <w:r w:rsidR="00EC330A">
        <w:rPr>
          <w:rFonts w:ascii="Times New Roman" w:eastAsia="Times New Roman" w:hAnsi="Times New Roman" w:cs="Times New Roman"/>
          <w:sz w:val="24"/>
          <w:szCs w:val="24"/>
          <w:lang w:eastAsia="ru-RU"/>
        </w:rPr>
        <w:t>4</w:t>
      </w:r>
      <w:r w:rsidRPr="001E6C3E">
        <w:rPr>
          <w:rFonts w:ascii="Times New Roman" w:eastAsia="Times New Roman" w:hAnsi="Times New Roman" w:cs="Times New Roman"/>
          <w:sz w:val="24"/>
          <w:szCs w:val="24"/>
          <w:lang w:eastAsia="ru-RU"/>
        </w:rPr>
        <w:t>.</w:t>
      </w:r>
      <w:r w:rsidRPr="001E6C3E">
        <w:rPr>
          <w:rFonts w:ascii="Times New Roman" w:eastAsia="Times New Roman" w:hAnsi="Times New Roman" w:cs="Times New Roman"/>
          <w:sz w:val="24"/>
          <w:szCs w:val="24"/>
          <w:lang w:eastAsia="ru-RU"/>
        </w:rPr>
        <w:tab/>
        <w:t xml:space="preserve">В случае привлечения с согласия Заказчика Субподрядчиков для выполнения Работ по настоящему Договору, согласовать с Заказчиком условия договоров с такими Субподрядчиками, а также не позднее 10 (десяти) календарных дней с даты заключения договоров предоставить Заказчику их надлежащим образом заверенные копии с приложением документа, подтверждающего полномочия заверившего их лица. </w:t>
      </w:r>
    </w:p>
    <w:p w14:paraId="0F84C121" w14:textId="77777777" w:rsidR="00D11EAA" w:rsidRPr="001E6C3E" w:rsidRDefault="00D11EAA" w:rsidP="00D11EAA">
      <w:pPr>
        <w:shd w:val="clear" w:color="auto" w:fill="FFFFFF"/>
        <w:tabs>
          <w:tab w:val="left" w:pos="1176"/>
          <w:tab w:val="left" w:pos="1418"/>
        </w:tab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1E6C3E">
        <w:rPr>
          <w:rFonts w:ascii="Times New Roman" w:eastAsia="Times New Roman" w:hAnsi="Times New Roman" w:cs="Times New Roman"/>
          <w:sz w:val="24"/>
          <w:szCs w:val="24"/>
          <w:lang w:eastAsia="ru-RU"/>
        </w:rPr>
        <w:t>6.1.1</w:t>
      </w:r>
      <w:r w:rsidR="00EC330A">
        <w:rPr>
          <w:rFonts w:ascii="Times New Roman" w:eastAsia="Times New Roman" w:hAnsi="Times New Roman" w:cs="Times New Roman"/>
          <w:sz w:val="24"/>
          <w:szCs w:val="24"/>
          <w:lang w:eastAsia="ru-RU"/>
        </w:rPr>
        <w:t>5</w:t>
      </w:r>
      <w:r w:rsidRPr="001E6C3E">
        <w:rPr>
          <w:rFonts w:ascii="Times New Roman" w:eastAsia="Times New Roman" w:hAnsi="Times New Roman" w:cs="Times New Roman"/>
          <w:sz w:val="24"/>
          <w:szCs w:val="24"/>
          <w:lang w:eastAsia="ru-RU"/>
        </w:rPr>
        <w:t>.</w:t>
      </w:r>
      <w:r w:rsidRPr="001E6C3E">
        <w:rPr>
          <w:rFonts w:ascii="Times New Roman" w:eastAsia="Times New Roman" w:hAnsi="Times New Roman" w:cs="Times New Roman"/>
          <w:sz w:val="24"/>
          <w:szCs w:val="24"/>
          <w:lang w:eastAsia="ru-RU"/>
        </w:rPr>
        <w:tab/>
        <w:t>Нести ответственность перед Заказчиком за ненадлежащее выполнение Работ по Договору всеми привлеченными Субподрядчиками, а также иными лицами, привлеченными для выполнения Работ по Договору, за координацию их деятельности, за соблюдение ими нормативных актов в области проектирования и строительства, а также осуществлять контроль за недопущением выполнения Работ, предусмотренных Договором, Субподрядчиками, не согласованными с Заказчиком.</w:t>
      </w:r>
    </w:p>
    <w:p w14:paraId="72F1D3EB" w14:textId="77777777" w:rsidR="00D11EAA" w:rsidRPr="001E6C3E" w:rsidRDefault="00D11EAA" w:rsidP="00D11EAA">
      <w:pPr>
        <w:shd w:val="clear" w:color="auto" w:fill="FFFFFF"/>
        <w:tabs>
          <w:tab w:val="left" w:pos="1176"/>
          <w:tab w:val="left" w:pos="1418"/>
        </w:tab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1E6C3E">
        <w:rPr>
          <w:rFonts w:ascii="Times New Roman" w:eastAsia="Times New Roman" w:hAnsi="Times New Roman" w:cs="Times New Roman"/>
          <w:sz w:val="24"/>
          <w:szCs w:val="24"/>
          <w:lang w:eastAsia="ru-RU"/>
        </w:rPr>
        <w:t>6.1.1</w:t>
      </w:r>
      <w:r w:rsidR="00EC330A">
        <w:rPr>
          <w:rFonts w:ascii="Times New Roman" w:eastAsia="Times New Roman" w:hAnsi="Times New Roman" w:cs="Times New Roman"/>
          <w:sz w:val="24"/>
          <w:szCs w:val="24"/>
          <w:lang w:eastAsia="ru-RU"/>
        </w:rPr>
        <w:t>6</w:t>
      </w:r>
      <w:r w:rsidRPr="001E6C3E">
        <w:rPr>
          <w:rFonts w:ascii="Times New Roman" w:eastAsia="Times New Roman" w:hAnsi="Times New Roman" w:cs="Times New Roman"/>
          <w:sz w:val="24"/>
          <w:szCs w:val="24"/>
          <w:lang w:eastAsia="ru-RU"/>
        </w:rPr>
        <w:t>.</w:t>
      </w:r>
      <w:r w:rsidRPr="001E6C3E">
        <w:rPr>
          <w:rFonts w:ascii="Times New Roman" w:eastAsia="Times New Roman" w:hAnsi="Times New Roman" w:cs="Times New Roman"/>
          <w:sz w:val="24"/>
          <w:szCs w:val="24"/>
          <w:lang w:eastAsia="ru-RU"/>
        </w:rPr>
        <w:tab/>
        <w:t xml:space="preserve">При разработке предусмотренной настоящим Договором документации по </w:t>
      </w:r>
      <w:r w:rsidRPr="001E6C3E">
        <w:rPr>
          <w:rFonts w:ascii="Times New Roman" w:eastAsia="Times New Roman" w:hAnsi="Times New Roman" w:cs="Times New Roman"/>
          <w:spacing w:val="-4"/>
          <w:sz w:val="24"/>
          <w:szCs w:val="24"/>
          <w:lang w:eastAsia="ru-RU"/>
        </w:rPr>
        <w:t>Объекту предусмотреть максимальную возможность минимизации применения в дальнейшем</w:t>
      </w:r>
      <w:r w:rsidRPr="001E6C3E">
        <w:rPr>
          <w:rFonts w:ascii="Times New Roman" w:eastAsia="Times New Roman" w:hAnsi="Times New Roman" w:cs="Times New Roman"/>
          <w:sz w:val="24"/>
          <w:szCs w:val="24"/>
          <w:lang w:eastAsia="ru-RU"/>
        </w:rPr>
        <w:t xml:space="preserve"> </w:t>
      </w:r>
      <w:r w:rsidRPr="001E6C3E">
        <w:rPr>
          <w:rFonts w:ascii="Times New Roman" w:eastAsia="Times New Roman" w:hAnsi="Times New Roman" w:cs="Times New Roman"/>
          <w:spacing w:val="-4"/>
          <w:sz w:val="24"/>
          <w:szCs w:val="24"/>
          <w:lang w:eastAsia="ru-RU"/>
        </w:rPr>
        <w:t>импортного оборудования/товаров/продукции/материалов без ухудшения качества Объекта.</w:t>
      </w:r>
      <w:r w:rsidRPr="001E6C3E">
        <w:rPr>
          <w:rFonts w:ascii="Times New Roman" w:eastAsia="Times New Roman" w:hAnsi="Times New Roman" w:cs="Times New Roman"/>
          <w:sz w:val="24"/>
          <w:szCs w:val="24"/>
          <w:lang w:eastAsia="ru-RU"/>
        </w:rPr>
        <w:t xml:space="preserve"> </w:t>
      </w:r>
    </w:p>
    <w:p w14:paraId="425BE2C5" w14:textId="77777777" w:rsidR="00D11EAA" w:rsidRPr="001E6C3E" w:rsidRDefault="00D11EAA" w:rsidP="00D11EAA">
      <w:pPr>
        <w:shd w:val="clear" w:color="auto" w:fill="FFFFFF"/>
        <w:tabs>
          <w:tab w:val="left" w:pos="1176"/>
          <w:tab w:val="left" w:pos="1418"/>
        </w:tab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1E6C3E">
        <w:rPr>
          <w:rFonts w:ascii="Times New Roman" w:eastAsia="Times New Roman" w:hAnsi="Times New Roman" w:cs="Times New Roman"/>
          <w:sz w:val="24"/>
          <w:szCs w:val="24"/>
          <w:lang w:eastAsia="ru-RU"/>
        </w:rPr>
        <w:t xml:space="preserve">При необходимости применения оборудования/товаров/продукции/материалов импортного производства и невозможности применения аналогичного по характеристикам и качеству оборудования/товаров/продукции/материалов российского производства, без </w:t>
      </w:r>
      <w:r w:rsidRPr="001E6C3E">
        <w:rPr>
          <w:rFonts w:ascii="Times New Roman" w:eastAsia="Times New Roman" w:hAnsi="Times New Roman" w:cs="Times New Roman"/>
          <w:sz w:val="24"/>
          <w:szCs w:val="24"/>
          <w:lang w:eastAsia="ru-RU"/>
        </w:rPr>
        <w:lastRenderedPageBreak/>
        <w:t>ухудшения качества Объекта, письменно согласовывать с Заказчиком возможность и перечень планируемых к применению в проектной документации на строительство/ реконструкцию Объекта оборудования/товаров/продукции/материалов импортного производства.</w:t>
      </w:r>
    </w:p>
    <w:p w14:paraId="5A1777E8" w14:textId="77777777" w:rsidR="00D11EAA" w:rsidRPr="001E6C3E" w:rsidRDefault="00D11EAA" w:rsidP="00D11EAA">
      <w:pPr>
        <w:shd w:val="clear" w:color="auto" w:fill="FFFFFF"/>
        <w:tabs>
          <w:tab w:val="left" w:pos="1176"/>
        </w:tab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1E6C3E">
        <w:rPr>
          <w:rFonts w:ascii="Times New Roman" w:eastAsia="Times New Roman" w:hAnsi="Times New Roman" w:cs="Times New Roman"/>
          <w:spacing w:val="-4"/>
          <w:sz w:val="24"/>
          <w:szCs w:val="24"/>
          <w:lang w:eastAsia="ru-RU"/>
        </w:rPr>
        <w:t>Исполнение указанной обязанности Подрядчиком осуществляется им заблаговременно</w:t>
      </w:r>
      <w:r w:rsidRPr="001E6C3E">
        <w:rPr>
          <w:rFonts w:ascii="Times New Roman" w:eastAsia="Times New Roman" w:hAnsi="Times New Roman" w:cs="Times New Roman"/>
          <w:sz w:val="24"/>
          <w:szCs w:val="24"/>
          <w:lang w:eastAsia="ru-RU"/>
        </w:rPr>
        <w:t xml:space="preserve"> и не должно влиять на качество и сроки выполнения работ по Договору в целом.</w:t>
      </w:r>
    </w:p>
    <w:p w14:paraId="515FDF0A" w14:textId="6470406F" w:rsidR="00D11EAA" w:rsidRPr="001E6C3E" w:rsidRDefault="00D11EAA" w:rsidP="00D11EAA">
      <w:pPr>
        <w:shd w:val="clear" w:color="auto" w:fill="FFFFFF"/>
        <w:tabs>
          <w:tab w:val="left" w:pos="1418"/>
        </w:tabs>
        <w:autoSpaceDE w:val="0"/>
        <w:autoSpaceDN w:val="0"/>
        <w:adjustRightInd w:val="0"/>
        <w:spacing w:after="0" w:line="240" w:lineRule="auto"/>
        <w:ind w:firstLine="709"/>
        <w:contextualSpacing/>
        <w:jc w:val="both"/>
        <w:rPr>
          <w:rFonts w:ascii="Times New Roman" w:eastAsia="Times New Roman" w:hAnsi="Times New Roman" w:cs="Times New Roman"/>
          <w:bCs/>
          <w:sz w:val="24"/>
          <w:szCs w:val="24"/>
          <w:lang w:eastAsia="ru-RU"/>
        </w:rPr>
      </w:pPr>
      <w:r w:rsidRPr="001E6C3E">
        <w:rPr>
          <w:rFonts w:ascii="Times New Roman" w:eastAsia="Times New Roman" w:hAnsi="Times New Roman" w:cs="Times New Roman"/>
          <w:sz w:val="24"/>
          <w:szCs w:val="24"/>
          <w:lang w:eastAsia="ru-RU"/>
        </w:rPr>
        <w:t>6.1.</w:t>
      </w:r>
      <w:r w:rsidR="00EC330A">
        <w:rPr>
          <w:rFonts w:ascii="Times New Roman" w:eastAsia="Times New Roman" w:hAnsi="Times New Roman" w:cs="Times New Roman"/>
          <w:sz w:val="24"/>
          <w:szCs w:val="24"/>
          <w:lang w:eastAsia="ru-RU"/>
        </w:rPr>
        <w:t>17</w:t>
      </w:r>
      <w:r w:rsidRPr="001E6C3E">
        <w:rPr>
          <w:rFonts w:ascii="Times New Roman" w:eastAsia="Times New Roman" w:hAnsi="Times New Roman" w:cs="Times New Roman"/>
          <w:sz w:val="24"/>
          <w:szCs w:val="24"/>
          <w:lang w:eastAsia="ru-RU"/>
        </w:rPr>
        <w:t>.</w:t>
      </w:r>
      <w:r w:rsidRPr="001E6C3E">
        <w:rPr>
          <w:rFonts w:ascii="Times New Roman" w:eastAsia="Times New Roman" w:hAnsi="Times New Roman" w:cs="Times New Roman"/>
          <w:sz w:val="24"/>
          <w:szCs w:val="24"/>
          <w:lang w:eastAsia="ru-RU"/>
        </w:rPr>
        <w:tab/>
        <w:t>Перед направлением документации Заказчику обеспечить получение всех необходимых согласований</w:t>
      </w:r>
      <w:r w:rsidR="00B059FB">
        <w:rPr>
          <w:rFonts w:ascii="Times New Roman" w:eastAsia="Times New Roman" w:hAnsi="Times New Roman" w:cs="Times New Roman"/>
          <w:sz w:val="24"/>
          <w:szCs w:val="24"/>
          <w:lang w:eastAsia="ru-RU"/>
        </w:rPr>
        <w:t>.</w:t>
      </w:r>
    </w:p>
    <w:p w14:paraId="65FC61B7" w14:textId="77777777" w:rsidR="00D11EAA" w:rsidRPr="001E6C3E" w:rsidRDefault="00D11EAA" w:rsidP="00D11EAA">
      <w:pPr>
        <w:shd w:val="clear" w:color="auto" w:fill="FFFFFF"/>
        <w:tabs>
          <w:tab w:val="left" w:pos="1276"/>
          <w:tab w:val="left" w:pos="1418"/>
        </w:tabs>
        <w:autoSpaceDE w:val="0"/>
        <w:autoSpaceDN w:val="0"/>
        <w:adjustRightInd w:val="0"/>
        <w:spacing w:after="0" w:line="240" w:lineRule="auto"/>
        <w:ind w:firstLine="709"/>
        <w:contextualSpacing/>
        <w:jc w:val="both"/>
        <w:rPr>
          <w:rFonts w:ascii="Times New Roman" w:eastAsia="Times New Roman" w:hAnsi="Times New Roman" w:cs="Times New Roman"/>
          <w:bCs/>
          <w:sz w:val="24"/>
          <w:szCs w:val="24"/>
          <w:lang w:eastAsia="ru-RU"/>
        </w:rPr>
      </w:pPr>
      <w:r w:rsidRPr="001E6C3E">
        <w:rPr>
          <w:rFonts w:ascii="Times New Roman" w:eastAsia="Times New Roman" w:hAnsi="Times New Roman" w:cs="Times New Roman"/>
          <w:bCs/>
          <w:sz w:val="24"/>
          <w:szCs w:val="24"/>
          <w:lang w:eastAsia="ru-RU"/>
        </w:rPr>
        <w:t>6.2.</w:t>
      </w:r>
      <w:r w:rsidRPr="001E6C3E">
        <w:rPr>
          <w:rFonts w:ascii="Times New Roman" w:eastAsia="Times New Roman" w:hAnsi="Times New Roman" w:cs="Times New Roman"/>
          <w:bCs/>
          <w:sz w:val="24"/>
          <w:szCs w:val="24"/>
          <w:lang w:eastAsia="ru-RU"/>
        </w:rPr>
        <w:tab/>
        <w:t xml:space="preserve">Подрядчик имеет право письменно запрашивать от Заказчика документы, материалы, исходные данные, а также разъяснения по вопросам, относящимся к исполнению обязательств по настоящему Договору. </w:t>
      </w:r>
    </w:p>
    <w:p w14:paraId="1E3D9694" w14:textId="47DDA07D" w:rsidR="00D11EAA" w:rsidRPr="001E6C3E" w:rsidRDefault="00D11EAA" w:rsidP="00D11EAA">
      <w:pPr>
        <w:shd w:val="clear" w:color="auto" w:fill="FFFFFF"/>
        <w:tabs>
          <w:tab w:val="left" w:pos="1276"/>
          <w:tab w:val="left" w:pos="1418"/>
        </w:tabs>
        <w:autoSpaceDE w:val="0"/>
        <w:autoSpaceDN w:val="0"/>
        <w:adjustRightInd w:val="0"/>
        <w:spacing w:after="0" w:line="240" w:lineRule="auto"/>
        <w:ind w:firstLine="709"/>
        <w:contextualSpacing/>
        <w:jc w:val="both"/>
        <w:rPr>
          <w:rFonts w:ascii="Times New Roman" w:eastAsia="Times New Roman" w:hAnsi="Times New Roman" w:cs="Times New Roman"/>
          <w:bCs/>
          <w:sz w:val="24"/>
          <w:szCs w:val="24"/>
          <w:lang w:eastAsia="ru-RU"/>
        </w:rPr>
      </w:pPr>
      <w:r w:rsidRPr="001E6C3E">
        <w:rPr>
          <w:rFonts w:ascii="Times New Roman" w:eastAsia="Times New Roman" w:hAnsi="Times New Roman" w:cs="Times New Roman"/>
          <w:bCs/>
          <w:sz w:val="24"/>
          <w:szCs w:val="24"/>
          <w:lang w:eastAsia="ru-RU"/>
        </w:rPr>
        <w:t>6.3.</w:t>
      </w:r>
      <w:r w:rsidRPr="001E6C3E">
        <w:rPr>
          <w:rFonts w:ascii="Times New Roman" w:eastAsia="Times New Roman" w:hAnsi="Times New Roman" w:cs="Times New Roman"/>
          <w:bCs/>
          <w:sz w:val="24"/>
          <w:szCs w:val="24"/>
          <w:lang w:eastAsia="ru-RU"/>
        </w:rPr>
        <w:tab/>
        <w:t>Подрядчик не вправе требовать от Заказчика увеличения Цены Договора в случае выполнения им дополнительных работ, вызванных внесением Заказчиком изменений в Задание</w:t>
      </w:r>
      <w:r w:rsidR="006A6CBA">
        <w:rPr>
          <w:rFonts w:ascii="Times New Roman" w:eastAsia="Times New Roman" w:hAnsi="Times New Roman" w:cs="Times New Roman"/>
          <w:bCs/>
          <w:sz w:val="24"/>
          <w:szCs w:val="24"/>
          <w:lang w:eastAsia="ru-RU"/>
        </w:rPr>
        <w:t xml:space="preserve"> на проектирование (приложение 5</w:t>
      </w:r>
      <w:r w:rsidRPr="001E6C3E">
        <w:rPr>
          <w:rFonts w:ascii="Times New Roman" w:eastAsia="Times New Roman" w:hAnsi="Times New Roman" w:cs="Times New Roman"/>
          <w:bCs/>
          <w:sz w:val="24"/>
          <w:szCs w:val="24"/>
          <w:lang w:eastAsia="ru-RU"/>
        </w:rPr>
        <w:t xml:space="preserve">) и(или) исходные данные, если такие дополнительные работы по стоимости не являются существенными (не превышают 10% (десять процентов) от Цены настоящего Договора). </w:t>
      </w:r>
    </w:p>
    <w:p w14:paraId="3BC6713A" w14:textId="77777777" w:rsidR="00D11EAA" w:rsidRPr="001E6C3E" w:rsidRDefault="00D11EAA" w:rsidP="00D11EAA">
      <w:pPr>
        <w:shd w:val="clear" w:color="auto" w:fill="FFFFFF"/>
        <w:tabs>
          <w:tab w:val="left" w:pos="1134"/>
          <w:tab w:val="left" w:pos="1418"/>
        </w:tabs>
        <w:autoSpaceDE w:val="0"/>
        <w:autoSpaceDN w:val="0"/>
        <w:adjustRightInd w:val="0"/>
        <w:spacing w:after="0" w:line="240" w:lineRule="auto"/>
        <w:ind w:firstLine="709"/>
        <w:contextualSpacing/>
        <w:jc w:val="both"/>
        <w:rPr>
          <w:rFonts w:ascii="Times New Roman" w:eastAsia="Times New Roman" w:hAnsi="Times New Roman" w:cs="Times New Roman"/>
          <w:bCs/>
          <w:snapToGrid w:val="0"/>
          <w:sz w:val="24"/>
          <w:szCs w:val="24"/>
          <w:lang w:eastAsia="ru-RU"/>
        </w:rPr>
      </w:pPr>
      <w:r w:rsidRPr="001E6C3E">
        <w:rPr>
          <w:rFonts w:ascii="Times New Roman" w:eastAsia="Times New Roman" w:hAnsi="Times New Roman" w:cs="Times New Roman"/>
          <w:bCs/>
          <w:sz w:val="24"/>
          <w:szCs w:val="24"/>
          <w:lang w:eastAsia="ru-RU"/>
        </w:rPr>
        <w:t>6.4.</w:t>
      </w:r>
      <w:r w:rsidRPr="001E6C3E">
        <w:rPr>
          <w:rFonts w:ascii="Times New Roman" w:eastAsia="Times New Roman" w:hAnsi="Times New Roman" w:cs="Times New Roman"/>
          <w:bCs/>
          <w:sz w:val="24"/>
          <w:szCs w:val="24"/>
          <w:lang w:eastAsia="ru-RU"/>
        </w:rPr>
        <w:tab/>
      </w:r>
      <w:r w:rsidRPr="001E6C3E">
        <w:rPr>
          <w:rFonts w:ascii="Times New Roman" w:eastAsia="Times New Roman" w:hAnsi="Times New Roman" w:cs="Times New Roman"/>
          <w:bCs/>
          <w:snapToGrid w:val="0"/>
          <w:sz w:val="24"/>
          <w:szCs w:val="24"/>
          <w:lang w:eastAsia="ru-RU"/>
        </w:rPr>
        <w:t>Подрядчик не вправе без письменного указания Заказчика вносить изменения в согласованную Заказчиком Рабочую документацию на всех этапах выполнения Работ по настоящему Договору.</w:t>
      </w:r>
    </w:p>
    <w:p w14:paraId="46F28028" w14:textId="5B22ACCD" w:rsidR="00D11EAA" w:rsidRPr="001E6C3E" w:rsidRDefault="00D11EAA" w:rsidP="00D11EAA">
      <w:pPr>
        <w:tabs>
          <w:tab w:val="left" w:pos="1134"/>
          <w:tab w:val="left" w:pos="1418"/>
        </w:tab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1E6C3E">
        <w:rPr>
          <w:rFonts w:ascii="Times New Roman" w:eastAsia="Times New Roman" w:hAnsi="Times New Roman" w:cs="Times New Roman"/>
          <w:sz w:val="24"/>
          <w:szCs w:val="24"/>
          <w:lang w:eastAsia="ru-RU"/>
        </w:rPr>
        <w:t>6.5.</w:t>
      </w:r>
      <w:r w:rsidRPr="001E6C3E">
        <w:rPr>
          <w:rFonts w:ascii="Times New Roman" w:eastAsia="Times New Roman" w:hAnsi="Times New Roman" w:cs="Times New Roman"/>
          <w:sz w:val="24"/>
          <w:szCs w:val="24"/>
          <w:lang w:eastAsia="ru-RU"/>
        </w:rPr>
        <w:tab/>
        <w:t xml:space="preserve">При внесении в Рабочую документацию в процессе ее разработки изменений, внесенных не по указанию и вине Заказчика приводящих к изменению утвержденной общей стоимости строительства более чем на 10% (десять процентов) и/или меняющих характер и содержание строительных работ, предусмотренных утвержденной проектно-сметной документацией, осуществляется </w:t>
      </w:r>
      <w:r w:rsidR="00D305A3">
        <w:rPr>
          <w:rFonts w:ascii="Times New Roman" w:eastAsia="Times New Roman" w:hAnsi="Times New Roman" w:cs="Times New Roman"/>
          <w:sz w:val="24"/>
          <w:szCs w:val="24"/>
          <w:lang w:eastAsia="ru-RU"/>
        </w:rPr>
        <w:t xml:space="preserve">информирование Заказчика о необходимости </w:t>
      </w:r>
      <w:proofErr w:type="spellStart"/>
      <w:r w:rsidRPr="001E6C3E">
        <w:rPr>
          <w:rFonts w:ascii="Times New Roman" w:eastAsia="Times New Roman" w:hAnsi="Times New Roman" w:cs="Times New Roman"/>
          <w:sz w:val="24"/>
          <w:szCs w:val="24"/>
          <w:lang w:eastAsia="ru-RU"/>
        </w:rPr>
        <w:t>переутверждени</w:t>
      </w:r>
      <w:r w:rsidR="00D305A3">
        <w:rPr>
          <w:rFonts w:ascii="Times New Roman" w:eastAsia="Times New Roman" w:hAnsi="Times New Roman" w:cs="Times New Roman"/>
          <w:sz w:val="24"/>
          <w:szCs w:val="24"/>
          <w:lang w:eastAsia="ru-RU"/>
        </w:rPr>
        <w:t>я</w:t>
      </w:r>
      <w:proofErr w:type="spellEnd"/>
      <w:r w:rsidRPr="001E6C3E">
        <w:rPr>
          <w:rFonts w:ascii="Times New Roman" w:eastAsia="Times New Roman" w:hAnsi="Times New Roman" w:cs="Times New Roman"/>
          <w:sz w:val="24"/>
          <w:szCs w:val="24"/>
          <w:lang w:eastAsia="ru-RU"/>
        </w:rPr>
        <w:t xml:space="preserve"> Проектной документации по Объекту (пункт 4.1 МДС 11-18.2005 «Методические указания о составе материалов, представляемых для рассмотрения предложений о </w:t>
      </w:r>
      <w:proofErr w:type="spellStart"/>
      <w:r w:rsidRPr="001E6C3E">
        <w:rPr>
          <w:rFonts w:ascii="Times New Roman" w:eastAsia="Times New Roman" w:hAnsi="Times New Roman" w:cs="Times New Roman"/>
          <w:sz w:val="24"/>
          <w:szCs w:val="24"/>
          <w:lang w:eastAsia="ru-RU"/>
        </w:rPr>
        <w:t>переутверждении</w:t>
      </w:r>
      <w:proofErr w:type="spellEnd"/>
      <w:r w:rsidRPr="001E6C3E">
        <w:rPr>
          <w:rFonts w:ascii="Times New Roman" w:eastAsia="Times New Roman" w:hAnsi="Times New Roman" w:cs="Times New Roman"/>
          <w:sz w:val="24"/>
          <w:szCs w:val="24"/>
          <w:lang w:eastAsia="ru-RU"/>
        </w:rPr>
        <w:t xml:space="preserve"> проектно-сметной документации на строительство предприятий, зданий и сооружений»).</w:t>
      </w:r>
    </w:p>
    <w:p w14:paraId="602B6050" w14:textId="1082B8ED" w:rsidR="00D11EAA" w:rsidRPr="001E6C3E" w:rsidRDefault="00D11EAA" w:rsidP="00D11EAA">
      <w:pPr>
        <w:shd w:val="clear" w:color="auto" w:fill="FFFFFF"/>
        <w:tabs>
          <w:tab w:val="left" w:pos="1134"/>
          <w:tab w:val="left" w:pos="1418"/>
        </w:tabs>
        <w:suppressAutoHyphens/>
        <w:spacing w:after="0" w:line="240" w:lineRule="auto"/>
        <w:ind w:firstLine="709"/>
        <w:contextualSpacing/>
        <w:jc w:val="both"/>
        <w:rPr>
          <w:rFonts w:ascii="Times New Roman" w:eastAsia="Times New Roman" w:hAnsi="Times New Roman" w:cs="Times New Roman"/>
          <w:bCs/>
          <w:sz w:val="24"/>
          <w:szCs w:val="24"/>
          <w:lang w:eastAsia="ru-RU"/>
        </w:rPr>
      </w:pPr>
      <w:r w:rsidRPr="001E6C3E">
        <w:rPr>
          <w:rFonts w:ascii="Times New Roman" w:eastAsia="Times New Roman" w:hAnsi="Times New Roman" w:cs="Times New Roman"/>
          <w:sz w:val="24"/>
          <w:szCs w:val="24"/>
          <w:lang w:eastAsia="ru-RU"/>
        </w:rPr>
        <w:t>6.6.</w:t>
      </w:r>
      <w:r w:rsidRPr="001E6C3E">
        <w:rPr>
          <w:rFonts w:ascii="Times New Roman" w:eastAsia="Times New Roman" w:hAnsi="Times New Roman" w:cs="Times New Roman"/>
          <w:sz w:val="24"/>
          <w:szCs w:val="24"/>
          <w:lang w:eastAsia="ru-RU"/>
        </w:rPr>
        <w:tab/>
        <w:t xml:space="preserve">Подрядчик обязан представлять в адрес Заказчика Информацию о составе и/или об изменении состава (по сравнению с существовавшим на дату подписания Договора) собственников Подрядчика/Субподрядчика (состава и/или изменения состава участников, в отношении участников, являющихся юридическими лицами, - и/или изменения состава их участников и т.д.), включая бенефициаров (в том числе конечных), а также состава и/или </w:t>
      </w:r>
      <w:r w:rsidRPr="001E6C3E">
        <w:rPr>
          <w:rFonts w:ascii="Times New Roman" w:eastAsia="Times New Roman" w:hAnsi="Times New Roman" w:cs="Times New Roman"/>
          <w:spacing w:val="-4"/>
          <w:sz w:val="24"/>
          <w:szCs w:val="24"/>
          <w:lang w:eastAsia="ru-RU"/>
        </w:rPr>
        <w:t>изменения состава исполнительных органов Подрядчика/Субподрядчика (далее Информация</w:t>
      </w:r>
      <w:r w:rsidRPr="001E6C3E">
        <w:rPr>
          <w:rFonts w:ascii="Times New Roman" w:eastAsia="Times New Roman" w:hAnsi="Times New Roman" w:cs="Times New Roman"/>
          <w:sz w:val="24"/>
          <w:szCs w:val="24"/>
          <w:lang w:eastAsia="ru-RU"/>
        </w:rPr>
        <w:t xml:space="preserve"> о собственниках Подрядчика/Субподрядчика). Информация представляется по форме, указ</w:t>
      </w:r>
      <w:r w:rsidR="006A6CBA">
        <w:rPr>
          <w:rFonts w:ascii="Times New Roman" w:eastAsia="Times New Roman" w:hAnsi="Times New Roman" w:cs="Times New Roman"/>
          <w:sz w:val="24"/>
          <w:szCs w:val="24"/>
          <w:lang w:eastAsia="ru-RU"/>
        </w:rPr>
        <w:t>анной в приложение 3</w:t>
      </w:r>
      <w:r w:rsidRPr="001E6C3E">
        <w:rPr>
          <w:rFonts w:ascii="Times New Roman" w:eastAsia="Times New Roman" w:hAnsi="Times New Roman" w:cs="Times New Roman"/>
          <w:sz w:val="24"/>
          <w:szCs w:val="24"/>
          <w:lang w:eastAsia="ru-RU"/>
        </w:rPr>
        <w:t xml:space="preserve"> «Справка о цепочке собственников Подрядчика/ Субподрядчика, включая бенефициаров (в том числе конечных)» к настоящему Договору, в срок не позднее 3-х календарных дней с даты наступления соответствующего события (</w:t>
      </w:r>
      <w:r w:rsidRPr="001E6C3E">
        <w:rPr>
          <w:rFonts w:ascii="Times New Roman" w:eastAsia="Times New Roman" w:hAnsi="Times New Roman" w:cs="Times New Roman"/>
          <w:spacing w:val="-4"/>
          <w:sz w:val="24"/>
          <w:szCs w:val="24"/>
          <w:lang w:eastAsia="ru-RU"/>
        </w:rPr>
        <w:t>юридического факта) / с даты получения такой информации Подрядчиком от Субподрядчика,</w:t>
      </w:r>
      <w:r w:rsidRPr="001E6C3E">
        <w:rPr>
          <w:rFonts w:ascii="Times New Roman" w:eastAsia="Times New Roman" w:hAnsi="Times New Roman" w:cs="Times New Roman"/>
          <w:sz w:val="24"/>
          <w:szCs w:val="24"/>
          <w:lang w:eastAsia="ru-RU"/>
        </w:rPr>
        <w:t xml:space="preserve"> </w:t>
      </w:r>
      <w:r w:rsidRPr="001E6C3E">
        <w:rPr>
          <w:rFonts w:ascii="Times New Roman" w:eastAsia="Times New Roman" w:hAnsi="Times New Roman" w:cs="Times New Roman"/>
          <w:spacing w:val="-4"/>
          <w:sz w:val="24"/>
          <w:szCs w:val="24"/>
          <w:lang w:eastAsia="ru-RU"/>
        </w:rPr>
        <w:t>с подтверждением соответствующими документами, посредством направления факсимильной</w:t>
      </w:r>
      <w:r w:rsidRPr="001E6C3E">
        <w:rPr>
          <w:rFonts w:ascii="Times New Roman" w:eastAsia="Times New Roman" w:hAnsi="Times New Roman" w:cs="Times New Roman"/>
          <w:sz w:val="24"/>
          <w:szCs w:val="24"/>
          <w:lang w:eastAsia="ru-RU"/>
        </w:rPr>
        <w:t xml:space="preserve"> связью, а также способом, позволяющим подтвердить дату получения</w:t>
      </w:r>
      <w:r w:rsidRPr="001E6C3E">
        <w:rPr>
          <w:rFonts w:ascii="Times New Roman" w:eastAsia="Times New Roman" w:hAnsi="Times New Roman" w:cs="Times New Roman"/>
          <w:bCs/>
          <w:sz w:val="24"/>
          <w:szCs w:val="24"/>
          <w:lang w:eastAsia="ru-RU"/>
        </w:rPr>
        <w:t>.</w:t>
      </w:r>
    </w:p>
    <w:p w14:paraId="7B1AB879" w14:textId="23E85DFA" w:rsidR="00D11EAA" w:rsidRPr="001E6C3E" w:rsidRDefault="00D11EAA" w:rsidP="00D11EAA">
      <w:pPr>
        <w:shd w:val="clear" w:color="auto" w:fill="FFFFFF"/>
        <w:tabs>
          <w:tab w:val="left" w:pos="1134"/>
          <w:tab w:val="left" w:pos="1418"/>
        </w:tabs>
        <w:suppressAutoHyphens/>
        <w:spacing w:after="0" w:line="240" w:lineRule="auto"/>
        <w:ind w:firstLine="709"/>
        <w:contextualSpacing/>
        <w:jc w:val="both"/>
        <w:rPr>
          <w:rFonts w:ascii="Times New Roman" w:eastAsia="Times New Roman" w:hAnsi="Times New Roman" w:cs="Times New Roman"/>
          <w:bCs/>
          <w:sz w:val="24"/>
          <w:szCs w:val="24"/>
          <w:lang w:eastAsia="ru-RU"/>
        </w:rPr>
      </w:pPr>
      <w:r w:rsidRPr="001E6C3E">
        <w:rPr>
          <w:rFonts w:ascii="Times New Roman" w:eastAsia="Times New Roman" w:hAnsi="Times New Roman" w:cs="Times New Roman"/>
          <w:bCs/>
          <w:sz w:val="24"/>
          <w:szCs w:val="24"/>
          <w:lang w:eastAsia="ru-RU"/>
        </w:rPr>
        <w:t xml:space="preserve">В случае если указанная выше информация содержит персональные данные, Подрядчик обеспечивает получение и направление Заказчику одновременно с указанной информацией оформленных в соответствии с требованиями Федерального закона </w:t>
      </w:r>
      <w:r w:rsidRPr="001E6C3E">
        <w:rPr>
          <w:rFonts w:ascii="Times New Roman" w:eastAsia="Times New Roman" w:hAnsi="Times New Roman" w:cs="Times New Roman"/>
          <w:bCs/>
          <w:sz w:val="24"/>
          <w:szCs w:val="24"/>
          <w:lang w:eastAsia="ru-RU"/>
        </w:rPr>
        <w:br/>
        <w:t>от 27.07.2006 № 152-ФЗ «О персональных данных» письменных согласий на обработку персональн</w:t>
      </w:r>
      <w:r w:rsidR="00CD0C75">
        <w:rPr>
          <w:rFonts w:ascii="Times New Roman" w:eastAsia="Times New Roman" w:hAnsi="Times New Roman" w:cs="Times New Roman"/>
          <w:bCs/>
          <w:sz w:val="24"/>
          <w:szCs w:val="24"/>
          <w:lang w:eastAsia="ru-RU"/>
        </w:rPr>
        <w:t>ых данных в формате приложения 5</w:t>
      </w:r>
      <w:r w:rsidRPr="001E6C3E">
        <w:rPr>
          <w:rFonts w:ascii="Times New Roman" w:eastAsia="Times New Roman" w:hAnsi="Times New Roman" w:cs="Times New Roman"/>
          <w:bCs/>
          <w:sz w:val="24"/>
          <w:szCs w:val="24"/>
          <w:lang w:eastAsia="ru-RU"/>
        </w:rPr>
        <w:t xml:space="preserve"> к настоящему Договору</w:t>
      </w:r>
    </w:p>
    <w:p w14:paraId="4B23EAE0" w14:textId="0B541A65" w:rsidR="00D11EAA" w:rsidRPr="00EC135F" w:rsidRDefault="00D11EAA" w:rsidP="00D11EAA">
      <w:pPr>
        <w:shd w:val="clear" w:color="auto" w:fill="FFFFFF"/>
        <w:tabs>
          <w:tab w:val="left" w:pos="1134"/>
          <w:tab w:val="left" w:pos="1418"/>
        </w:tab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EC135F">
        <w:rPr>
          <w:rFonts w:ascii="Times New Roman" w:eastAsia="Times New Roman" w:hAnsi="Times New Roman" w:cs="Times New Roman"/>
          <w:sz w:val="24"/>
          <w:szCs w:val="24"/>
          <w:lang w:eastAsia="ru-RU"/>
        </w:rPr>
        <w:t>6.7.</w:t>
      </w:r>
      <w:r w:rsidRPr="00EC135F">
        <w:rPr>
          <w:rFonts w:ascii="Times New Roman" w:eastAsia="Times New Roman" w:hAnsi="Times New Roman" w:cs="Times New Roman"/>
          <w:sz w:val="24"/>
          <w:szCs w:val="24"/>
          <w:lang w:eastAsia="ru-RU"/>
        </w:rPr>
        <w:tab/>
        <w:t>Настоящим Подрядчик подтверждает, что при выполнении Договора руководствуется нормативными актами в области проектирования и строительства, ознакомлен со всеми требованиями и стандартами, установленными в организационно-</w:t>
      </w:r>
      <w:r w:rsidRPr="00EC135F">
        <w:rPr>
          <w:rFonts w:ascii="Times New Roman" w:eastAsia="Times New Roman" w:hAnsi="Times New Roman" w:cs="Times New Roman"/>
          <w:spacing w:val="-4"/>
          <w:sz w:val="24"/>
          <w:szCs w:val="24"/>
          <w:lang w:eastAsia="ru-RU"/>
        </w:rPr>
        <w:t>распорядительных документах ПАО «</w:t>
      </w:r>
      <w:r w:rsidR="008F6E93" w:rsidRPr="00EC135F">
        <w:rPr>
          <w:rFonts w:ascii="Times New Roman" w:eastAsia="Times New Roman" w:hAnsi="Times New Roman" w:cs="Times New Roman"/>
          <w:spacing w:val="-4"/>
          <w:sz w:val="24"/>
          <w:szCs w:val="24"/>
          <w:lang w:eastAsia="ru-RU"/>
        </w:rPr>
        <w:t>Россети Центр</w:t>
      </w:r>
      <w:r w:rsidRPr="00EC135F">
        <w:rPr>
          <w:rFonts w:ascii="Times New Roman" w:eastAsia="Times New Roman" w:hAnsi="Times New Roman" w:cs="Times New Roman"/>
          <w:spacing w:val="-4"/>
          <w:sz w:val="24"/>
          <w:szCs w:val="24"/>
          <w:lang w:eastAsia="ru-RU"/>
        </w:rPr>
        <w:t>» и ПАО «</w:t>
      </w:r>
      <w:r w:rsidR="008F6E93" w:rsidRPr="00EC135F">
        <w:rPr>
          <w:rFonts w:ascii="Times New Roman" w:eastAsia="Times New Roman" w:hAnsi="Times New Roman" w:cs="Times New Roman"/>
          <w:spacing w:val="-4"/>
          <w:sz w:val="24"/>
          <w:szCs w:val="24"/>
          <w:lang w:eastAsia="ru-RU"/>
        </w:rPr>
        <w:t>Россети Центр</w:t>
      </w:r>
      <w:r w:rsidRPr="00EC135F">
        <w:rPr>
          <w:rFonts w:ascii="Times New Roman" w:eastAsia="Times New Roman" w:hAnsi="Times New Roman" w:cs="Times New Roman"/>
          <w:spacing w:val="-4"/>
          <w:sz w:val="24"/>
          <w:szCs w:val="24"/>
          <w:lang w:eastAsia="ru-RU"/>
        </w:rPr>
        <w:t xml:space="preserve"> и Приволжья», прямо поименованных</w:t>
      </w:r>
      <w:r w:rsidRPr="00EC135F">
        <w:rPr>
          <w:rFonts w:ascii="Times New Roman" w:eastAsia="Times New Roman" w:hAnsi="Times New Roman" w:cs="Times New Roman"/>
          <w:sz w:val="24"/>
          <w:szCs w:val="24"/>
          <w:lang w:eastAsia="ru-RU"/>
        </w:rPr>
        <w:t xml:space="preserve"> в</w:t>
      </w:r>
      <w:r w:rsidR="000C762D" w:rsidRPr="00EC135F">
        <w:rPr>
          <w:rFonts w:ascii="Times New Roman" w:eastAsia="Times New Roman" w:hAnsi="Times New Roman" w:cs="Times New Roman"/>
          <w:sz w:val="24"/>
          <w:szCs w:val="24"/>
          <w:lang w:eastAsia="ru-RU"/>
        </w:rPr>
        <w:t xml:space="preserve"> </w:t>
      </w:r>
      <w:r w:rsidRPr="00EC135F">
        <w:rPr>
          <w:rFonts w:ascii="Times New Roman" w:eastAsia="Times New Roman" w:hAnsi="Times New Roman" w:cs="Times New Roman"/>
          <w:sz w:val="24"/>
          <w:szCs w:val="24"/>
          <w:lang w:eastAsia="ru-RU"/>
        </w:rPr>
        <w:t xml:space="preserve">настоящем Договоре и иными нормативно-техническими и организационно-распорядительными документами Заказчика, регламентирующими порядок принятия технических решений и осуществление нового строительства, реконструкции и технического перевооружения объектов ЕНЭС, порядком проведения регламентированных закупок товаров, </w:t>
      </w:r>
      <w:r w:rsidRPr="00EC135F">
        <w:rPr>
          <w:rFonts w:ascii="Times New Roman" w:eastAsia="Times New Roman" w:hAnsi="Times New Roman" w:cs="Times New Roman"/>
          <w:sz w:val="24"/>
          <w:szCs w:val="24"/>
          <w:lang w:eastAsia="ru-RU"/>
        </w:rPr>
        <w:lastRenderedPageBreak/>
        <w:t>работ, услуг для нужд Заказчика, порядком предоставления финансового и страхового обеспечения.</w:t>
      </w:r>
    </w:p>
    <w:p w14:paraId="3BF66306" w14:textId="59F4812D" w:rsidR="00D11EAA" w:rsidRPr="00EC135F" w:rsidRDefault="00D11EAA" w:rsidP="00D11EAA">
      <w:pPr>
        <w:shd w:val="clear" w:color="auto" w:fill="FFFFFF"/>
        <w:tabs>
          <w:tab w:val="left" w:pos="1276"/>
          <w:tab w:val="left" w:pos="1418"/>
        </w:tabs>
        <w:spacing w:after="0" w:line="240" w:lineRule="auto"/>
        <w:ind w:firstLine="709"/>
        <w:contextualSpacing/>
        <w:jc w:val="both"/>
        <w:rPr>
          <w:rFonts w:ascii="Times New Roman" w:hAnsi="Times New Roman" w:cs="Times New Roman"/>
          <w:sz w:val="24"/>
          <w:szCs w:val="24"/>
        </w:rPr>
      </w:pPr>
      <w:r w:rsidRPr="00EC135F">
        <w:rPr>
          <w:rFonts w:ascii="Times New Roman" w:hAnsi="Times New Roman" w:cs="Times New Roman"/>
          <w:sz w:val="24"/>
          <w:szCs w:val="24"/>
        </w:rPr>
        <w:t>6.8.</w:t>
      </w:r>
      <w:r w:rsidRPr="00EC135F">
        <w:rPr>
          <w:rFonts w:ascii="Times New Roman" w:hAnsi="Times New Roman" w:cs="Times New Roman"/>
          <w:sz w:val="24"/>
          <w:szCs w:val="24"/>
        </w:rPr>
        <w:tab/>
        <w:t xml:space="preserve">Настоящим Подрядчик гарантирует выполнение Работ в соответствии со всеми </w:t>
      </w:r>
      <w:r w:rsidRPr="00EC135F">
        <w:rPr>
          <w:rFonts w:ascii="Times New Roman" w:hAnsi="Times New Roman" w:cs="Times New Roman"/>
          <w:spacing w:val="-4"/>
          <w:sz w:val="24"/>
          <w:szCs w:val="24"/>
        </w:rPr>
        <w:t>требованиями и стандартами, установленными нормативно-техническими и организационно</w:t>
      </w:r>
      <w:r w:rsidRPr="00EC135F">
        <w:rPr>
          <w:rFonts w:ascii="Times New Roman" w:hAnsi="Times New Roman" w:cs="Times New Roman"/>
          <w:sz w:val="24"/>
          <w:szCs w:val="24"/>
        </w:rPr>
        <w:t>-распорядительными документами Заказчика, действующими на момент исполнения соответствующего обязательства по Договору, включая (но не ограничиваясь) ОРД ПАО «</w:t>
      </w:r>
      <w:r w:rsidR="008F6E93" w:rsidRPr="00EC135F">
        <w:rPr>
          <w:rFonts w:ascii="Times New Roman" w:hAnsi="Times New Roman" w:cs="Times New Roman"/>
          <w:sz w:val="24"/>
          <w:szCs w:val="24"/>
        </w:rPr>
        <w:t>Россети Центр</w:t>
      </w:r>
      <w:r w:rsidRPr="00EC135F">
        <w:rPr>
          <w:rFonts w:ascii="Times New Roman" w:hAnsi="Times New Roman" w:cs="Times New Roman"/>
          <w:sz w:val="24"/>
          <w:szCs w:val="24"/>
        </w:rPr>
        <w:t>» и ПАО «</w:t>
      </w:r>
      <w:r w:rsidR="008F6E93" w:rsidRPr="00EC135F">
        <w:rPr>
          <w:rFonts w:ascii="Times New Roman" w:hAnsi="Times New Roman" w:cs="Times New Roman"/>
          <w:sz w:val="24"/>
          <w:szCs w:val="24"/>
        </w:rPr>
        <w:t>Россети Центр</w:t>
      </w:r>
      <w:r w:rsidRPr="00EC135F">
        <w:rPr>
          <w:rFonts w:ascii="Times New Roman" w:hAnsi="Times New Roman" w:cs="Times New Roman"/>
          <w:sz w:val="24"/>
          <w:szCs w:val="24"/>
        </w:rPr>
        <w:t xml:space="preserve"> и Приволжья», разработанные и внедренные на основании следующих ОРД:</w:t>
      </w:r>
    </w:p>
    <w:p w14:paraId="7641BA3D" w14:textId="77777777" w:rsidR="00D11EAA" w:rsidRPr="00EC135F" w:rsidRDefault="00D11EAA" w:rsidP="00C14BBF">
      <w:pPr>
        <w:numPr>
          <w:ilvl w:val="0"/>
          <w:numId w:val="8"/>
        </w:numPr>
        <w:tabs>
          <w:tab w:val="left" w:pos="1134"/>
          <w:tab w:val="left" w:pos="1418"/>
        </w:tabs>
        <w:spacing w:after="0" w:line="240" w:lineRule="auto"/>
        <w:ind w:left="0" w:firstLine="851"/>
        <w:contextualSpacing/>
        <w:jc w:val="both"/>
        <w:rPr>
          <w:rFonts w:ascii="Times New Roman" w:eastAsia="Times New Roman" w:hAnsi="Times New Roman" w:cs="Times New Roman"/>
          <w:sz w:val="24"/>
          <w:szCs w:val="24"/>
          <w:lang w:eastAsia="ru-RU"/>
        </w:rPr>
      </w:pPr>
      <w:r w:rsidRPr="00EC135F">
        <w:rPr>
          <w:rFonts w:ascii="Times New Roman" w:eastAsia="Times New Roman" w:hAnsi="Times New Roman" w:cs="Times New Roman"/>
          <w:sz w:val="24"/>
          <w:szCs w:val="24"/>
          <w:lang w:eastAsia="ru-RU"/>
        </w:rPr>
        <w:t xml:space="preserve"> «Об утверждении Типового регламента реализации инвестиционных проектов в части выполнения проектно-изыскательских работ, оформления исходно-разрешительной документации и производства строительно-монтажных работ» в действующей редакции;</w:t>
      </w:r>
    </w:p>
    <w:p w14:paraId="5292A6ED" w14:textId="77777777" w:rsidR="00D11EAA" w:rsidRPr="00EC135F" w:rsidRDefault="00D11EAA" w:rsidP="00C14BBF">
      <w:pPr>
        <w:numPr>
          <w:ilvl w:val="0"/>
          <w:numId w:val="8"/>
        </w:numPr>
        <w:tabs>
          <w:tab w:val="left" w:pos="1134"/>
        </w:tabs>
        <w:spacing w:after="0" w:line="240" w:lineRule="auto"/>
        <w:ind w:left="0" w:firstLine="851"/>
        <w:contextualSpacing/>
        <w:jc w:val="both"/>
        <w:rPr>
          <w:rFonts w:ascii="Times New Roman" w:eastAsia="Times New Roman" w:hAnsi="Times New Roman" w:cs="Times New Roman"/>
          <w:sz w:val="24"/>
          <w:szCs w:val="24"/>
          <w:lang w:eastAsia="ru-RU"/>
        </w:rPr>
      </w:pPr>
      <w:r w:rsidRPr="00EC135F">
        <w:rPr>
          <w:rFonts w:ascii="Times New Roman" w:eastAsia="Times New Roman" w:hAnsi="Times New Roman" w:cs="Times New Roman"/>
          <w:sz w:val="24"/>
          <w:szCs w:val="24"/>
          <w:lang w:eastAsia="ru-RU"/>
        </w:rPr>
        <w:t xml:space="preserve"> «Об утверждении Типового регламента нормирования затрат на содержание службы заказчика-застройщика и на проведение строительного контроля при осуществлении строительства/реконструкции объектов распределительного комплекса и порядка учета таких затрат в сметной документации» в действующей редакции</w:t>
      </w:r>
    </w:p>
    <w:p w14:paraId="5F1ABA2C" w14:textId="77777777" w:rsidR="00D11EAA" w:rsidRPr="00EC135F" w:rsidRDefault="00D11EAA" w:rsidP="00C14BBF">
      <w:pPr>
        <w:numPr>
          <w:ilvl w:val="0"/>
          <w:numId w:val="8"/>
        </w:numPr>
        <w:tabs>
          <w:tab w:val="left" w:pos="1134"/>
        </w:tabs>
        <w:spacing w:after="0" w:line="240" w:lineRule="auto"/>
        <w:ind w:left="0" w:firstLine="851"/>
        <w:contextualSpacing/>
        <w:jc w:val="both"/>
        <w:rPr>
          <w:rFonts w:ascii="Times New Roman" w:eastAsia="Times New Roman" w:hAnsi="Times New Roman" w:cs="Times New Roman"/>
          <w:sz w:val="24"/>
          <w:szCs w:val="24"/>
          <w:lang w:eastAsia="ru-RU"/>
        </w:rPr>
      </w:pPr>
      <w:r w:rsidRPr="00EC135F">
        <w:rPr>
          <w:rFonts w:ascii="Times New Roman" w:eastAsia="Times New Roman" w:hAnsi="Times New Roman" w:cs="Times New Roman"/>
          <w:sz w:val="24"/>
          <w:szCs w:val="24"/>
          <w:lang w:eastAsia="ru-RU"/>
        </w:rPr>
        <w:t xml:space="preserve"> «Об утверждении Типового порядка осуществления строительного контроля на объектах электросетевого комплекса» в действующей редакции</w:t>
      </w:r>
    </w:p>
    <w:p w14:paraId="1F650F4A" w14:textId="77777777" w:rsidR="00D11EAA" w:rsidRPr="00EC135F" w:rsidRDefault="00D11EAA" w:rsidP="00C14BBF">
      <w:pPr>
        <w:numPr>
          <w:ilvl w:val="0"/>
          <w:numId w:val="8"/>
        </w:numPr>
        <w:tabs>
          <w:tab w:val="left" w:pos="1134"/>
        </w:tabs>
        <w:spacing w:after="0" w:line="240" w:lineRule="auto"/>
        <w:ind w:left="0" w:firstLine="851"/>
        <w:contextualSpacing/>
        <w:jc w:val="both"/>
        <w:rPr>
          <w:rFonts w:ascii="Times New Roman" w:eastAsia="Times New Roman" w:hAnsi="Times New Roman" w:cs="Times New Roman"/>
          <w:sz w:val="24"/>
          <w:szCs w:val="24"/>
          <w:lang w:eastAsia="ru-RU"/>
        </w:rPr>
      </w:pPr>
      <w:r w:rsidRPr="00EC135F">
        <w:rPr>
          <w:rFonts w:ascii="Times New Roman" w:eastAsia="Times New Roman" w:hAnsi="Times New Roman" w:cs="Times New Roman"/>
          <w:sz w:val="24"/>
          <w:szCs w:val="24"/>
          <w:lang w:eastAsia="ru-RU"/>
        </w:rPr>
        <w:t xml:space="preserve"> «Об утверждении Методики оценки эффективности деятельности подрядных организаций, участвующих в строительстве, техническом перевооружении и реконструкции объектов электросетевого комплекса» в действующей редакции</w:t>
      </w:r>
    </w:p>
    <w:p w14:paraId="0308538B" w14:textId="77777777" w:rsidR="00D11EAA" w:rsidRPr="00EC135F" w:rsidRDefault="00D11EAA" w:rsidP="00D11EAA">
      <w:pPr>
        <w:shd w:val="clear" w:color="auto" w:fill="FFFFFF"/>
        <w:tabs>
          <w:tab w:val="left" w:pos="1134"/>
          <w:tab w:val="left" w:pos="1276"/>
          <w:tab w:val="left" w:pos="1418"/>
        </w:tab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EC135F">
        <w:rPr>
          <w:rFonts w:ascii="Times New Roman" w:eastAsia="Times New Roman" w:hAnsi="Times New Roman" w:cs="Times New Roman"/>
          <w:sz w:val="24"/>
          <w:szCs w:val="24"/>
          <w:lang w:eastAsia="ru-RU"/>
        </w:rPr>
        <w:t>6.9.</w:t>
      </w:r>
      <w:r w:rsidRPr="00EC135F">
        <w:rPr>
          <w:rFonts w:ascii="Times New Roman" w:eastAsia="Times New Roman" w:hAnsi="Times New Roman" w:cs="Times New Roman"/>
          <w:sz w:val="24"/>
          <w:szCs w:val="24"/>
          <w:lang w:eastAsia="ru-RU"/>
        </w:rPr>
        <w:tab/>
        <w:t>Подрядчик обязан выполнить в полном объеме все свои обязательства, предусмотренные в других статьях настоящего Договора.</w:t>
      </w:r>
    </w:p>
    <w:p w14:paraId="3FC33745" w14:textId="77777777" w:rsidR="00960326" w:rsidRPr="00EC135F" w:rsidRDefault="00960326" w:rsidP="00960326">
      <w:pPr>
        <w:shd w:val="clear" w:color="auto" w:fill="FFFFFF"/>
        <w:tabs>
          <w:tab w:val="left" w:pos="1134"/>
          <w:tab w:val="left" w:pos="1276"/>
          <w:tab w:val="left" w:pos="1418"/>
        </w:tab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EC135F">
        <w:rPr>
          <w:rFonts w:ascii="Times New Roman" w:eastAsia="Times New Roman" w:hAnsi="Times New Roman" w:cs="Times New Roman"/>
          <w:sz w:val="24"/>
          <w:szCs w:val="24"/>
          <w:lang w:eastAsia="ru-RU"/>
        </w:rPr>
        <w:t>6.10. Подрядчик обязан обеспечить выполнение требований по охране труда его работниками и работниками привлекаемых им субподрядных организаций (далее - привлекаемые работники);</w:t>
      </w:r>
    </w:p>
    <w:p w14:paraId="3F2C35A5" w14:textId="3DD46A2E" w:rsidR="00960326" w:rsidRPr="00EC135F" w:rsidRDefault="00960326" w:rsidP="00960326">
      <w:pPr>
        <w:shd w:val="clear" w:color="auto" w:fill="FFFFFF"/>
        <w:tabs>
          <w:tab w:val="left" w:pos="1134"/>
          <w:tab w:val="left" w:pos="1276"/>
          <w:tab w:val="left" w:pos="1418"/>
        </w:tab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EC135F">
        <w:rPr>
          <w:rFonts w:ascii="Times New Roman" w:eastAsia="Times New Roman" w:hAnsi="Times New Roman" w:cs="Times New Roman"/>
          <w:sz w:val="24"/>
          <w:szCs w:val="24"/>
          <w:lang w:eastAsia="ru-RU"/>
        </w:rPr>
        <w:t>ПАО «</w:t>
      </w:r>
      <w:r w:rsidR="008F6E93" w:rsidRPr="00EC135F">
        <w:rPr>
          <w:rFonts w:ascii="Times New Roman" w:eastAsia="Times New Roman" w:hAnsi="Times New Roman" w:cs="Times New Roman"/>
          <w:sz w:val="24"/>
          <w:szCs w:val="24"/>
          <w:lang w:eastAsia="ru-RU"/>
        </w:rPr>
        <w:t>Россети Центр</w:t>
      </w:r>
      <w:r w:rsidRPr="00EC135F">
        <w:rPr>
          <w:rFonts w:ascii="Times New Roman" w:eastAsia="Times New Roman" w:hAnsi="Times New Roman" w:cs="Times New Roman"/>
          <w:sz w:val="24"/>
          <w:szCs w:val="24"/>
          <w:lang w:eastAsia="ru-RU"/>
        </w:rPr>
        <w:t>» имеет право проверять квалификацию привлекаемых работников;</w:t>
      </w:r>
    </w:p>
    <w:p w14:paraId="1E12E425" w14:textId="51B3C81A" w:rsidR="00960326" w:rsidRPr="00EC135F" w:rsidRDefault="00960326" w:rsidP="00960326">
      <w:pPr>
        <w:shd w:val="clear" w:color="auto" w:fill="FFFFFF"/>
        <w:tabs>
          <w:tab w:val="left" w:pos="1134"/>
          <w:tab w:val="left" w:pos="1276"/>
          <w:tab w:val="left" w:pos="1418"/>
        </w:tab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EC135F">
        <w:rPr>
          <w:rFonts w:ascii="Times New Roman" w:eastAsia="Times New Roman" w:hAnsi="Times New Roman" w:cs="Times New Roman"/>
          <w:sz w:val="24"/>
          <w:szCs w:val="24"/>
          <w:lang w:eastAsia="ru-RU"/>
        </w:rPr>
        <w:t>Подрядная организация несет ответственность за невыполнение персоналом подрядчика нормативных требований по охране труда при производстве работ, правил внутреннего трудового распорядка ПАО «</w:t>
      </w:r>
      <w:r w:rsidR="008F6E93" w:rsidRPr="00EC135F">
        <w:rPr>
          <w:rFonts w:ascii="Times New Roman" w:eastAsia="Times New Roman" w:hAnsi="Times New Roman" w:cs="Times New Roman"/>
          <w:sz w:val="24"/>
          <w:szCs w:val="24"/>
          <w:lang w:eastAsia="ru-RU"/>
        </w:rPr>
        <w:t>Россети Центр</w:t>
      </w:r>
      <w:r w:rsidRPr="00EC135F">
        <w:rPr>
          <w:rFonts w:ascii="Times New Roman" w:eastAsia="Times New Roman" w:hAnsi="Times New Roman" w:cs="Times New Roman"/>
          <w:sz w:val="24"/>
          <w:szCs w:val="24"/>
          <w:lang w:eastAsia="ru-RU"/>
        </w:rPr>
        <w:t>».</w:t>
      </w:r>
    </w:p>
    <w:p w14:paraId="55C713D1" w14:textId="78F1E27F" w:rsidR="00960326" w:rsidRPr="00EC135F" w:rsidRDefault="00960326" w:rsidP="00960326">
      <w:pPr>
        <w:shd w:val="clear" w:color="auto" w:fill="FFFFFF"/>
        <w:tabs>
          <w:tab w:val="left" w:pos="1134"/>
          <w:tab w:val="left" w:pos="1276"/>
          <w:tab w:val="left" w:pos="1418"/>
        </w:tab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EC135F">
        <w:rPr>
          <w:rFonts w:ascii="Times New Roman" w:eastAsia="Times New Roman" w:hAnsi="Times New Roman" w:cs="Times New Roman"/>
          <w:sz w:val="24"/>
          <w:szCs w:val="24"/>
          <w:lang w:eastAsia="ru-RU"/>
        </w:rPr>
        <w:t>ПАО «</w:t>
      </w:r>
      <w:r w:rsidR="008F6E93" w:rsidRPr="00EC135F">
        <w:rPr>
          <w:rFonts w:ascii="Times New Roman" w:eastAsia="Times New Roman" w:hAnsi="Times New Roman" w:cs="Times New Roman"/>
          <w:sz w:val="24"/>
          <w:szCs w:val="24"/>
          <w:lang w:eastAsia="ru-RU"/>
        </w:rPr>
        <w:t>Россети Центр</w:t>
      </w:r>
      <w:r w:rsidR="000C762D" w:rsidRPr="00EC135F">
        <w:rPr>
          <w:rFonts w:ascii="Times New Roman" w:eastAsia="Times New Roman" w:hAnsi="Times New Roman" w:cs="Times New Roman"/>
          <w:sz w:val="24"/>
          <w:szCs w:val="24"/>
          <w:lang w:eastAsia="ru-RU"/>
        </w:rPr>
        <w:t xml:space="preserve"> </w:t>
      </w:r>
      <w:r w:rsidRPr="00EC135F">
        <w:rPr>
          <w:rFonts w:ascii="Times New Roman" w:eastAsia="Times New Roman" w:hAnsi="Times New Roman" w:cs="Times New Roman"/>
          <w:sz w:val="24"/>
          <w:szCs w:val="24"/>
          <w:lang w:eastAsia="ru-RU"/>
        </w:rPr>
        <w:t xml:space="preserve">контролирует соблюдение персоналом подрядчика требований охраны труда, промышленной и пожарной безопасности и т.п. на рабочих местах подрядчика и принимать меры по пресечению нарушений, приостановлению выполняемых работ, удалению персонала подрядчика с территории </w:t>
      </w:r>
      <w:proofErr w:type="spellStart"/>
      <w:r w:rsidRPr="00EC135F">
        <w:rPr>
          <w:rFonts w:ascii="Times New Roman" w:eastAsia="Times New Roman" w:hAnsi="Times New Roman" w:cs="Times New Roman"/>
          <w:sz w:val="24"/>
          <w:szCs w:val="24"/>
          <w:lang w:eastAsia="ru-RU"/>
        </w:rPr>
        <w:t>энергообъекта</w:t>
      </w:r>
      <w:proofErr w:type="spellEnd"/>
      <w:r w:rsidRPr="00EC135F">
        <w:rPr>
          <w:rFonts w:ascii="Times New Roman" w:eastAsia="Times New Roman" w:hAnsi="Times New Roman" w:cs="Times New Roman"/>
          <w:sz w:val="24"/>
          <w:szCs w:val="24"/>
          <w:lang w:eastAsia="ru-RU"/>
        </w:rPr>
        <w:t xml:space="preserve"> / охранной зоны ВЛ до устранения ими всех выявленных нарушений;</w:t>
      </w:r>
    </w:p>
    <w:p w14:paraId="5150117E" w14:textId="77777777" w:rsidR="00960326" w:rsidRPr="00EC135F" w:rsidRDefault="00960326" w:rsidP="00960326">
      <w:pPr>
        <w:shd w:val="clear" w:color="auto" w:fill="FFFFFF"/>
        <w:tabs>
          <w:tab w:val="left" w:pos="1134"/>
          <w:tab w:val="left" w:pos="1276"/>
          <w:tab w:val="left" w:pos="1418"/>
        </w:tab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EC135F">
        <w:rPr>
          <w:rFonts w:ascii="Times New Roman" w:eastAsia="Times New Roman" w:hAnsi="Times New Roman" w:cs="Times New Roman"/>
          <w:sz w:val="24"/>
          <w:szCs w:val="24"/>
          <w:lang w:eastAsia="ru-RU"/>
        </w:rPr>
        <w:t>подрядная организация ведет календарный план-график выполнения работ с указанием объекта и объема выполняемых на нем работ;</w:t>
      </w:r>
    </w:p>
    <w:p w14:paraId="07BBDD14" w14:textId="77777777" w:rsidR="00960326" w:rsidRPr="00EC135F" w:rsidRDefault="00960326" w:rsidP="00960326">
      <w:pPr>
        <w:shd w:val="clear" w:color="auto" w:fill="FFFFFF"/>
        <w:tabs>
          <w:tab w:val="left" w:pos="1134"/>
          <w:tab w:val="left" w:pos="1276"/>
          <w:tab w:val="left" w:pos="1418"/>
        </w:tab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EC135F">
        <w:rPr>
          <w:rFonts w:ascii="Times New Roman" w:eastAsia="Times New Roman" w:hAnsi="Times New Roman" w:cs="Times New Roman"/>
          <w:sz w:val="24"/>
          <w:szCs w:val="24"/>
          <w:lang w:eastAsia="ru-RU"/>
        </w:rPr>
        <w:t xml:space="preserve"> - наличие в штате подрядной организации, направляющей своих работников для выполнения работ, квалифицированного персонала, (для электротехнического персонала - имеющего профессиональную подготовку в соответствии с предстоящей работой, не имеющего медицинских противопоказаний для выполнения работ с вредными и (или) опасными условиями труда, прошедшего в установленном руководителем подрядной / субподрядной организации порядке проверку знаний правил и норм охраны труда, технической эксплуатации, пожарной безопасности и других государственных норм и правил, прошедшего обучение по оказанию первой помощи пострадавшим, обученного приемам освобождения пострадавших от действия электрического тока), обладающего необходимыми правами для организации и производства работ в действующих электроустановках (для командированного персонала обязательно наличие персонала, обладающего правом выдачи нарядов-допусков, распоряжений, быть ответственным руководителем работ, производителем работ, наблюдающим, а для персонала СМО обязательно наличие персонала, обладающего правом выдачи нарядов и быть руководителями работ), необходимыми допусками для выполнения работ на высоте, наличие (при необходимости выполнения работ с применением ПС) работников имеющих права лиц ответственных за безопасное производство работ с применением ПС, машинистов ПС и БКМ, стропальщиков, рабочих люльки;</w:t>
      </w:r>
    </w:p>
    <w:p w14:paraId="4D1CF49F" w14:textId="77777777" w:rsidR="00960326" w:rsidRPr="00EC135F" w:rsidRDefault="00960326" w:rsidP="00960326">
      <w:pPr>
        <w:shd w:val="clear" w:color="auto" w:fill="FFFFFF"/>
        <w:tabs>
          <w:tab w:val="left" w:pos="1134"/>
          <w:tab w:val="left" w:pos="1276"/>
          <w:tab w:val="left" w:pos="1418"/>
        </w:tab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EC135F">
        <w:rPr>
          <w:rFonts w:ascii="Times New Roman" w:eastAsia="Times New Roman" w:hAnsi="Times New Roman" w:cs="Times New Roman"/>
          <w:sz w:val="24"/>
          <w:szCs w:val="24"/>
          <w:lang w:eastAsia="ru-RU"/>
        </w:rPr>
        <w:lastRenderedPageBreak/>
        <w:t>предоставление подрядчиком сопроводительных писем о допуске на соответствующие объекты филиала или письмо о направлении для производства работ персонала подрядных / субподрядных организаций с указанием сроков выполнения работы, вида работ, объекта, на который направляется персонал, списка направляемого персонала с указанием Ф.И.О., наименования должности, группы по ЭБ</w:t>
      </w:r>
      <w:proofErr w:type="gramStart"/>
      <w:r w:rsidRPr="00EC135F">
        <w:rPr>
          <w:rFonts w:ascii="Times New Roman" w:eastAsia="Times New Roman" w:hAnsi="Times New Roman" w:cs="Times New Roman"/>
          <w:sz w:val="24"/>
          <w:szCs w:val="24"/>
          <w:lang w:eastAsia="ru-RU"/>
        </w:rPr>
        <w:t>.</w:t>
      </w:r>
      <w:proofErr w:type="gramEnd"/>
      <w:r w:rsidRPr="00EC135F">
        <w:rPr>
          <w:rFonts w:ascii="Times New Roman" w:eastAsia="Times New Roman" w:hAnsi="Times New Roman" w:cs="Times New Roman"/>
          <w:sz w:val="24"/>
          <w:szCs w:val="24"/>
          <w:lang w:eastAsia="ru-RU"/>
        </w:rPr>
        <w:t xml:space="preserve"> предоставленных прав, для выполнения работ по каждому договору и объекту. </w:t>
      </w:r>
    </w:p>
    <w:p w14:paraId="6AE165FB" w14:textId="77777777" w:rsidR="00960326" w:rsidRPr="00EC135F" w:rsidRDefault="00960326" w:rsidP="00960326">
      <w:pPr>
        <w:shd w:val="clear" w:color="auto" w:fill="FFFFFF"/>
        <w:tabs>
          <w:tab w:val="left" w:pos="1134"/>
          <w:tab w:val="left" w:pos="1276"/>
          <w:tab w:val="left" w:pos="1418"/>
        </w:tab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EC135F">
        <w:rPr>
          <w:rFonts w:ascii="Times New Roman" w:eastAsia="Times New Roman" w:hAnsi="Times New Roman" w:cs="Times New Roman"/>
          <w:sz w:val="24"/>
          <w:szCs w:val="24"/>
          <w:lang w:eastAsia="ru-RU"/>
        </w:rPr>
        <w:t>укомплектованность персонала подрядной организации исправными и испытанными средствами защиты, спецодеждой, инструментом и приспособлениями в соответствии с действующими нормами применительно к характеру выполняемых работ;</w:t>
      </w:r>
    </w:p>
    <w:p w14:paraId="64122F70" w14:textId="77777777" w:rsidR="00960326" w:rsidRPr="00EC135F" w:rsidRDefault="00960326" w:rsidP="00960326">
      <w:pPr>
        <w:shd w:val="clear" w:color="auto" w:fill="FFFFFF"/>
        <w:tabs>
          <w:tab w:val="left" w:pos="1134"/>
          <w:tab w:val="left" w:pos="1276"/>
          <w:tab w:val="left" w:pos="1418"/>
        </w:tab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EC135F">
        <w:rPr>
          <w:rFonts w:ascii="Times New Roman" w:eastAsia="Times New Roman" w:hAnsi="Times New Roman" w:cs="Times New Roman"/>
          <w:sz w:val="24"/>
          <w:szCs w:val="24"/>
          <w:lang w:eastAsia="ru-RU"/>
        </w:rPr>
        <w:t>подрядная организация обязана участвовать в расследовании несчастных случаев с участием представителей заказчика, произошедших с работниками субподрядных организаций на объектах заказчика;</w:t>
      </w:r>
    </w:p>
    <w:p w14:paraId="52A39099" w14:textId="0D551A0C" w:rsidR="00EC135F" w:rsidRPr="00EC135F" w:rsidRDefault="00EC135F" w:rsidP="00EC135F">
      <w:pPr>
        <w:widowControl w:val="0"/>
        <w:tabs>
          <w:tab w:val="left" w:pos="1428"/>
        </w:tabs>
        <w:spacing w:after="0" w:line="240" w:lineRule="auto"/>
        <w:ind w:firstLine="709"/>
        <w:jc w:val="both"/>
        <w:rPr>
          <w:rFonts w:ascii="Times New Roman" w:eastAsia="Times New Roman" w:hAnsi="Times New Roman" w:cs="Times New Roman"/>
          <w:sz w:val="24"/>
          <w:szCs w:val="24"/>
          <w:lang w:eastAsia="ru-RU"/>
        </w:rPr>
      </w:pPr>
      <w:r w:rsidRPr="00EC135F">
        <w:rPr>
          <w:rFonts w:ascii="Times New Roman" w:eastAsia="Times New Roman" w:hAnsi="Times New Roman" w:cs="Times New Roman"/>
          <w:sz w:val="24"/>
          <w:szCs w:val="24"/>
          <w:lang w:eastAsia="ru-RU"/>
        </w:rPr>
        <w:t>6.11.</w:t>
      </w:r>
      <w:r w:rsidRPr="00EC135F">
        <w:rPr>
          <w:rFonts w:ascii="Times New Roman" w:eastAsia="Times New Roman" w:hAnsi="Times New Roman" w:cs="Times New Roman"/>
          <w:sz w:val="24"/>
          <w:szCs w:val="24"/>
          <w:lang w:eastAsia="ru-RU"/>
        </w:rPr>
        <w:tab/>
        <w:t>Подрядчик гарантирует, что:</w:t>
      </w:r>
    </w:p>
    <w:p w14:paraId="67EF182B" w14:textId="77777777" w:rsidR="00EC135F" w:rsidRPr="00EC135F" w:rsidRDefault="00EC135F" w:rsidP="00EC135F">
      <w:pPr>
        <w:widowControl w:val="0"/>
        <w:tabs>
          <w:tab w:val="left" w:pos="709"/>
          <w:tab w:val="left" w:pos="993"/>
          <w:tab w:val="left" w:pos="1428"/>
        </w:tabs>
        <w:spacing w:after="0" w:line="240" w:lineRule="auto"/>
        <w:ind w:firstLine="709"/>
        <w:jc w:val="both"/>
        <w:rPr>
          <w:rFonts w:ascii="Times New Roman" w:eastAsia="Times New Roman" w:hAnsi="Times New Roman" w:cs="Times New Roman"/>
          <w:sz w:val="24"/>
          <w:szCs w:val="24"/>
          <w:lang w:eastAsia="ru-RU"/>
        </w:rPr>
      </w:pPr>
      <w:r w:rsidRPr="00EC135F">
        <w:rPr>
          <w:rFonts w:ascii="Times New Roman" w:eastAsia="Times New Roman" w:hAnsi="Times New Roman" w:cs="Times New Roman"/>
          <w:sz w:val="24"/>
          <w:szCs w:val="24"/>
          <w:lang w:eastAsia="ru-RU"/>
        </w:rPr>
        <w:t>-</w:t>
      </w:r>
      <w:r w:rsidRPr="00EC135F">
        <w:rPr>
          <w:rFonts w:ascii="Times New Roman" w:eastAsia="Times New Roman" w:hAnsi="Times New Roman" w:cs="Times New Roman"/>
          <w:sz w:val="24"/>
          <w:szCs w:val="24"/>
          <w:lang w:eastAsia="ru-RU"/>
        </w:rPr>
        <w:tab/>
        <w:t>зарегистрирован в ЕГРЮЛ надлежащим образом;</w:t>
      </w:r>
    </w:p>
    <w:p w14:paraId="5A7F1A9D" w14:textId="77777777" w:rsidR="00EC135F" w:rsidRPr="00EC135F" w:rsidRDefault="00EC135F" w:rsidP="00EC135F">
      <w:pPr>
        <w:widowControl w:val="0"/>
        <w:tabs>
          <w:tab w:val="left" w:pos="709"/>
          <w:tab w:val="left" w:pos="993"/>
          <w:tab w:val="left" w:pos="1428"/>
        </w:tabs>
        <w:spacing w:after="0" w:line="240" w:lineRule="auto"/>
        <w:ind w:firstLine="709"/>
        <w:jc w:val="both"/>
        <w:rPr>
          <w:rFonts w:ascii="Times New Roman" w:eastAsia="Times New Roman" w:hAnsi="Times New Roman" w:cs="Times New Roman"/>
          <w:sz w:val="24"/>
          <w:szCs w:val="24"/>
          <w:lang w:eastAsia="ru-RU"/>
        </w:rPr>
      </w:pPr>
      <w:r w:rsidRPr="00EC135F">
        <w:rPr>
          <w:rFonts w:ascii="Times New Roman" w:eastAsia="Times New Roman" w:hAnsi="Times New Roman" w:cs="Times New Roman"/>
          <w:sz w:val="24"/>
          <w:szCs w:val="24"/>
          <w:lang w:eastAsia="ru-RU"/>
        </w:rPr>
        <w:t>-</w:t>
      </w:r>
      <w:r w:rsidRPr="00EC135F">
        <w:rPr>
          <w:rFonts w:ascii="Times New Roman" w:eastAsia="Times New Roman" w:hAnsi="Times New Roman" w:cs="Times New Roman"/>
          <w:sz w:val="24"/>
          <w:szCs w:val="24"/>
          <w:lang w:eastAsia="ru-RU"/>
        </w:rPr>
        <w:tab/>
        <w:t>его исполнительный орган находится и осуществляет функции управления по месту регистрации юридического лица, и в нем нет дисквалифицированных лиц;</w:t>
      </w:r>
    </w:p>
    <w:p w14:paraId="592CCF93" w14:textId="77777777" w:rsidR="00EC135F" w:rsidRPr="00EC135F" w:rsidRDefault="00EC135F" w:rsidP="00EC135F">
      <w:pPr>
        <w:keepNext/>
        <w:keepLines/>
        <w:widowControl w:val="0"/>
        <w:tabs>
          <w:tab w:val="left" w:pos="709"/>
          <w:tab w:val="left" w:pos="993"/>
          <w:tab w:val="left" w:pos="1428"/>
        </w:tabs>
        <w:spacing w:after="0" w:line="240" w:lineRule="auto"/>
        <w:ind w:firstLine="709"/>
        <w:jc w:val="both"/>
        <w:rPr>
          <w:rFonts w:ascii="Times New Roman" w:eastAsia="Times New Roman" w:hAnsi="Times New Roman" w:cs="Times New Roman"/>
          <w:sz w:val="24"/>
          <w:szCs w:val="24"/>
          <w:lang w:eastAsia="ru-RU"/>
        </w:rPr>
      </w:pPr>
      <w:r w:rsidRPr="00EC135F">
        <w:rPr>
          <w:rFonts w:ascii="Times New Roman" w:eastAsia="Times New Roman" w:hAnsi="Times New Roman" w:cs="Times New Roman"/>
          <w:sz w:val="24"/>
          <w:szCs w:val="24"/>
          <w:lang w:eastAsia="ru-RU"/>
        </w:rPr>
        <w:t>-</w:t>
      </w:r>
      <w:r w:rsidRPr="00EC135F">
        <w:rPr>
          <w:rFonts w:ascii="Times New Roman" w:eastAsia="Times New Roman" w:hAnsi="Times New Roman" w:cs="Times New Roman"/>
          <w:sz w:val="24"/>
          <w:szCs w:val="24"/>
          <w:lang w:eastAsia="ru-RU"/>
        </w:rPr>
        <w:tab/>
        <w:t>располагает персоналом, имуществом и материальными ресурсами, необходимыми для выполнения своих обязательств по Контракту, а в случае привлечения подрядных организаций (соисполнителей) принимает все меры должной осмотрительности, чтобы подрядные организации (соисполнители) соответствовали данному требованию;</w:t>
      </w:r>
    </w:p>
    <w:p w14:paraId="272432BD" w14:textId="77777777" w:rsidR="00EC135F" w:rsidRPr="00EC135F" w:rsidRDefault="00EC135F" w:rsidP="00EC135F">
      <w:pPr>
        <w:widowControl w:val="0"/>
        <w:tabs>
          <w:tab w:val="left" w:pos="709"/>
          <w:tab w:val="left" w:pos="993"/>
          <w:tab w:val="left" w:pos="1428"/>
        </w:tabs>
        <w:spacing w:after="0" w:line="240" w:lineRule="auto"/>
        <w:ind w:firstLine="709"/>
        <w:jc w:val="both"/>
        <w:rPr>
          <w:rFonts w:ascii="Times New Roman" w:eastAsia="Times New Roman" w:hAnsi="Times New Roman" w:cs="Times New Roman"/>
          <w:sz w:val="24"/>
          <w:szCs w:val="24"/>
          <w:lang w:eastAsia="ru-RU"/>
        </w:rPr>
      </w:pPr>
      <w:r w:rsidRPr="00EC135F">
        <w:rPr>
          <w:rFonts w:ascii="Times New Roman" w:eastAsia="Times New Roman" w:hAnsi="Times New Roman" w:cs="Times New Roman"/>
          <w:sz w:val="24"/>
          <w:szCs w:val="24"/>
          <w:lang w:eastAsia="ru-RU"/>
        </w:rPr>
        <w:t>-</w:t>
      </w:r>
      <w:r w:rsidRPr="00EC135F">
        <w:rPr>
          <w:rFonts w:ascii="Times New Roman" w:eastAsia="Times New Roman" w:hAnsi="Times New Roman" w:cs="Times New Roman"/>
          <w:sz w:val="24"/>
          <w:szCs w:val="24"/>
          <w:lang w:eastAsia="ru-RU"/>
        </w:rPr>
        <w:tab/>
        <w:t>располагает лицензиями, необходимыми для осуществления деятельности и исполнения обязательств по Контракту, если осуществляемая по Контракту деятельность является лицензируемой;</w:t>
      </w:r>
    </w:p>
    <w:p w14:paraId="32BB4B90" w14:textId="77777777" w:rsidR="00EC135F" w:rsidRPr="00EC135F" w:rsidRDefault="00EC135F" w:rsidP="00EC135F">
      <w:pPr>
        <w:widowControl w:val="0"/>
        <w:tabs>
          <w:tab w:val="left" w:pos="709"/>
          <w:tab w:val="left" w:pos="993"/>
          <w:tab w:val="left" w:pos="1428"/>
        </w:tabs>
        <w:spacing w:after="0" w:line="240" w:lineRule="auto"/>
        <w:ind w:firstLine="709"/>
        <w:jc w:val="both"/>
        <w:rPr>
          <w:rFonts w:ascii="Times New Roman" w:eastAsia="Times New Roman" w:hAnsi="Times New Roman" w:cs="Times New Roman"/>
          <w:sz w:val="24"/>
          <w:szCs w:val="24"/>
          <w:lang w:eastAsia="ru-RU"/>
        </w:rPr>
      </w:pPr>
      <w:r w:rsidRPr="00EC135F">
        <w:rPr>
          <w:rFonts w:ascii="Times New Roman" w:eastAsia="Times New Roman" w:hAnsi="Times New Roman" w:cs="Times New Roman"/>
          <w:sz w:val="24"/>
          <w:szCs w:val="24"/>
          <w:lang w:eastAsia="ru-RU"/>
        </w:rPr>
        <w:t>-</w:t>
      </w:r>
      <w:r w:rsidRPr="00EC135F">
        <w:rPr>
          <w:rFonts w:ascii="Times New Roman" w:eastAsia="Times New Roman" w:hAnsi="Times New Roman" w:cs="Times New Roman"/>
          <w:sz w:val="24"/>
          <w:szCs w:val="24"/>
          <w:lang w:eastAsia="ru-RU"/>
        </w:rPr>
        <w:tab/>
        <w:t xml:space="preserve">является членом саморегулируемой организации, если осуществляемая </w:t>
      </w:r>
      <w:r w:rsidRPr="00EC135F">
        <w:rPr>
          <w:rFonts w:ascii="Times New Roman" w:eastAsia="Times New Roman" w:hAnsi="Times New Roman" w:cs="Times New Roman"/>
          <w:sz w:val="24"/>
          <w:szCs w:val="24"/>
          <w:lang w:eastAsia="ru-RU"/>
        </w:rPr>
        <w:br/>
        <w:t>по Контракту деятельность требует членства в саморегулируемой организации;</w:t>
      </w:r>
    </w:p>
    <w:p w14:paraId="564E910D" w14:textId="77777777" w:rsidR="00EC135F" w:rsidRPr="00EC135F" w:rsidRDefault="00EC135F" w:rsidP="00EC135F">
      <w:pPr>
        <w:widowControl w:val="0"/>
        <w:tabs>
          <w:tab w:val="left" w:pos="709"/>
          <w:tab w:val="left" w:pos="993"/>
          <w:tab w:val="left" w:pos="1428"/>
        </w:tabs>
        <w:spacing w:after="0" w:line="240" w:lineRule="auto"/>
        <w:ind w:firstLine="709"/>
        <w:jc w:val="both"/>
        <w:rPr>
          <w:rFonts w:ascii="Times New Roman" w:eastAsia="Times New Roman" w:hAnsi="Times New Roman" w:cs="Times New Roman"/>
          <w:sz w:val="24"/>
          <w:szCs w:val="24"/>
          <w:lang w:eastAsia="ru-RU"/>
        </w:rPr>
      </w:pPr>
      <w:r w:rsidRPr="00EC135F">
        <w:rPr>
          <w:rFonts w:ascii="Times New Roman" w:eastAsia="Times New Roman" w:hAnsi="Times New Roman" w:cs="Times New Roman"/>
          <w:sz w:val="24"/>
          <w:szCs w:val="24"/>
          <w:lang w:eastAsia="ru-RU"/>
        </w:rPr>
        <w:t>-</w:t>
      </w:r>
      <w:r w:rsidRPr="00EC135F">
        <w:rPr>
          <w:rFonts w:ascii="Times New Roman" w:eastAsia="Times New Roman" w:hAnsi="Times New Roman" w:cs="Times New Roman"/>
          <w:sz w:val="24"/>
          <w:szCs w:val="24"/>
          <w:lang w:eastAsia="ru-RU"/>
        </w:rPr>
        <w:tab/>
        <w:t xml:space="preserve">ведет бухгалтерский учет и составляет бухгалтерскую отчетность </w:t>
      </w:r>
      <w:r w:rsidRPr="00EC135F">
        <w:rPr>
          <w:rFonts w:ascii="Times New Roman" w:eastAsia="Times New Roman" w:hAnsi="Times New Roman" w:cs="Times New Roman"/>
          <w:sz w:val="24"/>
          <w:szCs w:val="24"/>
          <w:lang w:eastAsia="ru-RU"/>
        </w:rPr>
        <w:br/>
        <w:t xml:space="preserve">в соответствии с законодательством Российской Федерации и нормативными правовыми актами по бухгалтерскому учету, представляет годовую бухгалтерскую отчетность в налоговый орган; </w:t>
      </w:r>
    </w:p>
    <w:p w14:paraId="1F1F9357" w14:textId="77777777" w:rsidR="00EC135F" w:rsidRPr="00EC135F" w:rsidRDefault="00EC135F" w:rsidP="00EC135F">
      <w:pPr>
        <w:widowControl w:val="0"/>
        <w:tabs>
          <w:tab w:val="left" w:pos="709"/>
          <w:tab w:val="left" w:pos="993"/>
          <w:tab w:val="left" w:pos="1428"/>
        </w:tabs>
        <w:spacing w:after="0" w:line="240" w:lineRule="auto"/>
        <w:ind w:firstLine="709"/>
        <w:jc w:val="both"/>
        <w:rPr>
          <w:rFonts w:ascii="Times New Roman" w:eastAsia="Times New Roman" w:hAnsi="Times New Roman" w:cs="Times New Roman"/>
          <w:sz w:val="24"/>
          <w:szCs w:val="24"/>
          <w:lang w:eastAsia="ru-RU"/>
        </w:rPr>
      </w:pPr>
      <w:r w:rsidRPr="00EC135F">
        <w:rPr>
          <w:rFonts w:ascii="Times New Roman" w:eastAsia="Times New Roman" w:hAnsi="Times New Roman" w:cs="Times New Roman"/>
          <w:sz w:val="24"/>
          <w:szCs w:val="24"/>
          <w:lang w:eastAsia="ru-RU"/>
        </w:rPr>
        <w:t>-</w:t>
      </w:r>
      <w:r w:rsidRPr="00EC135F">
        <w:rPr>
          <w:rFonts w:ascii="Times New Roman" w:eastAsia="Times New Roman" w:hAnsi="Times New Roman" w:cs="Times New Roman"/>
          <w:sz w:val="24"/>
          <w:szCs w:val="24"/>
          <w:lang w:eastAsia="ru-RU"/>
        </w:rPr>
        <w:tab/>
        <w:t xml:space="preserve">ведет налоговый учет и составляет налоговую отчетность в соответствии </w:t>
      </w:r>
      <w:r w:rsidRPr="00EC135F">
        <w:rPr>
          <w:rFonts w:ascii="Times New Roman" w:eastAsia="Times New Roman" w:hAnsi="Times New Roman" w:cs="Times New Roman"/>
          <w:sz w:val="24"/>
          <w:szCs w:val="24"/>
          <w:lang w:eastAsia="ru-RU"/>
        </w:rPr>
        <w:br/>
        <w:t>с законодательством Российской Федерации, субъектов Российской Федерации и нормативными правовыми актами органов местного самоуправления, своевременно и в полном объеме представляет налоговую отчетность в налоговые органы;</w:t>
      </w:r>
    </w:p>
    <w:p w14:paraId="19642E80" w14:textId="77777777" w:rsidR="00EC135F" w:rsidRPr="00EC135F" w:rsidRDefault="00EC135F" w:rsidP="00EC135F">
      <w:pPr>
        <w:widowControl w:val="0"/>
        <w:tabs>
          <w:tab w:val="left" w:pos="709"/>
          <w:tab w:val="left" w:pos="993"/>
          <w:tab w:val="left" w:pos="1428"/>
        </w:tabs>
        <w:spacing w:after="0" w:line="240" w:lineRule="auto"/>
        <w:ind w:firstLine="709"/>
        <w:jc w:val="both"/>
        <w:rPr>
          <w:rFonts w:ascii="Times New Roman" w:eastAsia="Times New Roman" w:hAnsi="Times New Roman" w:cs="Times New Roman"/>
          <w:sz w:val="24"/>
          <w:szCs w:val="24"/>
          <w:lang w:eastAsia="ru-RU"/>
        </w:rPr>
      </w:pPr>
      <w:r w:rsidRPr="00EC135F">
        <w:rPr>
          <w:rFonts w:ascii="Times New Roman" w:eastAsia="Times New Roman" w:hAnsi="Times New Roman" w:cs="Times New Roman"/>
          <w:sz w:val="24"/>
          <w:szCs w:val="24"/>
          <w:lang w:eastAsia="ru-RU"/>
        </w:rPr>
        <w:t>-</w:t>
      </w:r>
      <w:r w:rsidRPr="00EC135F">
        <w:rPr>
          <w:rFonts w:ascii="Times New Roman" w:eastAsia="Times New Roman" w:hAnsi="Times New Roman" w:cs="Times New Roman"/>
          <w:sz w:val="24"/>
          <w:szCs w:val="24"/>
          <w:lang w:eastAsia="ru-RU"/>
        </w:rPr>
        <w:tab/>
        <w:t>не допускает искажения сведений о фактах хозяйственной жизни (совокупности таких фактов) и объектах налогообложения в первичных документах, бухгалтерском и налоговом учете, в бухгалтерской и налоговой отчетности, а также не отражает в бухгалтерском и налоговом учете, в бухгалтерской и налоговой отчетности факты хозяйственной жизни выборочно, игнорируя те из них, которые непосредственно не связаны с получением налоговой выгоды;</w:t>
      </w:r>
    </w:p>
    <w:p w14:paraId="33589953" w14:textId="77777777" w:rsidR="00EC135F" w:rsidRPr="00EC135F" w:rsidRDefault="00EC135F" w:rsidP="00EC135F">
      <w:pPr>
        <w:widowControl w:val="0"/>
        <w:tabs>
          <w:tab w:val="left" w:pos="709"/>
          <w:tab w:val="left" w:pos="993"/>
          <w:tab w:val="left" w:pos="1428"/>
        </w:tabs>
        <w:spacing w:after="0" w:line="240" w:lineRule="auto"/>
        <w:ind w:firstLine="709"/>
        <w:jc w:val="both"/>
        <w:rPr>
          <w:rFonts w:ascii="Times New Roman" w:eastAsia="Times New Roman" w:hAnsi="Times New Roman" w:cs="Times New Roman"/>
          <w:sz w:val="24"/>
          <w:szCs w:val="24"/>
          <w:lang w:eastAsia="ru-RU"/>
        </w:rPr>
      </w:pPr>
      <w:r w:rsidRPr="00EC135F">
        <w:rPr>
          <w:rFonts w:ascii="Times New Roman" w:eastAsia="Times New Roman" w:hAnsi="Times New Roman" w:cs="Times New Roman"/>
          <w:sz w:val="24"/>
          <w:szCs w:val="24"/>
          <w:lang w:eastAsia="ru-RU"/>
        </w:rPr>
        <w:t>-</w:t>
      </w:r>
      <w:r w:rsidRPr="00EC135F">
        <w:rPr>
          <w:rFonts w:ascii="Times New Roman" w:eastAsia="Times New Roman" w:hAnsi="Times New Roman" w:cs="Times New Roman"/>
          <w:sz w:val="24"/>
          <w:szCs w:val="24"/>
          <w:lang w:eastAsia="ru-RU"/>
        </w:rPr>
        <w:tab/>
        <w:t>своевременно и в полном объеме уплачивает налоги, сборы и страховые взносы;</w:t>
      </w:r>
    </w:p>
    <w:p w14:paraId="68FEE12A" w14:textId="77777777" w:rsidR="00EC135F" w:rsidRPr="00EC135F" w:rsidRDefault="00EC135F" w:rsidP="00EC135F">
      <w:pPr>
        <w:widowControl w:val="0"/>
        <w:tabs>
          <w:tab w:val="left" w:pos="709"/>
          <w:tab w:val="left" w:pos="993"/>
          <w:tab w:val="left" w:pos="1428"/>
        </w:tabs>
        <w:spacing w:after="0" w:line="240" w:lineRule="auto"/>
        <w:ind w:firstLine="709"/>
        <w:jc w:val="both"/>
        <w:rPr>
          <w:rFonts w:ascii="Times New Roman" w:eastAsia="Times New Roman" w:hAnsi="Times New Roman" w:cs="Times New Roman"/>
          <w:i/>
          <w:sz w:val="24"/>
          <w:szCs w:val="24"/>
          <w:lang w:eastAsia="ru-RU"/>
        </w:rPr>
      </w:pPr>
      <w:r w:rsidRPr="00EC135F">
        <w:rPr>
          <w:rFonts w:ascii="Times New Roman" w:eastAsia="Times New Roman" w:hAnsi="Times New Roman" w:cs="Times New Roman"/>
          <w:sz w:val="24"/>
          <w:szCs w:val="24"/>
          <w:lang w:eastAsia="ru-RU"/>
        </w:rPr>
        <w:t>-</w:t>
      </w:r>
      <w:r w:rsidRPr="00EC135F">
        <w:rPr>
          <w:rFonts w:ascii="Times New Roman" w:eastAsia="Times New Roman" w:hAnsi="Times New Roman" w:cs="Times New Roman"/>
          <w:sz w:val="24"/>
          <w:szCs w:val="24"/>
          <w:lang w:eastAsia="ru-RU"/>
        </w:rPr>
        <w:tab/>
        <w:t>отражает в налоговой отчетности по НДС все суммы НДС, предъявленные Заказчику</w:t>
      </w:r>
      <w:r w:rsidRPr="00EC135F">
        <w:rPr>
          <w:rFonts w:ascii="Times New Roman" w:eastAsia="Times New Roman" w:hAnsi="Times New Roman" w:cs="Times New Roman"/>
          <w:i/>
          <w:sz w:val="24"/>
          <w:szCs w:val="24"/>
          <w:lang w:eastAsia="ru-RU"/>
        </w:rPr>
        <w:t>;</w:t>
      </w:r>
    </w:p>
    <w:p w14:paraId="1510E433" w14:textId="77777777" w:rsidR="00EC135F" w:rsidRPr="00EC135F" w:rsidRDefault="00EC135F" w:rsidP="00EC135F">
      <w:pPr>
        <w:widowControl w:val="0"/>
        <w:tabs>
          <w:tab w:val="left" w:pos="709"/>
          <w:tab w:val="left" w:pos="993"/>
          <w:tab w:val="left" w:pos="1428"/>
        </w:tabs>
        <w:spacing w:after="0" w:line="240" w:lineRule="auto"/>
        <w:ind w:firstLine="709"/>
        <w:jc w:val="both"/>
        <w:rPr>
          <w:rFonts w:ascii="Times New Roman" w:eastAsia="Times New Roman" w:hAnsi="Times New Roman" w:cs="Times New Roman"/>
          <w:sz w:val="24"/>
          <w:szCs w:val="24"/>
          <w:lang w:eastAsia="ru-RU"/>
        </w:rPr>
      </w:pPr>
      <w:r w:rsidRPr="00EC135F">
        <w:rPr>
          <w:rFonts w:ascii="Times New Roman" w:eastAsia="Times New Roman" w:hAnsi="Times New Roman" w:cs="Times New Roman"/>
          <w:sz w:val="24"/>
          <w:szCs w:val="24"/>
          <w:lang w:eastAsia="ru-RU"/>
        </w:rPr>
        <w:t>-</w:t>
      </w:r>
      <w:r w:rsidRPr="00EC135F">
        <w:rPr>
          <w:rFonts w:ascii="Times New Roman" w:eastAsia="Times New Roman" w:hAnsi="Times New Roman" w:cs="Times New Roman"/>
          <w:sz w:val="24"/>
          <w:szCs w:val="24"/>
          <w:lang w:eastAsia="ru-RU"/>
        </w:rPr>
        <w:tab/>
        <w:t>лица, подписывающие от его имени первичные документы и счета-фактуры, имеют на это все необходимые полномочия и доверенности.</w:t>
      </w:r>
    </w:p>
    <w:p w14:paraId="440F2722" w14:textId="21FC36AA" w:rsidR="00EC135F" w:rsidRPr="00EC135F" w:rsidRDefault="00EC135F" w:rsidP="00EC135F">
      <w:pPr>
        <w:widowControl w:val="0"/>
        <w:tabs>
          <w:tab w:val="left" w:pos="1276"/>
          <w:tab w:val="left" w:pos="1428"/>
        </w:tabs>
        <w:spacing w:after="0" w:line="240" w:lineRule="auto"/>
        <w:ind w:firstLine="709"/>
        <w:jc w:val="both"/>
        <w:rPr>
          <w:rFonts w:ascii="Times New Roman" w:eastAsia="Times New Roman" w:hAnsi="Times New Roman" w:cs="Times New Roman"/>
          <w:sz w:val="24"/>
          <w:szCs w:val="24"/>
          <w:lang w:eastAsia="ru-RU"/>
        </w:rPr>
      </w:pPr>
      <w:r w:rsidRPr="00EC135F">
        <w:rPr>
          <w:rFonts w:ascii="Times New Roman" w:eastAsia="Times New Roman" w:hAnsi="Times New Roman" w:cs="Times New Roman"/>
          <w:sz w:val="24"/>
          <w:szCs w:val="24"/>
          <w:lang w:eastAsia="ru-RU"/>
        </w:rPr>
        <w:t>6.12.</w:t>
      </w:r>
      <w:r w:rsidRPr="00EC135F">
        <w:rPr>
          <w:rFonts w:ascii="Times New Roman" w:eastAsia="Times New Roman" w:hAnsi="Times New Roman" w:cs="Times New Roman"/>
          <w:sz w:val="24"/>
          <w:szCs w:val="24"/>
          <w:lang w:eastAsia="ru-RU"/>
        </w:rPr>
        <w:tab/>
        <w:t>Если Подрядчик нарушит гарантии (любую одну, несколько или все вместе), указанные в п. 6.11 Договора и это повлечет:</w:t>
      </w:r>
    </w:p>
    <w:p w14:paraId="145D1C72" w14:textId="77777777" w:rsidR="00EC135F" w:rsidRPr="00EC135F" w:rsidRDefault="00EC135F" w:rsidP="00EC135F">
      <w:pPr>
        <w:widowControl w:val="0"/>
        <w:tabs>
          <w:tab w:val="left" w:pos="709"/>
          <w:tab w:val="left" w:pos="993"/>
          <w:tab w:val="left" w:pos="1276"/>
          <w:tab w:val="left" w:pos="1428"/>
        </w:tabs>
        <w:spacing w:after="0" w:line="240" w:lineRule="auto"/>
        <w:ind w:firstLine="709"/>
        <w:jc w:val="both"/>
        <w:rPr>
          <w:rFonts w:ascii="Times New Roman" w:eastAsia="Times New Roman" w:hAnsi="Times New Roman" w:cs="Times New Roman"/>
          <w:sz w:val="24"/>
          <w:szCs w:val="24"/>
          <w:lang w:eastAsia="ru-RU"/>
        </w:rPr>
      </w:pPr>
      <w:r w:rsidRPr="00EC135F">
        <w:rPr>
          <w:rFonts w:ascii="Times New Roman" w:eastAsia="Times New Roman" w:hAnsi="Times New Roman" w:cs="Times New Roman"/>
          <w:sz w:val="24"/>
          <w:szCs w:val="24"/>
          <w:lang w:eastAsia="ru-RU"/>
        </w:rPr>
        <w:t>-</w:t>
      </w:r>
      <w:r w:rsidRPr="00EC135F">
        <w:rPr>
          <w:rFonts w:ascii="Times New Roman" w:eastAsia="Times New Roman" w:hAnsi="Times New Roman" w:cs="Times New Roman"/>
          <w:sz w:val="24"/>
          <w:szCs w:val="24"/>
          <w:lang w:eastAsia="ru-RU"/>
        </w:rPr>
        <w:tab/>
        <w:t>предъявление налоговыми органами требований к Заказчику об уплате налогов, сборов, страховых взносов, штрафов, пеней, отказ в возможности признать расходы для целей налогообложения прибыли или включить НДС в состав налоговых вычетов и (или)</w:t>
      </w:r>
    </w:p>
    <w:p w14:paraId="5318F3C4" w14:textId="77777777" w:rsidR="00EC135F" w:rsidRPr="00EC135F" w:rsidRDefault="00EC135F" w:rsidP="00EC135F">
      <w:pPr>
        <w:widowControl w:val="0"/>
        <w:tabs>
          <w:tab w:val="left" w:pos="709"/>
          <w:tab w:val="left" w:pos="993"/>
          <w:tab w:val="left" w:pos="1428"/>
        </w:tabs>
        <w:spacing w:after="0" w:line="240" w:lineRule="auto"/>
        <w:ind w:firstLine="709"/>
        <w:jc w:val="both"/>
        <w:rPr>
          <w:rFonts w:ascii="Times New Roman" w:eastAsia="Times New Roman" w:hAnsi="Times New Roman" w:cs="Times New Roman"/>
          <w:sz w:val="24"/>
          <w:szCs w:val="24"/>
          <w:lang w:eastAsia="ru-RU"/>
        </w:rPr>
      </w:pPr>
      <w:r w:rsidRPr="00EC135F">
        <w:rPr>
          <w:rFonts w:ascii="Times New Roman" w:eastAsia="Times New Roman" w:hAnsi="Times New Roman" w:cs="Times New Roman"/>
          <w:sz w:val="24"/>
          <w:szCs w:val="24"/>
          <w:lang w:eastAsia="ru-RU"/>
        </w:rPr>
        <w:t>-</w:t>
      </w:r>
      <w:r w:rsidRPr="00EC135F">
        <w:rPr>
          <w:rFonts w:ascii="Times New Roman" w:eastAsia="Times New Roman" w:hAnsi="Times New Roman" w:cs="Times New Roman"/>
          <w:sz w:val="24"/>
          <w:szCs w:val="24"/>
          <w:lang w:eastAsia="ru-RU"/>
        </w:rPr>
        <w:tab/>
        <w:t>предъявление третьими лицами, купившими у Заказчика товары (работы, услуги), имущественные права, являющиеся предметом настоящего Контракта, требований к Заказчику о возмещении убытков в виде начисленных по решению налогового органа налогов, сборов, страховых взносов, пеней, штрафов, а также возникших из-за отказа в возможности признать расходы для целей налогообложения прибыли или включить НДС в состав налоговых вычетов,</w:t>
      </w:r>
    </w:p>
    <w:p w14:paraId="7F4C8270" w14:textId="77777777" w:rsidR="00EC135F" w:rsidRPr="00EC135F" w:rsidRDefault="00EC135F" w:rsidP="00EC135F">
      <w:pPr>
        <w:widowControl w:val="0"/>
        <w:tabs>
          <w:tab w:val="left" w:pos="1428"/>
        </w:tabs>
        <w:spacing w:after="0" w:line="240" w:lineRule="auto"/>
        <w:ind w:firstLine="709"/>
        <w:jc w:val="both"/>
        <w:rPr>
          <w:rFonts w:ascii="Times New Roman" w:eastAsia="Times New Roman" w:hAnsi="Times New Roman" w:cs="Times New Roman"/>
          <w:sz w:val="24"/>
          <w:szCs w:val="24"/>
          <w:lang w:eastAsia="ru-RU"/>
        </w:rPr>
      </w:pPr>
      <w:r w:rsidRPr="00EC135F">
        <w:rPr>
          <w:rFonts w:ascii="Times New Roman" w:eastAsia="Times New Roman" w:hAnsi="Times New Roman" w:cs="Times New Roman"/>
          <w:sz w:val="24"/>
          <w:szCs w:val="24"/>
          <w:lang w:eastAsia="ru-RU"/>
        </w:rPr>
        <w:t xml:space="preserve">то Подрядчик обязуется возместить Заказчику убытки, который последний понес </w:t>
      </w:r>
      <w:r w:rsidRPr="00EC135F">
        <w:rPr>
          <w:rFonts w:ascii="Times New Roman" w:eastAsia="Times New Roman" w:hAnsi="Times New Roman" w:cs="Times New Roman"/>
          <w:sz w:val="24"/>
          <w:szCs w:val="24"/>
          <w:lang w:eastAsia="ru-RU"/>
        </w:rPr>
        <w:lastRenderedPageBreak/>
        <w:t xml:space="preserve">вследствие таких нарушений. </w:t>
      </w:r>
    </w:p>
    <w:p w14:paraId="3534F388" w14:textId="4FD70AD9" w:rsidR="00EC135F" w:rsidRPr="00EC135F" w:rsidRDefault="00EC135F" w:rsidP="00EC135F">
      <w:pPr>
        <w:widowControl w:val="0"/>
        <w:tabs>
          <w:tab w:val="left" w:pos="1276"/>
          <w:tab w:val="left" w:pos="1428"/>
        </w:tabs>
        <w:spacing w:after="0" w:line="240" w:lineRule="auto"/>
        <w:ind w:firstLine="709"/>
        <w:jc w:val="both"/>
        <w:rPr>
          <w:rFonts w:ascii="Times New Roman" w:eastAsia="Times New Roman" w:hAnsi="Times New Roman" w:cs="Times New Roman"/>
          <w:sz w:val="24"/>
          <w:szCs w:val="24"/>
          <w:lang w:eastAsia="ru-RU"/>
        </w:rPr>
      </w:pPr>
      <w:r w:rsidRPr="00EC135F">
        <w:rPr>
          <w:rFonts w:ascii="Times New Roman" w:eastAsia="Times New Roman" w:hAnsi="Times New Roman" w:cs="Times New Roman"/>
          <w:sz w:val="24"/>
          <w:szCs w:val="24"/>
          <w:lang w:eastAsia="ru-RU"/>
        </w:rPr>
        <w:t>6.12.</w:t>
      </w:r>
      <w:r w:rsidRPr="00EC135F">
        <w:rPr>
          <w:rFonts w:ascii="Times New Roman" w:eastAsia="Times New Roman" w:hAnsi="Times New Roman" w:cs="Times New Roman"/>
          <w:sz w:val="24"/>
          <w:szCs w:val="24"/>
          <w:lang w:eastAsia="ru-RU"/>
        </w:rPr>
        <w:tab/>
        <w:t xml:space="preserve">Подрядчик в соответствии со ст. 406.1 Гражданского кодекса Российской Федерации возмещает Заказчику все убытки последнего, возникшие в случаях, указанных в п. 6.12 Договора. При этом факт оспаривания или </w:t>
      </w:r>
      <w:proofErr w:type="spellStart"/>
      <w:r w:rsidRPr="00EC135F">
        <w:rPr>
          <w:rFonts w:ascii="Times New Roman" w:eastAsia="Times New Roman" w:hAnsi="Times New Roman" w:cs="Times New Roman"/>
          <w:sz w:val="24"/>
          <w:szCs w:val="24"/>
          <w:lang w:eastAsia="ru-RU"/>
        </w:rPr>
        <w:t>неоспаривания</w:t>
      </w:r>
      <w:proofErr w:type="spellEnd"/>
      <w:r w:rsidRPr="00EC135F">
        <w:rPr>
          <w:rFonts w:ascii="Times New Roman" w:eastAsia="Times New Roman" w:hAnsi="Times New Roman" w:cs="Times New Roman"/>
          <w:sz w:val="24"/>
          <w:szCs w:val="24"/>
          <w:lang w:eastAsia="ru-RU"/>
        </w:rPr>
        <w:t xml:space="preserve"> налоговых доначислений в налоговом органе, в том числе вышестоящем, или в суде, а также факт оспаривания или </w:t>
      </w:r>
      <w:proofErr w:type="spellStart"/>
      <w:r w:rsidRPr="00EC135F">
        <w:rPr>
          <w:rFonts w:ascii="Times New Roman" w:eastAsia="Times New Roman" w:hAnsi="Times New Roman" w:cs="Times New Roman"/>
          <w:sz w:val="24"/>
          <w:szCs w:val="24"/>
          <w:lang w:eastAsia="ru-RU"/>
        </w:rPr>
        <w:t>неоспаривания</w:t>
      </w:r>
      <w:proofErr w:type="spellEnd"/>
      <w:r w:rsidRPr="00EC135F">
        <w:rPr>
          <w:rFonts w:ascii="Times New Roman" w:eastAsia="Times New Roman" w:hAnsi="Times New Roman" w:cs="Times New Roman"/>
          <w:sz w:val="24"/>
          <w:szCs w:val="24"/>
          <w:lang w:eastAsia="ru-RU"/>
        </w:rPr>
        <w:t xml:space="preserve"> в суде претензий третьих лиц не влияет на обязанность Подрядчика возместить имущественные потери.</w:t>
      </w:r>
    </w:p>
    <w:p w14:paraId="2A46D356" w14:textId="0FC466E3" w:rsidR="009C4B45" w:rsidRPr="00EC135F" w:rsidRDefault="009C4B45" w:rsidP="009C4B45">
      <w:pPr>
        <w:shd w:val="clear" w:color="auto" w:fill="FFFFFF"/>
        <w:tabs>
          <w:tab w:val="left" w:pos="1134"/>
          <w:tab w:val="left" w:pos="1276"/>
          <w:tab w:val="left" w:pos="1418"/>
        </w:tab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EC135F">
        <w:rPr>
          <w:rFonts w:ascii="Times New Roman" w:eastAsia="Times New Roman" w:hAnsi="Times New Roman" w:cs="Times New Roman"/>
          <w:sz w:val="24"/>
          <w:szCs w:val="24"/>
          <w:lang w:eastAsia="ru-RU"/>
        </w:rPr>
        <w:t>6.11. Соблюдать требования Регламента о взаимодействии ПАО «</w:t>
      </w:r>
      <w:r w:rsidR="008F6E93" w:rsidRPr="00EC135F">
        <w:rPr>
          <w:rFonts w:ascii="Times New Roman" w:eastAsia="Times New Roman" w:hAnsi="Times New Roman" w:cs="Times New Roman"/>
          <w:sz w:val="24"/>
          <w:szCs w:val="24"/>
          <w:lang w:eastAsia="ru-RU"/>
        </w:rPr>
        <w:t>Россети Центр</w:t>
      </w:r>
      <w:r w:rsidRPr="00EC135F">
        <w:rPr>
          <w:rFonts w:ascii="Times New Roman" w:eastAsia="Times New Roman" w:hAnsi="Times New Roman" w:cs="Times New Roman"/>
          <w:sz w:val="24"/>
          <w:szCs w:val="24"/>
          <w:lang w:eastAsia="ru-RU"/>
        </w:rPr>
        <w:t xml:space="preserve"> и с подрядными организациями, поставщиками оборудования и материалов в условиях установления режима повышенной готовности и режима чрезвычайной ситуации, обеспечивающих соблюдение мер индивидуальной защиты </w:t>
      </w:r>
      <w:r w:rsidR="00C03C98" w:rsidRPr="00EC135F">
        <w:rPr>
          <w:rFonts w:ascii="Times New Roman" w:eastAsia="Times New Roman" w:hAnsi="Times New Roman" w:cs="Times New Roman"/>
          <w:sz w:val="24"/>
          <w:szCs w:val="24"/>
          <w:lang w:eastAsia="ru-RU"/>
        </w:rPr>
        <w:t xml:space="preserve">работников, </w:t>
      </w:r>
      <w:r w:rsidR="00C03C98" w:rsidRPr="00EC135F">
        <w:rPr>
          <w:rFonts w:ascii="Times New Roman" w:eastAsia="Times New Roman" w:hAnsi="Times New Roman" w:cs="Times New Roman"/>
          <w:sz w:val="24"/>
          <w:szCs w:val="24"/>
          <w:lang w:eastAsia="ru-RU"/>
        </w:rPr>
        <w:tab/>
      </w:r>
      <w:r w:rsidRPr="00EC135F">
        <w:rPr>
          <w:rFonts w:ascii="Times New Roman" w:eastAsia="Times New Roman" w:hAnsi="Times New Roman" w:cs="Times New Roman"/>
          <w:sz w:val="24"/>
          <w:szCs w:val="24"/>
          <w:lang w:eastAsia="ru-RU"/>
        </w:rPr>
        <w:t>обеспечить запрет допуска работников данных организаций с незамедлительным отстранением их от выполнения работ.</w:t>
      </w:r>
    </w:p>
    <w:p w14:paraId="6E2FE1AB" w14:textId="35BFDECA" w:rsidR="00D35BE2" w:rsidRPr="00EC135F" w:rsidRDefault="00D35BE2" w:rsidP="00D35BE2">
      <w:pPr>
        <w:widowControl w:val="0"/>
        <w:shd w:val="clear" w:color="auto" w:fill="FFFFFF"/>
        <w:tabs>
          <w:tab w:val="left" w:pos="1134"/>
          <w:tab w:val="left" w:pos="1276"/>
          <w:tab w:val="left" w:pos="1418"/>
        </w:tabs>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EC135F">
        <w:rPr>
          <w:rFonts w:ascii="Times New Roman" w:eastAsia="Times New Roman" w:hAnsi="Times New Roman" w:cs="Times New Roman"/>
          <w:sz w:val="24"/>
          <w:szCs w:val="24"/>
          <w:lang w:eastAsia="ru-RU"/>
        </w:rPr>
        <w:t>6.12.Подрядчик обязан выполнить в полном объеме все свои обязательства, предусмотренные в других статьях Договора.</w:t>
      </w:r>
    </w:p>
    <w:p w14:paraId="6E0C6FF4" w14:textId="77777777" w:rsidR="00D35BE2" w:rsidRPr="009C4B45" w:rsidRDefault="00D35BE2" w:rsidP="009C4B45">
      <w:pPr>
        <w:shd w:val="clear" w:color="auto" w:fill="FFFFFF"/>
        <w:tabs>
          <w:tab w:val="left" w:pos="1134"/>
          <w:tab w:val="left" w:pos="1276"/>
          <w:tab w:val="left" w:pos="1418"/>
        </w:tab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p>
    <w:p w14:paraId="71799DD0" w14:textId="77777777" w:rsidR="00C83C3A" w:rsidRPr="001E6C3E" w:rsidRDefault="00C83C3A" w:rsidP="00D11EAA">
      <w:pPr>
        <w:shd w:val="clear" w:color="auto" w:fill="FFFFFF"/>
        <w:tabs>
          <w:tab w:val="left" w:pos="1134"/>
          <w:tab w:val="left" w:pos="1276"/>
          <w:tab w:val="left" w:pos="1418"/>
        </w:tabs>
        <w:autoSpaceDE w:val="0"/>
        <w:autoSpaceDN w:val="0"/>
        <w:adjustRightInd w:val="0"/>
        <w:spacing w:after="0" w:line="240" w:lineRule="auto"/>
        <w:ind w:firstLine="709"/>
        <w:contextualSpacing/>
        <w:jc w:val="both"/>
        <w:rPr>
          <w:rFonts w:ascii="Times New Roman" w:eastAsia="Times New Roman" w:hAnsi="Times New Roman" w:cs="Times New Roman"/>
          <w:bCs/>
          <w:sz w:val="24"/>
          <w:szCs w:val="24"/>
          <w:lang w:eastAsia="ru-RU"/>
        </w:rPr>
      </w:pPr>
    </w:p>
    <w:p w14:paraId="61A815BF" w14:textId="77777777" w:rsidR="00D11EAA" w:rsidRPr="001E6C3E" w:rsidRDefault="00D11EAA" w:rsidP="00D11EAA">
      <w:pPr>
        <w:shd w:val="clear" w:color="auto" w:fill="FFFFFF"/>
        <w:autoSpaceDE w:val="0"/>
        <w:autoSpaceDN w:val="0"/>
        <w:adjustRightInd w:val="0"/>
        <w:spacing w:after="0" w:line="240" w:lineRule="auto"/>
        <w:ind w:firstLine="709"/>
        <w:contextualSpacing/>
        <w:jc w:val="both"/>
        <w:rPr>
          <w:rFonts w:ascii="Times New Roman" w:eastAsia="Times New Roman" w:hAnsi="Times New Roman" w:cs="Times New Roman"/>
          <w:b/>
          <w:bCs/>
          <w:sz w:val="24"/>
          <w:szCs w:val="24"/>
          <w:lang w:eastAsia="ru-RU"/>
        </w:rPr>
      </w:pPr>
      <w:r w:rsidRPr="001E6C3E">
        <w:rPr>
          <w:rFonts w:ascii="Times New Roman" w:eastAsia="Times New Roman" w:hAnsi="Times New Roman" w:cs="Times New Roman"/>
          <w:b/>
          <w:bCs/>
          <w:sz w:val="24"/>
          <w:szCs w:val="24"/>
          <w:lang w:eastAsia="ru-RU"/>
        </w:rPr>
        <w:t>Статья 7. Обязательства Заказчика</w:t>
      </w:r>
    </w:p>
    <w:p w14:paraId="0857216C" w14:textId="77777777" w:rsidR="00D11EAA" w:rsidRPr="001E6C3E" w:rsidRDefault="00D11EAA" w:rsidP="00D11EAA">
      <w:pPr>
        <w:shd w:val="clear" w:color="auto" w:fill="FFFFFF"/>
        <w:tabs>
          <w:tab w:val="left" w:pos="1134"/>
          <w:tab w:val="left" w:pos="1418"/>
        </w:tabs>
        <w:autoSpaceDE w:val="0"/>
        <w:autoSpaceDN w:val="0"/>
        <w:adjustRightInd w:val="0"/>
        <w:spacing w:after="0" w:line="240" w:lineRule="auto"/>
        <w:ind w:firstLine="709"/>
        <w:contextualSpacing/>
        <w:jc w:val="both"/>
        <w:rPr>
          <w:rFonts w:ascii="Times New Roman" w:eastAsia="Times New Roman" w:hAnsi="Times New Roman" w:cs="Times New Roman"/>
          <w:bCs/>
          <w:sz w:val="24"/>
          <w:szCs w:val="24"/>
          <w:lang w:eastAsia="ru-RU"/>
        </w:rPr>
      </w:pPr>
      <w:r w:rsidRPr="001E6C3E">
        <w:rPr>
          <w:rFonts w:ascii="Times New Roman" w:eastAsia="Times New Roman" w:hAnsi="Times New Roman" w:cs="Times New Roman"/>
          <w:bCs/>
          <w:sz w:val="24"/>
          <w:szCs w:val="24"/>
          <w:lang w:eastAsia="ru-RU"/>
        </w:rPr>
        <w:t>7.1.</w:t>
      </w:r>
      <w:r w:rsidRPr="001E6C3E">
        <w:rPr>
          <w:rFonts w:ascii="Times New Roman" w:eastAsia="Times New Roman" w:hAnsi="Times New Roman" w:cs="Times New Roman"/>
          <w:bCs/>
          <w:sz w:val="24"/>
          <w:szCs w:val="24"/>
          <w:lang w:eastAsia="ru-RU"/>
        </w:rPr>
        <w:tab/>
        <w:t>По настоящему Договору Заказчик обязуется:</w:t>
      </w:r>
    </w:p>
    <w:p w14:paraId="11A9E854" w14:textId="33C3BBC3" w:rsidR="00D11EAA" w:rsidRPr="001E6C3E" w:rsidRDefault="00D11EAA" w:rsidP="00D11EAA">
      <w:pPr>
        <w:tabs>
          <w:tab w:val="left" w:pos="1418"/>
          <w:tab w:val="num" w:pos="22490"/>
          <w:tab w:val="num" w:pos="22528"/>
          <w:tab w:val="num" w:pos="22732"/>
        </w:tabs>
        <w:autoSpaceDE w:val="0"/>
        <w:autoSpaceDN w:val="0"/>
        <w:adjustRightInd w:val="0"/>
        <w:spacing w:after="0" w:line="240" w:lineRule="auto"/>
        <w:ind w:firstLine="709"/>
        <w:contextualSpacing/>
        <w:jc w:val="both"/>
        <w:rPr>
          <w:rFonts w:ascii="Times New Roman" w:eastAsia="Times New Roman" w:hAnsi="Times New Roman" w:cs="Times New Roman"/>
          <w:bCs/>
          <w:sz w:val="24"/>
          <w:szCs w:val="24"/>
          <w:lang w:eastAsia="ru-RU"/>
        </w:rPr>
      </w:pPr>
      <w:r w:rsidRPr="001E6C3E">
        <w:rPr>
          <w:rFonts w:ascii="Times New Roman" w:eastAsia="Times New Roman" w:hAnsi="Times New Roman" w:cs="Times New Roman"/>
          <w:bCs/>
          <w:sz w:val="24"/>
          <w:szCs w:val="24"/>
          <w:lang w:eastAsia="ru-RU"/>
        </w:rPr>
        <w:t>7.1.1.</w:t>
      </w:r>
      <w:r w:rsidRPr="001E6C3E">
        <w:rPr>
          <w:rFonts w:ascii="Times New Roman" w:eastAsia="Times New Roman" w:hAnsi="Times New Roman" w:cs="Times New Roman"/>
          <w:bCs/>
          <w:sz w:val="24"/>
          <w:szCs w:val="24"/>
          <w:lang w:eastAsia="ru-RU"/>
        </w:rPr>
        <w:tab/>
      </w:r>
      <w:r w:rsidR="008471D8">
        <w:rPr>
          <w:rFonts w:ascii="Times New Roman" w:eastAsia="Times New Roman" w:hAnsi="Times New Roman" w:cs="Times New Roman"/>
          <w:bCs/>
          <w:sz w:val="24"/>
          <w:szCs w:val="24"/>
          <w:lang w:eastAsia="ru-RU"/>
        </w:rPr>
        <w:t xml:space="preserve">До начала выполнения Работ по Договору передать Подрядчику по акту приема-передачи исходные данные, в соответствии с Техническим заданием, а также дополнительные данные, </w:t>
      </w:r>
      <w:r w:rsidR="008471D8" w:rsidRPr="001E6C3E">
        <w:rPr>
          <w:rFonts w:ascii="Times New Roman" w:eastAsia="Times New Roman" w:hAnsi="Times New Roman" w:cs="Times New Roman"/>
          <w:bCs/>
          <w:sz w:val="24"/>
          <w:szCs w:val="24"/>
          <w:lang w:eastAsia="ru-RU"/>
        </w:rPr>
        <w:t xml:space="preserve">необходимые для выполнения работ по </w:t>
      </w:r>
      <w:r w:rsidR="00F0156C" w:rsidRPr="001E6C3E">
        <w:rPr>
          <w:rFonts w:ascii="Times New Roman" w:eastAsia="Times New Roman" w:hAnsi="Times New Roman" w:cs="Times New Roman"/>
          <w:bCs/>
          <w:sz w:val="24"/>
          <w:szCs w:val="24"/>
          <w:lang w:eastAsia="ru-RU"/>
        </w:rPr>
        <w:t>Договору</w:t>
      </w:r>
      <w:r w:rsidR="00F0156C">
        <w:rPr>
          <w:rFonts w:ascii="Times New Roman" w:eastAsia="Times New Roman" w:hAnsi="Times New Roman" w:cs="Times New Roman"/>
          <w:bCs/>
          <w:sz w:val="24"/>
          <w:szCs w:val="24"/>
          <w:lang w:eastAsia="ru-RU"/>
        </w:rPr>
        <w:t xml:space="preserve"> в</w:t>
      </w:r>
      <w:r w:rsidR="008471D8">
        <w:rPr>
          <w:rFonts w:ascii="Times New Roman" w:eastAsia="Times New Roman" w:hAnsi="Times New Roman" w:cs="Times New Roman"/>
          <w:bCs/>
          <w:sz w:val="24"/>
          <w:szCs w:val="24"/>
          <w:lang w:eastAsia="ru-RU"/>
        </w:rPr>
        <w:t xml:space="preserve"> течение 5 дней после получения </w:t>
      </w:r>
      <w:r w:rsidR="008471D8" w:rsidRPr="001E6C3E">
        <w:rPr>
          <w:rFonts w:ascii="Times New Roman" w:eastAsia="Times New Roman" w:hAnsi="Times New Roman" w:cs="Times New Roman"/>
          <w:bCs/>
          <w:sz w:val="24"/>
          <w:szCs w:val="24"/>
          <w:lang w:eastAsia="ru-RU"/>
        </w:rPr>
        <w:t>письменно</w:t>
      </w:r>
      <w:r w:rsidR="008471D8">
        <w:rPr>
          <w:rFonts w:ascii="Times New Roman" w:eastAsia="Times New Roman" w:hAnsi="Times New Roman" w:cs="Times New Roman"/>
          <w:bCs/>
          <w:sz w:val="24"/>
          <w:szCs w:val="24"/>
          <w:lang w:eastAsia="ru-RU"/>
        </w:rPr>
        <w:t>го</w:t>
      </w:r>
      <w:r w:rsidR="008471D8" w:rsidRPr="001E6C3E">
        <w:rPr>
          <w:rFonts w:ascii="Times New Roman" w:eastAsia="Times New Roman" w:hAnsi="Times New Roman" w:cs="Times New Roman"/>
          <w:bCs/>
          <w:sz w:val="24"/>
          <w:szCs w:val="24"/>
          <w:lang w:eastAsia="ru-RU"/>
        </w:rPr>
        <w:t xml:space="preserve"> запрос</w:t>
      </w:r>
      <w:r w:rsidR="008471D8">
        <w:rPr>
          <w:rFonts w:ascii="Times New Roman" w:eastAsia="Times New Roman" w:hAnsi="Times New Roman" w:cs="Times New Roman"/>
          <w:bCs/>
          <w:sz w:val="24"/>
          <w:szCs w:val="24"/>
          <w:lang w:eastAsia="ru-RU"/>
        </w:rPr>
        <w:t>а</w:t>
      </w:r>
      <w:r w:rsidR="008471D8" w:rsidRPr="001E6C3E">
        <w:rPr>
          <w:rFonts w:ascii="Times New Roman" w:eastAsia="Times New Roman" w:hAnsi="Times New Roman" w:cs="Times New Roman"/>
          <w:bCs/>
          <w:sz w:val="24"/>
          <w:szCs w:val="24"/>
          <w:lang w:eastAsia="ru-RU"/>
        </w:rPr>
        <w:t xml:space="preserve"> </w:t>
      </w:r>
      <w:r w:rsidR="008471D8">
        <w:rPr>
          <w:rFonts w:ascii="Times New Roman" w:eastAsia="Times New Roman" w:hAnsi="Times New Roman" w:cs="Times New Roman"/>
          <w:bCs/>
          <w:sz w:val="24"/>
          <w:szCs w:val="24"/>
          <w:lang w:eastAsia="ru-RU"/>
        </w:rPr>
        <w:t xml:space="preserve">от </w:t>
      </w:r>
      <w:r w:rsidRPr="001E6C3E">
        <w:rPr>
          <w:rFonts w:ascii="Times New Roman" w:eastAsia="Times New Roman" w:hAnsi="Times New Roman" w:cs="Times New Roman"/>
          <w:bCs/>
          <w:sz w:val="24"/>
          <w:szCs w:val="24"/>
          <w:lang w:eastAsia="ru-RU"/>
        </w:rPr>
        <w:t>Подрядчика</w:t>
      </w:r>
      <w:r w:rsidR="00DE598A">
        <w:rPr>
          <w:rFonts w:ascii="Times New Roman" w:eastAsia="Times New Roman" w:hAnsi="Times New Roman" w:cs="Times New Roman"/>
          <w:bCs/>
          <w:sz w:val="24"/>
          <w:szCs w:val="24"/>
          <w:lang w:eastAsia="ru-RU"/>
        </w:rPr>
        <w:t xml:space="preserve"> о предоставлении дополнительных данных</w:t>
      </w:r>
      <w:r w:rsidR="008471D8">
        <w:rPr>
          <w:rFonts w:ascii="Times New Roman" w:eastAsia="Times New Roman" w:hAnsi="Times New Roman" w:cs="Times New Roman"/>
          <w:bCs/>
          <w:sz w:val="24"/>
          <w:szCs w:val="24"/>
          <w:lang w:eastAsia="ru-RU"/>
        </w:rPr>
        <w:t>.</w:t>
      </w:r>
      <w:r w:rsidRPr="001E6C3E">
        <w:rPr>
          <w:rStyle w:val="affffa"/>
          <w:rFonts w:ascii="Times New Roman" w:hAnsi="Times New Roman"/>
          <w:iCs/>
          <w:sz w:val="24"/>
          <w:szCs w:val="24"/>
        </w:rPr>
        <w:t xml:space="preserve"> </w:t>
      </w:r>
    </w:p>
    <w:p w14:paraId="3E42ABEB" w14:textId="77777777" w:rsidR="00D11EAA" w:rsidRPr="001E6C3E" w:rsidRDefault="00D11EAA" w:rsidP="00D11EAA">
      <w:pPr>
        <w:shd w:val="clear" w:color="auto" w:fill="FFFFFF"/>
        <w:tabs>
          <w:tab w:val="left" w:pos="1418"/>
        </w:tabs>
        <w:autoSpaceDE w:val="0"/>
        <w:autoSpaceDN w:val="0"/>
        <w:adjustRightInd w:val="0"/>
        <w:spacing w:after="0" w:line="240" w:lineRule="auto"/>
        <w:ind w:firstLine="709"/>
        <w:contextualSpacing/>
        <w:jc w:val="both"/>
        <w:rPr>
          <w:rFonts w:ascii="Times New Roman" w:eastAsia="Times New Roman" w:hAnsi="Times New Roman" w:cs="Times New Roman"/>
          <w:bCs/>
          <w:sz w:val="24"/>
          <w:szCs w:val="24"/>
          <w:lang w:eastAsia="ru-RU"/>
        </w:rPr>
      </w:pPr>
      <w:r w:rsidRPr="001E6C3E">
        <w:rPr>
          <w:rFonts w:ascii="Times New Roman" w:eastAsia="Times New Roman" w:hAnsi="Times New Roman" w:cs="Times New Roman"/>
          <w:bCs/>
          <w:sz w:val="24"/>
          <w:szCs w:val="24"/>
          <w:lang w:eastAsia="ru-RU"/>
        </w:rPr>
        <w:t>7.1.2.</w:t>
      </w:r>
      <w:r w:rsidRPr="001E6C3E">
        <w:rPr>
          <w:rFonts w:ascii="Times New Roman" w:eastAsia="Times New Roman" w:hAnsi="Times New Roman" w:cs="Times New Roman"/>
          <w:bCs/>
          <w:sz w:val="24"/>
          <w:szCs w:val="24"/>
          <w:lang w:eastAsia="ru-RU"/>
        </w:rPr>
        <w:tab/>
        <w:t xml:space="preserve">Выполнять согласования предлагаемых Подрядчиком в ходе выполнения Работ по настоящему Договору технических решений после получения соответствующего запроса от Подрядчика, либо предоставлять Подрядчику самостоятельное право выбора по направленному запросу, о чем Заказчик должен уведомить Подрядчика в течение 5 (пяти) рабочих дней после получения запроса. </w:t>
      </w:r>
    </w:p>
    <w:p w14:paraId="1ECA2233" w14:textId="0DCFAFD5" w:rsidR="00D11EAA" w:rsidRDefault="00D11EAA" w:rsidP="00D11EAA">
      <w:pPr>
        <w:shd w:val="clear" w:color="auto" w:fill="FFFFFF"/>
        <w:tabs>
          <w:tab w:val="left" w:pos="1418"/>
        </w:tabs>
        <w:autoSpaceDE w:val="0"/>
        <w:autoSpaceDN w:val="0"/>
        <w:adjustRightInd w:val="0"/>
        <w:spacing w:after="0" w:line="240" w:lineRule="auto"/>
        <w:ind w:firstLine="709"/>
        <w:contextualSpacing/>
        <w:jc w:val="both"/>
        <w:rPr>
          <w:rFonts w:ascii="Times New Roman" w:eastAsia="Times New Roman" w:hAnsi="Times New Roman" w:cs="Times New Roman"/>
          <w:bCs/>
          <w:sz w:val="24"/>
          <w:szCs w:val="24"/>
          <w:lang w:eastAsia="ru-RU"/>
        </w:rPr>
      </w:pPr>
      <w:r w:rsidRPr="001E6C3E">
        <w:rPr>
          <w:rFonts w:ascii="Times New Roman" w:eastAsia="Times New Roman" w:hAnsi="Times New Roman" w:cs="Times New Roman"/>
          <w:bCs/>
          <w:sz w:val="24"/>
          <w:szCs w:val="24"/>
          <w:lang w:eastAsia="ru-RU"/>
        </w:rPr>
        <w:t>7.1.3.</w:t>
      </w:r>
      <w:r w:rsidRPr="001E6C3E">
        <w:rPr>
          <w:rFonts w:ascii="Times New Roman" w:eastAsia="Times New Roman" w:hAnsi="Times New Roman" w:cs="Times New Roman"/>
          <w:bCs/>
          <w:sz w:val="24"/>
          <w:szCs w:val="24"/>
          <w:lang w:eastAsia="ru-RU"/>
        </w:rPr>
        <w:tab/>
      </w:r>
      <w:r w:rsidRPr="001E6C3E">
        <w:rPr>
          <w:rFonts w:ascii="Times New Roman" w:eastAsia="Times New Roman" w:hAnsi="Times New Roman" w:cs="Times New Roman"/>
          <w:sz w:val="24"/>
          <w:szCs w:val="24"/>
          <w:lang w:eastAsia="ru-RU"/>
        </w:rPr>
        <w:t xml:space="preserve">В течение </w:t>
      </w:r>
      <w:r w:rsidR="00542341">
        <w:rPr>
          <w:rFonts w:ascii="Times New Roman" w:eastAsia="Times New Roman" w:hAnsi="Times New Roman" w:cs="Times New Roman"/>
          <w:sz w:val="24"/>
          <w:szCs w:val="24"/>
          <w:lang w:eastAsia="ru-RU"/>
        </w:rPr>
        <w:t>20</w:t>
      </w:r>
      <w:r w:rsidRPr="001E6C3E">
        <w:rPr>
          <w:rFonts w:ascii="Times New Roman" w:eastAsia="Times New Roman" w:hAnsi="Times New Roman" w:cs="Times New Roman"/>
          <w:sz w:val="24"/>
          <w:szCs w:val="24"/>
          <w:lang w:eastAsia="ru-RU"/>
        </w:rPr>
        <w:t xml:space="preserve"> (</w:t>
      </w:r>
      <w:r w:rsidR="00542341">
        <w:rPr>
          <w:rFonts w:ascii="Times New Roman" w:eastAsia="Times New Roman" w:hAnsi="Times New Roman" w:cs="Times New Roman"/>
          <w:sz w:val="24"/>
          <w:szCs w:val="24"/>
          <w:lang w:eastAsia="ru-RU"/>
        </w:rPr>
        <w:t>двадцати</w:t>
      </w:r>
      <w:r w:rsidRPr="001E6C3E">
        <w:rPr>
          <w:rFonts w:ascii="Times New Roman" w:eastAsia="Times New Roman" w:hAnsi="Times New Roman" w:cs="Times New Roman"/>
          <w:sz w:val="24"/>
          <w:szCs w:val="24"/>
          <w:lang w:eastAsia="ru-RU"/>
        </w:rPr>
        <w:t>) рабочих дней после получения от Подрядчика уведомления о привлечении Субподрядчика / проекта договора, заключаемого с Субподрядчиком, согласовать кандидатуру Субподрядчика / заключение указанного договора или дать обоснованный отказ. Отсутствие обоснованного отказа Заказчика в срок, указанный в настоящем пункте, не является согласованием Заказчика</w:t>
      </w:r>
      <w:r w:rsidRPr="001E6C3E">
        <w:rPr>
          <w:rFonts w:ascii="Times New Roman" w:eastAsia="Times New Roman" w:hAnsi="Times New Roman" w:cs="Times New Roman"/>
          <w:bCs/>
          <w:sz w:val="24"/>
          <w:szCs w:val="24"/>
          <w:lang w:eastAsia="ru-RU"/>
        </w:rPr>
        <w:t xml:space="preserve">. </w:t>
      </w:r>
    </w:p>
    <w:p w14:paraId="4B8ED179" w14:textId="77777777" w:rsidR="00D11EAA" w:rsidRDefault="00D11EAA" w:rsidP="00D11EAA">
      <w:pPr>
        <w:shd w:val="clear" w:color="auto" w:fill="FFFFFF"/>
        <w:tabs>
          <w:tab w:val="left" w:pos="1418"/>
        </w:tabs>
        <w:autoSpaceDE w:val="0"/>
        <w:autoSpaceDN w:val="0"/>
        <w:adjustRightInd w:val="0"/>
        <w:spacing w:after="0" w:line="240" w:lineRule="auto"/>
        <w:ind w:firstLine="709"/>
        <w:contextualSpacing/>
        <w:jc w:val="both"/>
        <w:rPr>
          <w:rFonts w:ascii="Times New Roman" w:eastAsia="Times New Roman" w:hAnsi="Times New Roman" w:cs="Times New Roman"/>
          <w:bCs/>
          <w:sz w:val="24"/>
          <w:szCs w:val="24"/>
          <w:lang w:eastAsia="ru-RU"/>
        </w:rPr>
      </w:pPr>
      <w:r w:rsidRPr="005204DD">
        <w:rPr>
          <w:rFonts w:ascii="Times New Roman" w:eastAsia="Times New Roman" w:hAnsi="Times New Roman" w:cs="Times New Roman"/>
          <w:bCs/>
          <w:sz w:val="24"/>
          <w:szCs w:val="24"/>
          <w:lang w:eastAsia="ru-RU"/>
        </w:rPr>
        <w:t>7.1.4.</w:t>
      </w:r>
      <w:r w:rsidRPr="005204DD">
        <w:rPr>
          <w:rFonts w:ascii="Times New Roman" w:eastAsia="Times New Roman" w:hAnsi="Times New Roman" w:cs="Times New Roman"/>
          <w:bCs/>
          <w:sz w:val="24"/>
          <w:szCs w:val="24"/>
          <w:lang w:eastAsia="ru-RU"/>
        </w:rPr>
        <w:tab/>
        <w:t>При отсутствии замечаний к Результатам выполненных Работ подписывать со своей стороны Акты сдачи-приемки Результатов выполненных Работ (приложение 1</w:t>
      </w:r>
      <w:r>
        <w:rPr>
          <w:rFonts w:ascii="Times New Roman" w:eastAsia="Times New Roman" w:hAnsi="Times New Roman" w:cs="Times New Roman"/>
          <w:bCs/>
          <w:sz w:val="24"/>
          <w:szCs w:val="24"/>
          <w:lang w:eastAsia="ru-RU"/>
        </w:rPr>
        <w:t>)</w:t>
      </w:r>
      <w:r w:rsidRPr="005204DD">
        <w:rPr>
          <w:rFonts w:ascii="Times New Roman" w:eastAsia="Times New Roman" w:hAnsi="Times New Roman" w:cs="Times New Roman"/>
          <w:bCs/>
          <w:sz w:val="24"/>
          <w:szCs w:val="24"/>
          <w:lang w:eastAsia="ru-RU"/>
        </w:rPr>
        <w:t xml:space="preserve"> в течение </w:t>
      </w:r>
      <w:r>
        <w:rPr>
          <w:rFonts w:ascii="Times New Roman" w:eastAsia="Times New Roman" w:hAnsi="Times New Roman" w:cs="Times New Roman"/>
          <w:bCs/>
          <w:sz w:val="24"/>
          <w:szCs w:val="24"/>
          <w:lang w:eastAsia="ru-RU"/>
        </w:rPr>
        <w:t>10</w:t>
      </w:r>
      <w:r w:rsidRPr="005204DD">
        <w:rPr>
          <w:rFonts w:ascii="Times New Roman" w:eastAsia="Times New Roman" w:hAnsi="Times New Roman" w:cs="Times New Roman"/>
          <w:bCs/>
          <w:sz w:val="24"/>
          <w:szCs w:val="24"/>
          <w:lang w:eastAsia="ru-RU"/>
        </w:rPr>
        <w:t xml:space="preserve"> (</w:t>
      </w:r>
      <w:r>
        <w:rPr>
          <w:rFonts w:ascii="Times New Roman" w:eastAsia="Times New Roman" w:hAnsi="Times New Roman" w:cs="Times New Roman"/>
          <w:bCs/>
          <w:sz w:val="24"/>
          <w:szCs w:val="24"/>
          <w:lang w:eastAsia="ru-RU"/>
        </w:rPr>
        <w:t>десяти</w:t>
      </w:r>
      <w:r w:rsidRPr="005204DD">
        <w:rPr>
          <w:rFonts w:ascii="Times New Roman" w:eastAsia="Times New Roman" w:hAnsi="Times New Roman" w:cs="Times New Roman"/>
          <w:bCs/>
          <w:sz w:val="24"/>
          <w:szCs w:val="24"/>
          <w:lang w:eastAsia="ru-RU"/>
        </w:rPr>
        <w:t>) рабочих дней после их получения и один экземпляр соответствующего Акта возвращать Подрядчику. При наличии замечаний в тот же срок направлять Подрядчику мотивированный отказ от подписания соответствующего Акта.</w:t>
      </w:r>
    </w:p>
    <w:p w14:paraId="4106EBB8" w14:textId="77777777" w:rsidR="00D11EAA" w:rsidRPr="00CF6EC3" w:rsidRDefault="00D11EAA" w:rsidP="00D11EAA">
      <w:pPr>
        <w:widowControl w:val="0"/>
        <w:shd w:val="clear" w:color="auto" w:fill="FFFFFF"/>
        <w:tabs>
          <w:tab w:val="left" w:pos="1176"/>
        </w:tabs>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CF6EC3">
        <w:rPr>
          <w:rFonts w:ascii="Times New Roman" w:eastAsia="Times New Roman" w:hAnsi="Times New Roman" w:cs="Times New Roman"/>
          <w:bCs/>
          <w:sz w:val="24"/>
          <w:szCs w:val="24"/>
          <w:lang w:eastAsia="ru-RU"/>
        </w:rPr>
        <w:t>Оплатить Результат выполненных Работ в соответствии с условиями настоящего Договора.</w:t>
      </w:r>
    </w:p>
    <w:p w14:paraId="418DC6BD" w14:textId="77777777" w:rsidR="00D11EAA" w:rsidRPr="001E6C3E" w:rsidRDefault="00D11EAA" w:rsidP="00D11EAA">
      <w:pPr>
        <w:shd w:val="clear" w:color="auto" w:fill="FFFFFF"/>
        <w:tabs>
          <w:tab w:val="left" w:pos="1276"/>
        </w:tabs>
        <w:autoSpaceDE w:val="0"/>
        <w:autoSpaceDN w:val="0"/>
        <w:adjustRightInd w:val="0"/>
        <w:spacing w:after="0" w:line="240" w:lineRule="auto"/>
        <w:ind w:firstLine="709"/>
        <w:contextualSpacing/>
        <w:jc w:val="both"/>
        <w:rPr>
          <w:rFonts w:ascii="Times New Roman" w:eastAsia="Times New Roman" w:hAnsi="Times New Roman" w:cs="Times New Roman"/>
          <w:bCs/>
          <w:sz w:val="24"/>
          <w:szCs w:val="24"/>
          <w:lang w:eastAsia="ru-RU"/>
        </w:rPr>
      </w:pPr>
      <w:r w:rsidRPr="001E6C3E">
        <w:rPr>
          <w:rFonts w:ascii="Times New Roman" w:eastAsia="Times New Roman" w:hAnsi="Times New Roman" w:cs="Times New Roman"/>
          <w:bCs/>
          <w:sz w:val="24"/>
          <w:szCs w:val="24"/>
          <w:lang w:eastAsia="ru-RU"/>
        </w:rPr>
        <w:t>7.2.</w:t>
      </w:r>
      <w:r w:rsidRPr="001E6C3E">
        <w:rPr>
          <w:rFonts w:ascii="Times New Roman" w:eastAsia="Times New Roman" w:hAnsi="Times New Roman" w:cs="Times New Roman"/>
          <w:bCs/>
          <w:sz w:val="24"/>
          <w:szCs w:val="24"/>
          <w:lang w:eastAsia="ru-RU"/>
        </w:rPr>
        <w:tab/>
        <w:t>Заказчик имеет право:</w:t>
      </w:r>
    </w:p>
    <w:p w14:paraId="770E12C7" w14:textId="77777777" w:rsidR="00D11EAA" w:rsidRPr="001E6C3E" w:rsidRDefault="00D11EAA" w:rsidP="00D11EAA">
      <w:pPr>
        <w:shd w:val="clear" w:color="auto" w:fill="FFFFFF"/>
        <w:tabs>
          <w:tab w:val="left" w:pos="1418"/>
        </w:tabs>
        <w:autoSpaceDE w:val="0"/>
        <w:autoSpaceDN w:val="0"/>
        <w:adjustRightInd w:val="0"/>
        <w:spacing w:after="0" w:line="240" w:lineRule="auto"/>
        <w:ind w:firstLine="709"/>
        <w:contextualSpacing/>
        <w:jc w:val="both"/>
        <w:rPr>
          <w:rFonts w:ascii="Times New Roman" w:eastAsia="Times New Roman" w:hAnsi="Times New Roman" w:cs="Times New Roman"/>
          <w:bCs/>
          <w:sz w:val="24"/>
          <w:szCs w:val="24"/>
          <w:lang w:eastAsia="ru-RU"/>
        </w:rPr>
      </w:pPr>
      <w:r w:rsidRPr="001E6C3E">
        <w:rPr>
          <w:rFonts w:ascii="Times New Roman" w:eastAsia="Times New Roman" w:hAnsi="Times New Roman" w:cs="Times New Roman"/>
          <w:bCs/>
          <w:spacing w:val="-4"/>
          <w:sz w:val="24"/>
          <w:szCs w:val="24"/>
          <w:lang w:eastAsia="ru-RU"/>
        </w:rPr>
        <w:t>7.2.1.</w:t>
      </w:r>
      <w:r w:rsidRPr="001E6C3E">
        <w:rPr>
          <w:rFonts w:ascii="Times New Roman" w:eastAsia="Times New Roman" w:hAnsi="Times New Roman" w:cs="Times New Roman"/>
          <w:bCs/>
          <w:spacing w:val="-4"/>
          <w:sz w:val="24"/>
          <w:szCs w:val="24"/>
          <w:lang w:eastAsia="ru-RU"/>
        </w:rPr>
        <w:tab/>
        <w:t>Осуществлять текущий контроль за деятельностью Подрядчика по исполнению</w:t>
      </w:r>
      <w:r w:rsidRPr="001E6C3E">
        <w:rPr>
          <w:rFonts w:ascii="Times New Roman" w:eastAsia="Times New Roman" w:hAnsi="Times New Roman" w:cs="Times New Roman"/>
          <w:bCs/>
          <w:sz w:val="24"/>
          <w:szCs w:val="24"/>
          <w:lang w:eastAsia="ru-RU"/>
        </w:rPr>
        <w:t xml:space="preserve"> Договора.</w:t>
      </w:r>
    </w:p>
    <w:p w14:paraId="71F35F7D" w14:textId="77777777" w:rsidR="00D11EAA" w:rsidRPr="001E6C3E" w:rsidRDefault="00D11EAA" w:rsidP="00D11EAA">
      <w:pPr>
        <w:shd w:val="clear" w:color="auto" w:fill="FFFFFF"/>
        <w:tabs>
          <w:tab w:val="left" w:pos="1418"/>
        </w:tabs>
        <w:autoSpaceDE w:val="0"/>
        <w:autoSpaceDN w:val="0"/>
        <w:adjustRightInd w:val="0"/>
        <w:spacing w:after="0" w:line="240" w:lineRule="auto"/>
        <w:ind w:firstLine="709"/>
        <w:contextualSpacing/>
        <w:jc w:val="both"/>
        <w:rPr>
          <w:rFonts w:ascii="Times New Roman" w:eastAsia="Times New Roman" w:hAnsi="Times New Roman" w:cs="Times New Roman"/>
          <w:bCs/>
          <w:sz w:val="24"/>
          <w:szCs w:val="24"/>
          <w:lang w:eastAsia="ru-RU"/>
        </w:rPr>
      </w:pPr>
      <w:r w:rsidRPr="001E6C3E">
        <w:rPr>
          <w:rFonts w:ascii="Times New Roman" w:eastAsia="Times New Roman" w:hAnsi="Times New Roman" w:cs="Times New Roman"/>
          <w:bCs/>
          <w:spacing w:val="-4"/>
          <w:sz w:val="24"/>
          <w:szCs w:val="24"/>
          <w:lang w:eastAsia="ru-RU"/>
        </w:rPr>
        <w:t>7.2.2.</w:t>
      </w:r>
      <w:r w:rsidRPr="001E6C3E">
        <w:rPr>
          <w:rFonts w:ascii="Times New Roman" w:eastAsia="Times New Roman" w:hAnsi="Times New Roman" w:cs="Times New Roman"/>
          <w:bCs/>
          <w:spacing w:val="-4"/>
          <w:sz w:val="24"/>
          <w:szCs w:val="24"/>
          <w:lang w:eastAsia="ru-RU"/>
        </w:rPr>
        <w:tab/>
        <w:t>Привлечь Подрядчика к участию в деле по Искам, предъявленным к Заказчику</w:t>
      </w:r>
      <w:r w:rsidRPr="001E6C3E">
        <w:rPr>
          <w:rFonts w:ascii="Times New Roman" w:eastAsia="Times New Roman" w:hAnsi="Times New Roman" w:cs="Times New Roman"/>
          <w:bCs/>
          <w:sz w:val="24"/>
          <w:szCs w:val="24"/>
          <w:lang w:eastAsia="ru-RU"/>
        </w:rPr>
        <w:t xml:space="preserve"> </w:t>
      </w:r>
      <w:r w:rsidRPr="001E6C3E">
        <w:rPr>
          <w:rFonts w:ascii="Times New Roman" w:eastAsia="Times New Roman" w:hAnsi="Times New Roman" w:cs="Times New Roman"/>
          <w:bCs/>
          <w:spacing w:val="-4"/>
          <w:sz w:val="24"/>
          <w:szCs w:val="24"/>
          <w:lang w:eastAsia="ru-RU"/>
        </w:rPr>
        <w:t>третьими лицами, в связи с недостатками Результатов выполненных Работ, а также по Искам,</w:t>
      </w:r>
      <w:r w:rsidRPr="001E6C3E">
        <w:rPr>
          <w:rFonts w:ascii="Times New Roman" w:eastAsia="Times New Roman" w:hAnsi="Times New Roman" w:cs="Times New Roman"/>
          <w:bCs/>
          <w:sz w:val="24"/>
          <w:szCs w:val="24"/>
          <w:lang w:eastAsia="ru-RU"/>
        </w:rPr>
        <w:t xml:space="preserve"> предъявленным в связи с нарушениями авторских прав, исключительных прав на результат интеллектуальной деятельности, связанным как с использованием Заказчиком Результата выполненных Работ, в том числе и в ходе его практической реализации, так и с процессом выполнения Подрядчиком Работ по Договору.</w:t>
      </w:r>
    </w:p>
    <w:p w14:paraId="20A340B6" w14:textId="3F10B5E8" w:rsidR="00D11EAA" w:rsidRPr="001E6C3E" w:rsidRDefault="00D11EAA" w:rsidP="00D11EAA">
      <w:pPr>
        <w:shd w:val="clear" w:color="auto" w:fill="FFFFFF"/>
        <w:tabs>
          <w:tab w:val="left" w:pos="1418"/>
        </w:tabs>
        <w:autoSpaceDE w:val="0"/>
        <w:autoSpaceDN w:val="0"/>
        <w:adjustRightInd w:val="0"/>
        <w:spacing w:after="0" w:line="240" w:lineRule="auto"/>
        <w:ind w:firstLine="709"/>
        <w:contextualSpacing/>
        <w:jc w:val="both"/>
        <w:rPr>
          <w:rFonts w:ascii="Times New Roman" w:eastAsia="Times New Roman" w:hAnsi="Times New Roman" w:cs="Times New Roman"/>
          <w:bCs/>
          <w:sz w:val="24"/>
          <w:szCs w:val="24"/>
          <w:lang w:eastAsia="ru-RU"/>
        </w:rPr>
      </w:pPr>
      <w:r w:rsidRPr="001E6C3E">
        <w:rPr>
          <w:rFonts w:ascii="Times New Roman" w:eastAsia="Times New Roman" w:hAnsi="Times New Roman" w:cs="Times New Roman"/>
          <w:bCs/>
          <w:sz w:val="24"/>
          <w:szCs w:val="24"/>
          <w:lang w:eastAsia="ru-RU"/>
        </w:rPr>
        <w:t>7.2.3.</w:t>
      </w:r>
      <w:r w:rsidRPr="001E6C3E">
        <w:rPr>
          <w:rFonts w:ascii="Times New Roman" w:eastAsia="Times New Roman" w:hAnsi="Times New Roman" w:cs="Times New Roman"/>
          <w:bCs/>
          <w:sz w:val="24"/>
          <w:szCs w:val="24"/>
          <w:lang w:eastAsia="ru-RU"/>
        </w:rPr>
        <w:tab/>
        <w:t>Вносить изменения в объемы и сроки выполнения Работ по Договору.</w:t>
      </w:r>
    </w:p>
    <w:p w14:paraId="31F65B29" w14:textId="77777777" w:rsidR="00D11EAA" w:rsidRPr="001E6C3E" w:rsidRDefault="00D11EAA" w:rsidP="00D11EAA">
      <w:pPr>
        <w:shd w:val="clear" w:color="auto" w:fill="FFFFFF"/>
        <w:tabs>
          <w:tab w:val="left" w:pos="1418"/>
        </w:tabs>
        <w:autoSpaceDE w:val="0"/>
        <w:autoSpaceDN w:val="0"/>
        <w:adjustRightInd w:val="0"/>
        <w:spacing w:after="0" w:line="240" w:lineRule="auto"/>
        <w:ind w:firstLine="709"/>
        <w:contextualSpacing/>
        <w:jc w:val="both"/>
        <w:rPr>
          <w:rFonts w:ascii="Times New Roman" w:eastAsia="Times New Roman" w:hAnsi="Times New Roman" w:cs="Times New Roman"/>
          <w:bCs/>
          <w:sz w:val="24"/>
          <w:szCs w:val="24"/>
          <w:lang w:eastAsia="ru-RU"/>
        </w:rPr>
      </w:pPr>
      <w:r w:rsidRPr="001E6C3E">
        <w:rPr>
          <w:rFonts w:ascii="Times New Roman" w:eastAsia="Times New Roman" w:hAnsi="Times New Roman" w:cs="Times New Roman"/>
          <w:bCs/>
          <w:sz w:val="24"/>
          <w:szCs w:val="24"/>
          <w:lang w:eastAsia="ru-RU"/>
        </w:rPr>
        <w:t>7.2.4.</w:t>
      </w:r>
      <w:r w:rsidRPr="001E6C3E">
        <w:rPr>
          <w:rFonts w:ascii="Times New Roman" w:eastAsia="Times New Roman" w:hAnsi="Times New Roman" w:cs="Times New Roman"/>
          <w:bCs/>
          <w:sz w:val="24"/>
          <w:szCs w:val="24"/>
          <w:lang w:eastAsia="ru-RU"/>
        </w:rPr>
        <w:tab/>
        <w:t xml:space="preserve">Осуществлять сдачу и участвовать в проведении согласований Результатов выполненных Работ в Специализированных организациях и/или в защите проектных </w:t>
      </w:r>
      <w:r w:rsidRPr="001E6C3E">
        <w:rPr>
          <w:rFonts w:ascii="Times New Roman" w:eastAsia="Times New Roman" w:hAnsi="Times New Roman" w:cs="Times New Roman"/>
          <w:bCs/>
          <w:spacing w:val="-4"/>
          <w:sz w:val="24"/>
          <w:szCs w:val="24"/>
          <w:lang w:eastAsia="ru-RU"/>
        </w:rPr>
        <w:t>решений при проведении экспертизы инженерных изысканий, Проектной документации (в том</w:t>
      </w:r>
      <w:r w:rsidRPr="001E6C3E">
        <w:rPr>
          <w:rFonts w:ascii="Times New Roman" w:eastAsia="Times New Roman" w:hAnsi="Times New Roman" w:cs="Times New Roman"/>
          <w:bCs/>
          <w:sz w:val="24"/>
          <w:szCs w:val="24"/>
          <w:lang w:eastAsia="ru-RU"/>
        </w:rPr>
        <w:t xml:space="preserve"> числе локальных смет).</w:t>
      </w:r>
    </w:p>
    <w:p w14:paraId="531413F4" w14:textId="77777777" w:rsidR="00D11EAA" w:rsidRDefault="00D11EAA" w:rsidP="00D11EAA">
      <w:pPr>
        <w:shd w:val="clear" w:color="auto" w:fill="FFFFFF"/>
        <w:tabs>
          <w:tab w:val="left" w:pos="1418"/>
        </w:tabs>
        <w:autoSpaceDE w:val="0"/>
        <w:autoSpaceDN w:val="0"/>
        <w:adjustRightInd w:val="0"/>
        <w:spacing w:after="0" w:line="240" w:lineRule="auto"/>
        <w:ind w:firstLine="709"/>
        <w:contextualSpacing/>
        <w:jc w:val="both"/>
        <w:rPr>
          <w:rFonts w:ascii="Times New Roman" w:eastAsia="Times New Roman" w:hAnsi="Times New Roman" w:cs="Times New Roman"/>
          <w:bCs/>
          <w:sz w:val="24"/>
          <w:szCs w:val="24"/>
          <w:lang w:eastAsia="ru-RU"/>
        </w:rPr>
      </w:pPr>
      <w:r w:rsidRPr="001E6C3E">
        <w:rPr>
          <w:rFonts w:ascii="Times New Roman" w:eastAsia="Times New Roman" w:hAnsi="Times New Roman" w:cs="Times New Roman"/>
          <w:bCs/>
          <w:sz w:val="24"/>
          <w:szCs w:val="24"/>
          <w:lang w:eastAsia="ru-RU"/>
        </w:rPr>
        <w:lastRenderedPageBreak/>
        <w:t>7.2.5.</w:t>
      </w:r>
      <w:r w:rsidRPr="001E6C3E">
        <w:rPr>
          <w:rFonts w:ascii="Times New Roman" w:eastAsia="Times New Roman" w:hAnsi="Times New Roman" w:cs="Times New Roman"/>
          <w:bCs/>
          <w:sz w:val="24"/>
          <w:szCs w:val="24"/>
          <w:lang w:eastAsia="ru-RU"/>
        </w:rPr>
        <w:tab/>
        <w:t xml:space="preserve">Распорядиться о приостановке Подрядчиком выполнения каких-либо или </w:t>
      </w:r>
      <w:r w:rsidRPr="001E6C3E">
        <w:rPr>
          <w:rFonts w:ascii="Times New Roman" w:eastAsia="Times New Roman" w:hAnsi="Times New Roman" w:cs="Times New Roman"/>
          <w:bCs/>
          <w:spacing w:val="-4"/>
          <w:sz w:val="24"/>
          <w:szCs w:val="24"/>
          <w:lang w:eastAsia="ru-RU"/>
        </w:rPr>
        <w:t>всех его обязательств по настоящему Договору путем направления письменного уведомления</w:t>
      </w:r>
      <w:r w:rsidRPr="001E6C3E">
        <w:rPr>
          <w:rFonts w:ascii="Times New Roman" w:eastAsia="Times New Roman" w:hAnsi="Times New Roman" w:cs="Times New Roman"/>
          <w:bCs/>
          <w:sz w:val="24"/>
          <w:szCs w:val="24"/>
          <w:lang w:eastAsia="ru-RU"/>
        </w:rPr>
        <w:t xml:space="preserve"> Подрядчику, в котором должна быть указана дата приостановки Работ, а также письменно дать указания о возобновлении приостановленных работ.</w:t>
      </w:r>
    </w:p>
    <w:p w14:paraId="2E13FF82" w14:textId="77777777" w:rsidR="00A41E75" w:rsidRDefault="00A41E75" w:rsidP="00D11EAA">
      <w:pPr>
        <w:shd w:val="clear" w:color="auto" w:fill="FFFFFF"/>
        <w:tabs>
          <w:tab w:val="left" w:pos="1418"/>
        </w:tabs>
        <w:autoSpaceDE w:val="0"/>
        <w:autoSpaceDN w:val="0"/>
        <w:adjustRightInd w:val="0"/>
        <w:spacing w:after="0" w:line="240" w:lineRule="auto"/>
        <w:ind w:firstLine="709"/>
        <w:contextualSpacing/>
        <w:jc w:val="both"/>
        <w:rPr>
          <w:rFonts w:ascii="Times New Roman" w:eastAsia="Times New Roman" w:hAnsi="Times New Roman" w:cs="Times New Roman"/>
          <w:bCs/>
          <w:sz w:val="24"/>
          <w:szCs w:val="24"/>
          <w:lang w:eastAsia="ru-RU"/>
        </w:rPr>
      </w:pPr>
    </w:p>
    <w:p w14:paraId="444E4C3C" w14:textId="77777777" w:rsidR="00D11EAA" w:rsidRDefault="00D11EAA" w:rsidP="00D11EAA">
      <w:pPr>
        <w:shd w:val="clear" w:color="auto" w:fill="FFFFFF"/>
        <w:tabs>
          <w:tab w:val="left" w:pos="1418"/>
        </w:tabs>
        <w:autoSpaceDE w:val="0"/>
        <w:autoSpaceDN w:val="0"/>
        <w:adjustRightInd w:val="0"/>
        <w:spacing w:after="0" w:line="240" w:lineRule="auto"/>
        <w:ind w:firstLine="709"/>
        <w:contextualSpacing/>
        <w:jc w:val="both"/>
        <w:rPr>
          <w:rFonts w:ascii="Times New Roman" w:eastAsia="Times New Roman" w:hAnsi="Times New Roman" w:cs="Times New Roman"/>
          <w:bCs/>
          <w:sz w:val="24"/>
          <w:szCs w:val="24"/>
          <w:lang w:eastAsia="ru-RU"/>
        </w:rPr>
      </w:pPr>
    </w:p>
    <w:p w14:paraId="0ACF7669" w14:textId="77777777" w:rsidR="00C83C3A" w:rsidRPr="00C73964" w:rsidRDefault="00C83C3A" w:rsidP="00D11EAA">
      <w:pPr>
        <w:shd w:val="clear" w:color="auto" w:fill="FFFFFF"/>
        <w:tabs>
          <w:tab w:val="left" w:pos="1418"/>
        </w:tabs>
        <w:autoSpaceDE w:val="0"/>
        <w:autoSpaceDN w:val="0"/>
        <w:adjustRightInd w:val="0"/>
        <w:spacing w:after="0" w:line="240" w:lineRule="auto"/>
        <w:ind w:firstLine="709"/>
        <w:contextualSpacing/>
        <w:jc w:val="both"/>
        <w:rPr>
          <w:rFonts w:ascii="Times New Roman" w:eastAsia="Times New Roman" w:hAnsi="Times New Roman" w:cs="Times New Roman"/>
          <w:bCs/>
          <w:sz w:val="24"/>
          <w:szCs w:val="24"/>
          <w:lang w:eastAsia="ru-RU"/>
        </w:rPr>
      </w:pPr>
    </w:p>
    <w:p w14:paraId="53FE611A" w14:textId="77777777" w:rsidR="00D11EAA" w:rsidRPr="001E6C3E" w:rsidRDefault="00D11EAA" w:rsidP="00D11EAA">
      <w:pPr>
        <w:autoSpaceDE w:val="0"/>
        <w:autoSpaceDN w:val="0"/>
        <w:adjustRightInd w:val="0"/>
        <w:spacing w:after="0" w:line="240" w:lineRule="auto"/>
        <w:ind w:firstLine="709"/>
        <w:contextualSpacing/>
        <w:jc w:val="both"/>
        <w:rPr>
          <w:rFonts w:ascii="Times New Roman" w:eastAsia="Times New Roman" w:hAnsi="Times New Roman" w:cs="Times New Roman"/>
          <w:b/>
          <w:sz w:val="24"/>
          <w:szCs w:val="24"/>
          <w:lang w:eastAsia="ru-RU"/>
        </w:rPr>
      </w:pPr>
      <w:r w:rsidRPr="001E6C3E">
        <w:rPr>
          <w:rFonts w:ascii="Times New Roman" w:eastAsia="Times New Roman" w:hAnsi="Times New Roman" w:cs="Times New Roman"/>
          <w:b/>
          <w:sz w:val="24"/>
          <w:szCs w:val="24"/>
          <w:lang w:eastAsia="ru-RU"/>
        </w:rPr>
        <w:t>РАЗДЕЛ III. ВЫПОЛНЕНИЕ И ПРИЕМКА РАБОТ</w:t>
      </w:r>
    </w:p>
    <w:p w14:paraId="60DFFCCF" w14:textId="77777777" w:rsidR="00D11EAA" w:rsidRPr="001E6C3E" w:rsidRDefault="00D11EAA" w:rsidP="00D11EAA">
      <w:pPr>
        <w:autoSpaceDE w:val="0"/>
        <w:autoSpaceDN w:val="0"/>
        <w:adjustRightInd w:val="0"/>
        <w:spacing w:after="0" w:line="240" w:lineRule="auto"/>
        <w:ind w:firstLine="709"/>
        <w:contextualSpacing/>
        <w:jc w:val="both"/>
        <w:rPr>
          <w:rFonts w:ascii="Times New Roman" w:eastAsia="Times New Roman" w:hAnsi="Times New Roman" w:cs="Times New Roman"/>
          <w:b/>
          <w:sz w:val="24"/>
          <w:szCs w:val="24"/>
          <w:lang w:eastAsia="ru-RU"/>
        </w:rPr>
      </w:pPr>
      <w:r w:rsidRPr="001E6C3E">
        <w:rPr>
          <w:rFonts w:ascii="Times New Roman" w:eastAsia="Times New Roman" w:hAnsi="Times New Roman" w:cs="Times New Roman"/>
          <w:b/>
          <w:sz w:val="24"/>
          <w:szCs w:val="24"/>
          <w:lang w:eastAsia="ru-RU"/>
        </w:rPr>
        <w:t xml:space="preserve">Статья </w:t>
      </w:r>
      <w:r w:rsidR="00175015">
        <w:rPr>
          <w:rFonts w:ascii="Times New Roman" w:eastAsia="Times New Roman" w:hAnsi="Times New Roman" w:cs="Times New Roman"/>
          <w:b/>
          <w:sz w:val="24"/>
          <w:szCs w:val="24"/>
          <w:lang w:eastAsia="ru-RU"/>
        </w:rPr>
        <w:t>8</w:t>
      </w:r>
      <w:r w:rsidRPr="001E6C3E">
        <w:rPr>
          <w:rFonts w:ascii="Times New Roman" w:eastAsia="Times New Roman" w:hAnsi="Times New Roman" w:cs="Times New Roman"/>
          <w:b/>
          <w:sz w:val="24"/>
          <w:szCs w:val="24"/>
          <w:lang w:eastAsia="ru-RU"/>
        </w:rPr>
        <w:t>. Порядок выполнения и приемка работ по инженерным изысканиям</w:t>
      </w:r>
    </w:p>
    <w:p w14:paraId="0BF26D4A" w14:textId="1D9171AD" w:rsidR="00D11EAA" w:rsidRPr="001E6C3E" w:rsidRDefault="00175015" w:rsidP="00D11EAA">
      <w:pPr>
        <w:tabs>
          <w:tab w:val="left" w:pos="1134"/>
          <w:tab w:val="left" w:pos="1276"/>
        </w:tab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pacing w:val="-4"/>
          <w:sz w:val="24"/>
          <w:szCs w:val="24"/>
          <w:lang w:eastAsia="ru-RU"/>
        </w:rPr>
        <w:t>8</w:t>
      </w:r>
      <w:r w:rsidR="00D11EAA" w:rsidRPr="001E6C3E">
        <w:rPr>
          <w:rFonts w:ascii="Times New Roman" w:eastAsia="Times New Roman" w:hAnsi="Times New Roman" w:cs="Times New Roman"/>
          <w:spacing w:val="-4"/>
          <w:sz w:val="24"/>
          <w:szCs w:val="24"/>
          <w:lang w:eastAsia="ru-RU"/>
        </w:rPr>
        <w:t>.1.</w:t>
      </w:r>
      <w:r w:rsidR="00D11EAA" w:rsidRPr="001E6C3E">
        <w:rPr>
          <w:rFonts w:ascii="Times New Roman" w:eastAsia="Times New Roman" w:hAnsi="Times New Roman" w:cs="Times New Roman"/>
          <w:spacing w:val="-4"/>
          <w:sz w:val="24"/>
          <w:szCs w:val="24"/>
          <w:lang w:eastAsia="ru-RU"/>
        </w:rPr>
        <w:tab/>
        <w:t xml:space="preserve">Заказчик передает </w:t>
      </w:r>
      <w:r w:rsidR="00F56292" w:rsidRPr="001E6C3E">
        <w:rPr>
          <w:rFonts w:ascii="Times New Roman" w:eastAsia="Times New Roman" w:hAnsi="Times New Roman" w:cs="Times New Roman"/>
          <w:bCs/>
          <w:spacing w:val="-4"/>
          <w:sz w:val="24"/>
          <w:szCs w:val="24"/>
          <w:lang w:eastAsia="ru-RU"/>
        </w:rPr>
        <w:t>Подрядчик</w:t>
      </w:r>
      <w:r w:rsidR="00F56292">
        <w:rPr>
          <w:rFonts w:ascii="Times New Roman" w:eastAsia="Times New Roman" w:hAnsi="Times New Roman" w:cs="Times New Roman"/>
          <w:bCs/>
          <w:spacing w:val="-4"/>
          <w:sz w:val="24"/>
          <w:szCs w:val="24"/>
          <w:lang w:eastAsia="ru-RU"/>
        </w:rPr>
        <w:t>у</w:t>
      </w:r>
      <w:r w:rsidR="00F56292" w:rsidRPr="001E6C3E">
        <w:rPr>
          <w:rFonts w:ascii="Times New Roman" w:eastAsia="Times New Roman" w:hAnsi="Times New Roman" w:cs="Times New Roman"/>
          <w:spacing w:val="-4"/>
          <w:sz w:val="24"/>
          <w:szCs w:val="24"/>
          <w:lang w:eastAsia="ru-RU"/>
        </w:rPr>
        <w:t xml:space="preserve"> </w:t>
      </w:r>
      <w:r w:rsidR="00D11EAA" w:rsidRPr="001E6C3E">
        <w:rPr>
          <w:rFonts w:ascii="Times New Roman" w:eastAsia="Times New Roman" w:hAnsi="Times New Roman" w:cs="Times New Roman"/>
          <w:spacing w:val="-4"/>
          <w:sz w:val="24"/>
          <w:szCs w:val="24"/>
          <w:lang w:eastAsia="ru-RU"/>
        </w:rPr>
        <w:t>по акту приема-передачи</w:t>
      </w:r>
      <w:r w:rsidR="00D11EAA" w:rsidRPr="001E6C3E">
        <w:rPr>
          <w:rFonts w:ascii="Times New Roman" w:eastAsia="Times New Roman" w:hAnsi="Times New Roman" w:cs="Times New Roman"/>
          <w:sz w:val="24"/>
          <w:szCs w:val="24"/>
          <w:lang w:eastAsia="ru-RU"/>
        </w:rPr>
        <w:t xml:space="preserve">, </w:t>
      </w:r>
      <w:r w:rsidR="00D11EAA" w:rsidRPr="001E6C3E">
        <w:rPr>
          <w:rFonts w:ascii="Times New Roman" w:eastAsia="Times New Roman" w:hAnsi="Times New Roman" w:cs="Times New Roman"/>
          <w:spacing w:val="-4"/>
          <w:sz w:val="24"/>
          <w:szCs w:val="24"/>
          <w:lang w:eastAsia="ru-RU"/>
        </w:rPr>
        <w:t>подписываемому Сторонами необходимые данные для выполнения инженерных изысканий</w:t>
      </w:r>
      <w:r w:rsidR="00D11EAA" w:rsidRPr="001E6C3E">
        <w:rPr>
          <w:rFonts w:ascii="Times New Roman" w:eastAsia="Times New Roman" w:hAnsi="Times New Roman" w:cs="Times New Roman"/>
          <w:sz w:val="24"/>
          <w:szCs w:val="24"/>
          <w:lang w:eastAsia="ru-RU"/>
        </w:rPr>
        <w:t>, согласно п. 7.1.1 настоящего Договора.</w:t>
      </w:r>
    </w:p>
    <w:p w14:paraId="6E576C6C" w14:textId="77777777" w:rsidR="00D11EAA" w:rsidRPr="001E6C3E" w:rsidRDefault="00175015" w:rsidP="00D11EAA">
      <w:pPr>
        <w:tabs>
          <w:tab w:val="left" w:pos="1134"/>
          <w:tab w:val="left" w:pos="1276"/>
        </w:tab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pacing w:val="-4"/>
          <w:sz w:val="24"/>
          <w:szCs w:val="24"/>
          <w:lang w:eastAsia="ru-RU"/>
        </w:rPr>
        <w:t>8</w:t>
      </w:r>
      <w:r w:rsidR="00D11EAA" w:rsidRPr="001E6C3E">
        <w:rPr>
          <w:rFonts w:ascii="Times New Roman" w:eastAsia="Times New Roman" w:hAnsi="Times New Roman" w:cs="Times New Roman"/>
          <w:spacing w:val="-4"/>
          <w:sz w:val="24"/>
          <w:szCs w:val="24"/>
          <w:lang w:eastAsia="ru-RU"/>
        </w:rPr>
        <w:t>.2.</w:t>
      </w:r>
      <w:r w:rsidR="00D11EAA" w:rsidRPr="001E6C3E">
        <w:rPr>
          <w:rFonts w:ascii="Times New Roman" w:eastAsia="Times New Roman" w:hAnsi="Times New Roman" w:cs="Times New Roman"/>
          <w:spacing w:val="-4"/>
          <w:sz w:val="24"/>
          <w:szCs w:val="24"/>
          <w:lang w:eastAsia="ru-RU"/>
        </w:rPr>
        <w:tab/>
        <w:t>Подрядчик рассматривает представленные материалы, определяет необходимость</w:t>
      </w:r>
      <w:r w:rsidR="00D11EAA" w:rsidRPr="001E6C3E">
        <w:rPr>
          <w:rFonts w:ascii="Times New Roman" w:eastAsia="Times New Roman" w:hAnsi="Times New Roman" w:cs="Times New Roman"/>
          <w:sz w:val="24"/>
          <w:szCs w:val="24"/>
          <w:lang w:eastAsia="ru-RU"/>
        </w:rPr>
        <w:t xml:space="preserve"> дополнительного сбора исходных данных (п. 6.1.3 настоящего Договора).</w:t>
      </w:r>
    </w:p>
    <w:p w14:paraId="09B888F5" w14:textId="4618A4AE" w:rsidR="00D11EAA" w:rsidRPr="001E6C3E" w:rsidRDefault="00175015" w:rsidP="00D11EAA">
      <w:pPr>
        <w:tabs>
          <w:tab w:val="left" w:pos="1134"/>
        </w:tabs>
        <w:autoSpaceDE w:val="0"/>
        <w:autoSpaceDN w:val="0"/>
        <w:adjustRightInd w:val="0"/>
        <w:spacing w:after="0" w:line="240" w:lineRule="auto"/>
        <w:ind w:firstLine="709"/>
        <w:contextualSpacing/>
        <w:jc w:val="both"/>
        <w:rPr>
          <w:rFonts w:ascii="Times New Roman" w:eastAsia="Times New Roman" w:hAnsi="Times New Roman" w:cs="Times New Roman"/>
          <w:spacing w:val="-4"/>
          <w:sz w:val="24"/>
          <w:szCs w:val="24"/>
          <w:lang w:eastAsia="ru-RU"/>
        </w:rPr>
      </w:pPr>
      <w:r>
        <w:rPr>
          <w:rFonts w:ascii="Times New Roman" w:eastAsia="Times New Roman" w:hAnsi="Times New Roman" w:cs="Times New Roman"/>
          <w:sz w:val="24"/>
          <w:szCs w:val="24"/>
          <w:lang w:eastAsia="ru-RU"/>
        </w:rPr>
        <w:t>8</w:t>
      </w:r>
      <w:r w:rsidR="00D11EAA" w:rsidRPr="001E6C3E">
        <w:rPr>
          <w:rFonts w:ascii="Times New Roman" w:eastAsia="Times New Roman" w:hAnsi="Times New Roman" w:cs="Times New Roman"/>
          <w:sz w:val="24"/>
          <w:szCs w:val="24"/>
          <w:lang w:eastAsia="ru-RU"/>
        </w:rPr>
        <w:t>.</w:t>
      </w:r>
      <w:r w:rsidR="003E5031">
        <w:rPr>
          <w:rFonts w:ascii="Times New Roman" w:eastAsia="Times New Roman" w:hAnsi="Times New Roman" w:cs="Times New Roman"/>
          <w:sz w:val="24"/>
          <w:szCs w:val="24"/>
          <w:lang w:eastAsia="ru-RU"/>
        </w:rPr>
        <w:t>3</w:t>
      </w:r>
      <w:r w:rsidR="00D11EAA" w:rsidRPr="001E6C3E">
        <w:rPr>
          <w:rFonts w:ascii="Times New Roman" w:eastAsia="Times New Roman" w:hAnsi="Times New Roman" w:cs="Times New Roman"/>
          <w:sz w:val="24"/>
          <w:szCs w:val="24"/>
          <w:lang w:eastAsia="ru-RU"/>
        </w:rPr>
        <w:t>.</w:t>
      </w:r>
      <w:r w:rsidR="00D11EAA" w:rsidRPr="001E6C3E">
        <w:rPr>
          <w:rFonts w:ascii="Times New Roman" w:eastAsia="Times New Roman" w:hAnsi="Times New Roman" w:cs="Times New Roman"/>
          <w:sz w:val="24"/>
          <w:szCs w:val="24"/>
          <w:lang w:eastAsia="ru-RU"/>
        </w:rPr>
        <w:tab/>
        <w:t xml:space="preserve">Инженерные изыскания выполняются в сроки, установленные в Календарном графике выполнения Работ </w:t>
      </w:r>
      <w:r w:rsidR="00D11EAA" w:rsidRPr="00772060">
        <w:rPr>
          <w:rFonts w:ascii="Times New Roman" w:eastAsia="Times New Roman" w:hAnsi="Times New Roman" w:cs="Times New Roman"/>
          <w:sz w:val="24"/>
          <w:szCs w:val="24"/>
          <w:lang w:eastAsia="ru-RU"/>
        </w:rPr>
        <w:t>(приложение 2).</w:t>
      </w:r>
      <w:r w:rsidR="00D11EAA" w:rsidRPr="001E6C3E">
        <w:rPr>
          <w:rFonts w:ascii="Times New Roman" w:eastAsia="Times New Roman" w:hAnsi="Times New Roman" w:cs="Times New Roman"/>
          <w:sz w:val="24"/>
          <w:szCs w:val="24"/>
          <w:lang w:eastAsia="ru-RU"/>
        </w:rPr>
        <w:t xml:space="preserve"> Подрядчик вправе досрочно выполнить инженерные изыскания, в этом случае Заказчик вправе принять и оплатить их </w:t>
      </w:r>
      <w:r w:rsidR="00D11EAA" w:rsidRPr="001E6C3E">
        <w:rPr>
          <w:rFonts w:ascii="Times New Roman" w:eastAsia="Times New Roman" w:hAnsi="Times New Roman" w:cs="Times New Roman"/>
          <w:spacing w:val="-4"/>
          <w:sz w:val="24"/>
          <w:szCs w:val="24"/>
          <w:lang w:eastAsia="ru-RU"/>
        </w:rPr>
        <w:t>досрочно или в сроки, установленные приложением 2 к настоящему Договору и в соответствии с условиями Договора.</w:t>
      </w:r>
    </w:p>
    <w:p w14:paraId="076AD4CE" w14:textId="5D113655" w:rsidR="00D11EAA" w:rsidRPr="001E6C3E" w:rsidRDefault="00175015" w:rsidP="00D11EAA">
      <w:pPr>
        <w:shd w:val="clear" w:color="auto" w:fill="FFFFFF"/>
        <w:tabs>
          <w:tab w:val="left" w:pos="1134"/>
          <w:tab w:val="left" w:pos="1176"/>
        </w:tab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pacing w:val="-4"/>
          <w:sz w:val="24"/>
          <w:szCs w:val="24"/>
          <w:lang w:eastAsia="ru-RU"/>
        </w:rPr>
        <w:t>8</w:t>
      </w:r>
      <w:r w:rsidR="00D11EAA" w:rsidRPr="001E6C3E">
        <w:rPr>
          <w:rFonts w:ascii="Times New Roman" w:eastAsia="Times New Roman" w:hAnsi="Times New Roman" w:cs="Times New Roman"/>
          <w:spacing w:val="-4"/>
          <w:sz w:val="24"/>
          <w:szCs w:val="24"/>
          <w:lang w:eastAsia="ru-RU"/>
        </w:rPr>
        <w:t>.</w:t>
      </w:r>
      <w:r w:rsidR="003E5031">
        <w:rPr>
          <w:rFonts w:ascii="Times New Roman" w:eastAsia="Times New Roman" w:hAnsi="Times New Roman" w:cs="Times New Roman"/>
          <w:spacing w:val="-4"/>
          <w:sz w:val="24"/>
          <w:szCs w:val="24"/>
          <w:lang w:eastAsia="ru-RU"/>
        </w:rPr>
        <w:t>4</w:t>
      </w:r>
      <w:r w:rsidR="00D11EAA" w:rsidRPr="001E6C3E">
        <w:rPr>
          <w:rFonts w:ascii="Times New Roman" w:eastAsia="Times New Roman" w:hAnsi="Times New Roman" w:cs="Times New Roman"/>
          <w:spacing w:val="-4"/>
          <w:sz w:val="24"/>
          <w:szCs w:val="24"/>
          <w:lang w:eastAsia="ru-RU"/>
        </w:rPr>
        <w:t>.</w:t>
      </w:r>
      <w:r w:rsidR="00D11EAA" w:rsidRPr="001E6C3E">
        <w:rPr>
          <w:rFonts w:ascii="Times New Roman" w:eastAsia="Times New Roman" w:hAnsi="Times New Roman" w:cs="Times New Roman"/>
          <w:spacing w:val="-4"/>
          <w:sz w:val="24"/>
          <w:szCs w:val="24"/>
          <w:lang w:eastAsia="ru-RU"/>
        </w:rPr>
        <w:tab/>
        <w:t>Инженерные</w:t>
      </w:r>
      <w:r w:rsidR="00D11EAA" w:rsidRPr="001E6C3E">
        <w:rPr>
          <w:rFonts w:ascii="Times New Roman" w:eastAsia="Times New Roman" w:hAnsi="Times New Roman" w:cs="Times New Roman"/>
          <w:sz w:val="24"/>
          <w:szCs w:val="24"/>
          <w:lang w:eastAsia="ru-RU"/>
        </w:rPr>
        <w:t xml:space="preserve"> изыскания выполняются в соответствии с Те</w:t>
      </w:r>
      <w:r w:rsidR="00495FC3">
        <w:rPr>
          <w:rFonts w:ascii="Times New Roman" w:eastAsia="Times New Roman" w:hAnsi="Times New Roman" w:cs="Times New Roman"/>
          <w:sz w:val="24"/>
          <w:szCs w:val="24"/>
          <w:lang w:eastAsia="ru-RU"/>
        </w:rPr>
        <w:t>хническим заданием (приложение 5</w:t>
      </w:r>
      <w:r w:rsidR="00D11EAA" w:rsidRPr="001E6C3E">
        <w:rPr>
          <w:rFonts w:ascii="Times New Roman" w:eastAsia="Times New Roman" w:hAnsi="Times New Roman" w:cs="Times New Roman"/>
          <w:sz w:val="24"/>
          <w:szCs w:val="24"/>
          <w:lang w:eastAsia="ru-RU"/>
        </w:rPr>
        <w:t>), а также в соответствии с требованиями нормативных актов в области проектирования и строительства, действующими на момент выполнения соответствующих работ в части состава и содержания соответствующих разделов документации.</w:t>
      </w:r>
    </w:p>
    <w:p w14:paraId="2872A659" w14:textId="5469425D" w:rsidR="00D11EAA" w:rsidRDefault="00D11EAA" w:rsidP="00D11EAA">
      <w:pPr>
        <w:tabs>
          <w:tab w:val="left" w:pos="1134"/>
        </w:tab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1E6C3E">
        <w:rPr>
          <w:rFonts w:ascii="Times New Roman" w:eastAsia="Times New Roman" w:hAnsi="Times New Roman" w:cs="Times New Roman"/>
          <w:sz w:val="24"/>
          <w:szCs w:val="24"/>
          <w:lang w:eastAsia="ru-RU"/>
        </w:rPr>
        <w:t>Для выполнения инженерных изысканий Подрядчик на основе Те</w:t>
      </w:r>
      <w:r w:rsidR="00495FC3">
        <w:rPr>
          <w:rFonts w:ascii="Times New Roman" w:eastAsia="Times New Roman" w:hAnsi="Times New Roman" w:cs="Times New Roman"/>
          <w:sz w:val="24"/>
          <w:szCs w:val="24"/>
          <w:lang w:eastAsia="ru-RU"/>
        </w:rPr>
        <w:t>хнического задания (приложение 5</w:t>
      </w:r>
      <w:r w:rsidRPr="001E6C3E">
        <w:rPr>
          <w:rFonts w:ascii="Times New Roman" w:eastAsia="Times New Roman" w:hAnsi="Times New Roman" w:cs="Times New Roman"/>
          <w:sz w:val="24"/>
          <w:szCs w:val="24"/>
          <w:lang w:eastAsia="ru-RU"/>
        </w:rPr>
        <w:t>) разрабатывает программу инженерных изысканий, устанавливающую необходимость выполнения отдельных видов инженерных изысканий, состав, объем и метод их выполнения.</w:t>
      </w:r>
    </w:p>
    <w:p w14:paraId="3718B275" w14:textId="29CF4EE2" w:rsidR="0092039C" w:rsidRPr="0092039C" w:rsidRDefault="0092039C" w:rsidP="00D11EAA">
      <w:pPr>
        <w:tabs>
          <w:tab w:val="left" w:pos="1134"/>
        </w:tab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92039C">
        <w:rPr>
          <w:rFonts w:ascii="Times New Roman" w:eastAsia="Times New Roman" w:hAnsi="Times New Roman" w:cs="Times New Roman"/>
          <w:sz w:val="24"/>
          <w:szCs w:val="24"/>
          <w:lang w:eastAsia="ru-RU"/>
        </w:rPr>
        <w:t>Заказчик вправе вносить изменения в Задание</w:t>
      </w:r>
      <w:r w:rsidR="00495FC3">
        <w:rPr>
          <w:rFonts w:ascii="Times New Roman" w:eastAsia="Times New Roman" w:hAnsi="Times New Roman" w:cs="Times New Roman"/>
          <w:sz w:val="24"/>
          <w:szCs w:val="24"/>
          <w:lang w:eastAsia="ru-RU"/>
        </w:rPr>
        <w:t xml:space="preserve"> на проектирование (приложение 5</w:t>
      </w:r>
      <w:r w:rsidRPr="0092039C">
        <w:rPr>
          <w:rFonts w:ascii="Times New Roman" w:eastAsia="Times New Roman" w:hAnsi="Times New Roman" w:cs="Times New Roman"/>
          <w:sz w:val="24"/>
          <w:szCs w:val="24"/>
          <w:lang w:eastAsia="ru-RU"/>
        </w:rPr>
        <w:t xml:space="preserve"> к Договору) в письменном виде на любом этапе выполнения инженерных изысканий.</w:t>
      </w:r>
    </w:p>
    <w:p w14:paraId="5164710F" w14:textId="797D4CF3" w:rsidR="00D11EAA" w:rsidRDefault="00175015" w:rsidP="00D11EAA">
      <w:pPr>
        <w:tabs>
          <w:tab w:val="left" w:pos="1134"/>
        </w:tab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r w:rsidR="00D11EAA" w:rsidRPr="001E6C3E">
        <w:rPr>
          <w:rFonts w:ascii="Times New Roman" w:eastAsia="Times New Roman" w:hAnsi="Times New Roman" w:cs="Times New Roman"/>
          <w:sz w:val="24"/>
          <w:szCs w:val="24"/>
          <w:lang w:eastAsia="ru-RU"/>
        </w:rPr>
        <w:t>.</w:t>
      </w:r>
      <w:r w:rsidR="003E5031">
        <w:rPr>
          <w:rFonts w:ascii="Times New Roman" w:eastAsia="Times New Roman" w:hAnsi="Times New Roman" w:cs="Times New Roman"/>
          <w:sz w:val="24"/>
          <w:szCs w:val="24"/>
          <w:lang w:eastAsia="ru-RU"/>
        </w:rPr>
        <w:t>5</w:t>
      </w:r>
      <w:r w:rsidR="00D11EAA" w:rsidRPr="001E6C3E">
        <w:rPr>
          <w:rFonts w:ascii="Times New Roman" w:eastAsia="Times New Roman" w:hAnsi="Times New Roman" w:cs="Times New Roman"/>
          <w:sz w:val="24"/>
          <w:szCs w:val="24"/>
          <w:lang w:eastAsia="ru-RU"/>
        </w:rPr>
        <w:t>.</w:t>
      </w:r>
      <w:r w:rsidR="00D11EAA" w:rsidRPr="001E6C3E">
        <w:rPr>
          <w:rFonts w:ascii="Times New Roman" w:eastAsia="Times New Roman" w:hAnsi="Times New Roman" w:cs="Times New Roman"/>
          <w:sz w:val="24"/>
          <w:szCs w:val="24"/>
          <w:lang w:eastAsia="ru-RU"/>
        </w:rPr>
        <w:tab/>
        <w:t xml:space="preserve">Заказчик вправе </w:t>
      </w:r>
      <w:r w:rsidR="00743F4A">
        <w:rPr>
          <w:rFonts w:ascii="Times New Roman" w:eastAsia="Times New Roman" w:hAnsi="Times New Roman" w:cs="Times New Roman"/>
          <w:sz w:val="24"/>
          <w:szCs w:val="24"/>
          <w:lang w:eastAsia="ru-RU"/>
        </w:rPr>
        <w:t xml:space="preserve">до передачи Подрядчиком результата Работ, </w:t>
      </w:r>
      <w:r w:rsidR="00D11EAA" w:rsidRPr="001E6C3E">
        <w:rPr>
          <w:rFonts w:ascii="Times New Roman" w:eastAsia="Times New Roman" w:hAnsi="Times New Roman" w:cs="Times New Roman"/>
          <w:sz w:val="24"/>
          <w:szCs w:val="24"/>
          <w:lang w:eastAsia="ru-RU"/>
        </w:rPr>
        <w:t>вносить изменения в Задание</w:t>
      </w:r>
      <w:r w:rsidR="00495FC3">
        <w:rPr>
          <w:rFonts w:ascii="Times New Roman" w:eastAsia="Times New Roman" w:hAnsi="Times New Roman" w:cs="Times New Roman"/>
          <w:sz w:val="24"/>
          <w:szCs w:val="24"/>
          <w:lang w:eastAsia="ru-RU"/>
        </w:rPr>
        <w:t xml:space="preserve"> на проектирование (приложение 5</w:t>
      </w:r>
      <w:r w:rsidR="00D11EAA" w:rsidRPr="001E6C3E">
        <w:rPr>
          <w:rFonts w:ascii="Times New Roman" w:eastAsia="Times New Roman" w:hAnsi="Times New Roman" w:cs="Times New Roman"/>
          <w:sz w:val="24"/>
          <w:szCs w:val="24"/>
          <w:lang w:eastAsia="ru-RU"/>
        </w:rPr>
        <w:t>) в письменном виде на любом этапе выполнения инженерных изысканий</w:t>
      </w:r>
      <w:r w:rsidR="009F1A9A">
        <w:rPr>
          <w:rFonts w:ascii="Times New Roman" w:eastAsia="Times New Roman" w:hAnsi="Times New Roman" w:cs="Times New Roman"/>
          <w:sz w:val="24"/>
          <w:szCs w:val="24"/>
          <w:lang w:eastAsia="ru-RU"/>
        </w:rPr>
        <w:t xml:space="preserve">, если </w:t>
      </w:r>
      <w:r w:rsidR="009F1A9A" w:rsidRPr="009F1A9A">
        <w:rPr>
          <w:rFonts w:ascii="Times New Roman" w:eastAsia="Times New Roman" w:hAnsi="Times New Roman" w:cs="Times New Roman"/>
          <w:sz w:val="24"/>
          <w:szCs w:val="24"/>
          <w:lang w:eastAsia="ru-RU"/>
        </w:rPr>
        <w:t xml:space="preserve">вызываемые этим дополнительные работы по стоимости не превышают </w:t>
      </w:r>
      <w:r w:rsidR="009F1A9A">
        <w:rPr>
          <w:rFonts w:ascii="Times New Roman" w:eastAsia="Times New Roman" w:hAnsi="Times New Roman" w:cs="Times New Roman"/>
          <w:sz w:val="24"/>
          <w:szCs w:val="24"/>
          <w:lang w:eastAsia="ru-RU"/>
        </w:rPr>
        <w:t>10% от Цены Договора</w:t>
      </w:r>
      <w:r w:rsidR="009F1A9A" w:rsidRPr="009F1A9A">
        <w:rPr>
          <w:rFonts w:ascii="Times New Roman" w:eastAsia="Times New Roman" w:hAnsi="Times New Roman" w:cs="Times New Roman"/>
          <w:sz w:val="24"/>
          <w:szCs w:val="24"/>
          <w:lang w:eastAsia="ru-RU"/>
        </w:rPr>
        <w:t xml:space="preserve"> и не меняют характера предусмотренных в договоре </w:t>
      </w:r>
      <w:r w:rsidR="009F1A9A">
        <w:rPr>
          <w:rFonts w:ascii="Times New Roman" w:eastAsia="Times New Roman" w:hAnsi="Times New Roman" w:cs="Times New Roman"/>
          <w:sz w:val="24"/>
          <w:szCs w:val="24"/>
          <w:lang w:eastAsia="ru-RU"/>
        </w:rPr>
        <w:t>Р</w:t>
      </w:r>
      <w:r w:rsidR="009F1A9A" w:rsidRPr="009F1A9A">
        <w:rPr>
          <w:rFonts w:ascii="Times New Roman" w:eastAsia="Times New Roman" w:hAnsi="Times New Roman" w:cs="Times New Roman"/>
          <w:sz w:val="24"/>
          <w:szCs w:val="24"/>
          <w:lang w:eastAsia="ru-RU"/>
        </w:rPr>
        <w:t>абот</w:t>
      </w:r>
      <w:r w:rsidR="00D11EAA" w:rsidRPr="001E6C3E">
        <w:rPr>
          <w:rFonts w:ascii="Times New Roman" w:eastAsia="Times New Roman" w:hAnsi="Times New Roman" w:cs="Times New Roman"/>
          <w:sz w:val="24"/>
          <w:szCs w:val="24"/>
          <w:lang w:eastAsia="ru-RU"/>
        </w:rPr>
        <w:t>.</w:t>
      </w:r>
      <w:r w:rsidR="00743F4A">
        <w:rPr>
          <w:rFonts w:ascii="Times New Roman" w:eastAsia="Times New Roman" w:hAnsi="Times New Roman" w:cs="Times New Roman"/>
          <w:sz w:val="24"/>
          <w:szCs w:val="24"/>
          <w:lang w:eastAsia="ru-RU"/>
        </w:rPr>
        <w:t xml:space="preserve"> В случае изменения Заказчиком Задания на проектирование, Стороны обязуются заключить дополнительное соглашение к Договору об изменении сроков выполнения Работ, а также, если такие изменения более, чем на 10% увеличивают стоимость Работ</w:t>
      </w:r>
      <w:r w:rsidR="005B2969">
        <w:rPr>
          <w:rFonts w:ascii="Times New Roman" w:eastAsia="Times New Roman" w:hAnsi="Times New Roman" w:cs="Times New Roman"/>
          <w:sz w:val="24"/>
          <w:szCs w:val="24"/>
          <w:lang w:eastAsia="ru-RU"/>
        </w:rPr>
        <w:t xml:space="preserve"> - </w:t>
      </w:r>
      <w:r w:rsidR="00743F4A">
        <w:rPr>
          <w:rFonts w:ascii="Times New Roman" w:eastAsia="Times New Roman" w:hAnsi="Times New Roman" w:cs="Times New Roman"/>
          <w:sz w:val="24"/>
          <w:szCs w:val="24"/>
          <w:lang w:eastAsia="ru-RU"/>
        </w:rPr>
        <w:t>об увеличении Цены Договора.</w:t>
      </w:r>
      <w:r w:rsidR="00DD5875">
        <w:rPr>
          <w:rFonts w:ascii="Times New Roman" w:eastAsia="Times New Roman" w:hAnsi="Times New Roman" w:cs="Times New Roman"/>
          <w:sz w:val="24"/>
          <w:szCs w:val="24"/>
          <w:lang w:eastAsia="ru-RU"/>
        </w:rPr>
        <w:t xml:space="preserve"> </w:t>
      </w:r>
      <w:r w:rsidR="00DD5875" w:rsidRPr="00DD5875">
        <w:rPr>
          <w:rFonts w:ascii="Times New Roman" w:eastAsia="Times New Roman" w:hAnsi="Times New Roman" w:cs="Times New Roman"/>
          <w:sz w:val="24"/>
          <w:szCs w:val="24"/>
          <w:lang w:eastAsia="ru-RU"/>
        </w:rPr>
        <w:t>В этом случае</w:t>
      </w:r>
      <w:r w:rsidR="00322E05">
        <w:rPr>
          <w:rFonts w:ascii="Times New Roman" w:eastAsia="Times New Roman" w:hAnsi="Times New Roman" w:cs="Times New Roman"/>
          <w:sz w:val="24"/>
          <w:szCs w:val="24"/>
          <w:lang w:eastAsia="ru-RU"/>
        </w:rPr>
        <w:t xml:space="preserve"> Подрядчик в течение 10 рабочих </w:t>
      </w:r>
      <w:r w:rsidR="008C20A7">
        <w:rPr>
          <w:rFonts w:ascii="Times New Roman" w:eastAsia="Times New Roman" w:hAnsi="Times New Roman" w:cs="Times New Roman"/>
          <w:sz w:val="24"/>
          <w:szCs w:val="24"/>
          <w:lang w:eastAsia="ru-RU"/>
        </w:rPr>
        <w:t xml:space="preserve">дней </w:t>
      </w:r>
      <w:r w:rsidR="008C20A7" w:rsidRPr="00DD5875">
        <w:rPr>
          <w:rFonts w:ascii="Times New Roman" w:eastAsia="Times New Roman" w:hAnsi="Times New Roman" w:cs="Times New Roman"/>
          <w:sz w:val="24"/>
          <w:szCs w:val="24"/>
          <w:lang w:eastAsia="ru-RU"/>
        </w:rPr>
        <w:t>после</w:t>
      </w:r>
      <w:r w:rsidR="00322E05">
        <w:rPr>
          <w:rFonts w:ascii="Times New Roman" w:eastAsia="Times New Roman" w:hAnsi="Times New Roman" w:cs="Times New Roman"/>
          <w:sz w:val="24"/>
          <w:szCs w:val="24"/>
          <w:lang w:eastAsia="ru-RU"/>
        </w:rPr>
        <w:t xml:space="preserve"> получения от Заказчика уведомления о внесении изменений </w:t>
      </w:r>
      <w:r w:rsidR="009F1A9A">
        <w:rPr>
          <w:rFonts w:ascii="Times New Roman" w:eastAsia="Times New Roman" w:hAnsi="Times New Roman" w:cs="Times New Roman"/>
          <w:sz w:val="24"/>
          <w:szCs w:val="24"/>
          <w:lang w:eastAsia="ru-RU"/>
        </w:rPr>
        <w:t xml:space="preserve">в </w:t>
      </w:r>
      <w:r w:rsidR="00322E05">
        <w:rPr>
          <w:rFonts w:ascii="Times New Roman" w:eastAsia="Times New Roman" w:hAnsi="Times New Roman" w:cs="Times New Roman"/>
          <w:sz w:val="24"/>
          <w:szCs w:val="24"/>
          <w:lang w:eastAsia="ru-RU"/>
        </w:rPr>
        <w:t>Задание на проектирование, направляет Заказчику проект дополнительного соглашения и сметный расчет</w:t>
      </w:r>
      <w:r w:rsidR="008C20A7">
        <w:rPr>
          <w:rFonts w:ascii="Times New Roman" w:eastAsia="Times New Roman" w:hAnsi="Times New Roman" w:cs="Times New Roman"/>
          <w:sz w:val="24"/>
          <w:szCs w:val="24"/>
          <w:lang w:eastAsia="ru-RU"/>
        </w:rPr>
        <w:t xml:space="preserve"> (при необходимости изменения Цены Договора)</w:t>
      </w:r>
      <w:r w:rsidR="00322E05">
        <w:rPr>
          <w:rFonts w:ascii="Times New Roman" w:eastAsia="Times New Roman" w:hAnsi="Times New Roman" w:cs="Times New Roman"/>
          <w:sz w:val="24"/>
          <w:szCs w:val="24"/>
          <w:lang w:eastAsia="ru-RU"/>
        </w:rPr>
        <w:t>. Д</w:t>
      </w:r>
      <w:r w:rsidR="00DD5875" w:rsidRPr="00DD5875">
        <w:rPr>
          <w:rFonts w:ascii="Times New Roman" w:eastAsia="Times New Roman" w:hAnsi="Times New Roman" w:cs="Times New Roman"/>
          <w:sz w:val="24"/>
          <w:szCs w:val="24"/>
          <w:lang w:eastAsia="ru-RU"/>
        </w:rPr>
        <w:t xml:space="preserve">ополнительное соглашение к </w:t>
      </w:r>
      <w:r w:rsidR="00DD5875">
        <w:rPr>
          <w:rFonts w:ascii="Times New Roman" w:eastAsia="Times New Roman" w:hAnsi="Times New Roman" w:cs="Times New Roman"/>
          <w:sz w:val="24"/>
          <w:szCs w:val="24"/>
          <w:lang w:eastAsia="ru-RU"/>
        </w:rPr>
        <w:t>Договору</w:t>
      </w:r>
      <w:r w:rsidR="00DD5875" w:rsidRPr="00DD5875">
        <w:rPr>
          <w:rFonts w:ascii="Times New Roman" w:eastAsia="Times New Roman" w:hAnsi="Times New Roman" w:cs="Times New Roman"/>
          <w:sz w:val="24"/>
          <w:szCs w:val="24"/>
          <w:lang w:eastAsia="ru-RU"/>
        </w:rPr>
        <w:t xml:space="preserve"> </w:t>
      </w:r>
      <w:r w:rsidR="00DD5875">
        <w:rPr>
          <w:rFonts w:ascii="Times New Roman" w:eastAsia="Times New Roman" w:hAnsi="Times New Roman" w:cs="Times New Roman"/>
          <w:sz w:val="24"/>
          <w:szCs w:val="24"/>
          <w:lang w:eastAsia="ru-RU"/>
        </w:rPr>
        <w:t xml:space="preserve">Стороны </w:t>
      </w:r>
      <w:r w:rsidR="005B2969">
        <w:rPr>
          <w:rFonts w:ascii="Times New Roman" w:eastAsia="Times New Roman" w:hAnsi="Times New Roman" w:cs="Times New Roman"/>
          <w:sz w:val="24"/>
          <w:szCs w:val="24"/>
          <w:lang w:eastAsia="ru-RU"/>
        </w:rPr>
        <w:t xml:space="preserve">обязуются </w:t>
      </w:r>
      <w:r w:rsidR="00DD5875">
        <w:rPr>
          <w:rFonts w:ascii="Times New Roman" w:eastAsia="Times New Roman" w:hAnsi="Times New Roman" w:cs="Times New Roman"/>
          <w:sz w:val="24"/>
          <w:szCs w:val="24"/>
          <w:lang w:eastAsia="ru-RU"/>
        </w:rPr>
        <w:t>заключ</w:t>
      </w:r>
      <w:r w:rsidR="005B2969">
        <w:rPr>
          <w:rFonts w:ascii="Times New Roman" w:eastAsia="Times New Roman" w:hAnsi="Times New Roman" w:cs="Times New Roman"/>
          <w:sz w:val="24"/>
          <w:szCs w:val="24"/>
          <w:lang w:eastAsia="ru-RU"/>
        </w:rPr>
        <w:t>ить</w:t>
      </w:r>
      <w:r w:rsidR="00DD5875" w:rsidRPr="00DD5875">
        <w:rPr>
          <w:rFonts w:ascii="Times New Roman" w:eastAsia="Times New Roman" w:hAnsi="Times New Roman" w:cs="Times New Roman"/>
          <w:sz w:val="24"/>
          <w:szCs w:val="24"/>
          <w:lang w:eastAsia="ru-RU"/>
        </w:rPr>
        <w:t xml:space="preserve"> в течение 14 (четырнадцати) рабочих дней с момента направления </w:t>
      </w:r>
      <w:r w:rsidR="00DD5875">
        <w:rPr>
          <w:rFonts w:ascii="Times New Roman" w:eastAsia="Times New Roman" w:hAnsi="Times New Roman" w:cs="Times New Roman"/>
          <w:sz w:val="24"/>
          <w:szCs w:val="24"/>
          <w:lang w:eastAsia="ru-RU"/>
        </w:rPr>
        <w:t>Подрядчиком</w:t>
      </w:r>
      <w:r w:rsidR="00DD5875" w:rsidRPr="00DD5875">
        <w:rPr>
          <w:rFonts w:ascii="Times New Roman" w:eastAsia="Times New Roman" w:hAnsi="Times New Roman" w:cs="Times New Roman"/>
          <w:sz w:val="24"/>
          <w:szCs w:val="24"/>
          <w:lang w:eastAsia="ru-RU"/>
        </w:rPr>
        <w:t xml:space="preserve"> в адрес </w:t>
      </w:r>
      <w:r w:rsidR="00DD5875">
        <w:rPr>
          <w:rFonts w:ascii="Times New Roman" w:eastAsia="Times New Roman" w:hAnsi="Times New Roman" w:cs="Times New Roman"/>
          <w:sz w:val="24"/>
          <w:szCs w:val="24"/>
          <w:lang w:eastAsia="ru-RU"/>
        </w:rPr>
        <w:t>Заказчика</w:t>
      </w:r>
      <w:r w:rsidR="00DD5875" w:rsidRPr="00DD5875">
        <w:rPr>
          <w:rFonts w:ascii="Times New Roman" w:eastAsia="Times New Roman" w:hAnsi="Times New Roman" w:cs="Times New Roman"/>
          <w:sz w:val="24"/>
          <w:szCs w:val="24"/>
          <w:lang w:eastAsia="ru-RU"/>
        </w:rPr>
        <w:t xml:space="preserve"> </w:t>
      </w:r>
      <w:r w:rsidR="00322E05">
        <w:rPr>
          <w:rFonts w:ascii="Times New Roman" w:eastAsia="Times New Roman" w:hAnsi="Times New Roman" w:cs="Times New Roman"/>
          <w:sz w:val="24"/>
          <w:szCs w:val="24"/>
          <w:lang w:eastAsia="ru-RU"/>
        </w:rPr>
        <w:t>указанных документов</w:t>
      </w:r>
      <w:r w:rsidR="00DD5875">
        <w:rPr>
          <w:rFonts w:ascii="Times New Roman" w:eastAsia="Times New Roman" w:hAnsi="Times New Roman" w:cs="Times New Roman"/>
          <w:sz w:val="24"/>
          <w:szCs w:val="24"/>
          <w:lang w:eastAsia="ru-RU"/>
        </w:rPr>
        <w:t xml:space="preserve">. </w:t>
      </w:r>
      <w:r w:rsidR="00DD5875" w:rsidRPr="00DD5875">
        <w:rPr>
          <w:rFonts w:ascii="Times New Roman" w:eastAsia="Times New Roman" w:hAnsi="Times New Roman" w:cs="Times New Roman"/>
          <w:sz w:val="24"/>
          <w:szCs w:val="24"/>
          <w:lang w:eastAsia="ru-RU"/>
        </w:rPr>
        <w:t xml:space="preserve">В случае, если любая из Сторон не подпишет данное дополнительное соглашение в вышеуказанный срок, вторая Сторона вправе </w:t>
      </w:r>
      <w:r w:rsidR="00DD5875">
        <w:rPr>
          <w:rFonts w:ascii="Times New Roman" w:eastAsia="Times New Roman" w:hAnsi="Times New Roman" w:cs="Times New Roman"/>
          <w:sz w:val="24"/>
          <w:szCs w:val="24"/>
          <w:lang w:eastAsia="ru-RU"/>
        </w:rPr>
        <w:t>внести изменения в</w:t>
      </w:r>
      <w:r w:rsidR="00DD5875" w:rsidRPr="00DD5875">
        <w:rPr>
          <w:rFonts w:ascii="Times New Roman" w:eastAsia="Times New Roman" w:hAnsi="Times New Roman" w:cs="Times New Roman"/>
          <w:sz w:val="24"/>
          <w:szCs w:val="24"/>
          <w:lang w:eastAsia="ru-RU"/>
        </w:rPr>
        <w:t xml:space="preserve"> </w:t>
      </w:r>
      <w:r w:rsidR="00DD5875">
        <w:rPr>
          <w:rFonts w:ascii="Times New Roman" w:eastAsia="Times New Roman" w:hAnsi="Times New Roman" w:cs="Times New Roman"/>
          <w:sz w:val="24"/>
          <w:szCs w:val="24"/>
          <w:lang w:eastAsia="ru-RU"/>
        </w:rPr>
        <w:t xml:space="preserve">Договор </w:t>
      </w:r>
      <w:r w:rsidR="00DD5875" w:rsidRPr="00DD5875">
        <w:rPr>
          <w:rFonts w:ascii="Times New Roman" w:eastAsia="Times New Roman" w:hAnsi="Times New Roman" w:cs="Times New Roman"/>
          <w:sz w:val="24"/>
          <w:szCs w:val="24"/>
          <w:lang w:eastAsia="ru-RU"/>
        </w:rPr>
        <w:t xml:space="preserve">в одностороннем внесудебном порядке, направив Стороне, не подписавшей дополнительное соглашение, уведомление об изменении </w:t>
      </w:r>
      <w:r w:rsidR="00DD5875">
        <w:rPr>
          <w:rFonts w:ascii="Times New Roman" w:eastAsia="Times New Roman" w:hAnsi="Times New Roman" w:cs="Times New Roman"/>
          <w:sz w:val="24"/>
          <w:szCs w:val="24"/>
          <w:lang w:eastAsia="ru-RU"/>
        </w:rPr>
        <w:t>Договора</w:t>
      </w:r>
      <w:r w:rsidR="00DD5875" w:rsidRPr="00DD5875">
        <w:rPr>
          <w:rFonts w:ascii="Times New Roman" w:eastAsia="Times New Roman" w:hAnsi="Times New Roman" w:cs="Times New Roman"/>
          <w:sz w:val="24"/>
          <w:szCs w:val="24"/>
          <w:lang w:eastAsia="ru-RU"/>
        </w:rPr>
        <w:t xml:space="preserve"> в части изменения </w:t>
      </w:r>
      <w:r w:rsidR="00DD5875">
        <w:rPr>
          <w:rFonts w:ascii="Times New Roman" w:eastAsia="Times New Roman" w:hAnsi="Times New Roman" w:cs="Times New Roman"/>
          <w:sz w:val="24"/>
          <w:szCs w:val="24"/>
          <w:lang w:eastAsia="ru-RU"/>
        </w:rPr>
        <w:t xml:space="preserve">сроков выполнения работ и/или </w:t>
      </w:r>
      <w:r w:rsidR="00DD5875" w:rsidRPr="00DD5875">
        <w:rPr>
          <w:rFonts w:ascii="Times New Roman" w:eastAsia="Times New Roman" w:hAnsi="Times New Roman" w:cs="Times New Roman"/>
          <w:sz w:val="24"/>
          <w:szCs w:val="24"/>
          <w:lang w:eastAsia="ru-RU"/>
        </w:rPr>
        <w:t xml:space="preserve">Цены </w:t>
      </w:r>
      <w:r w:rsidR="00DD5875">
        <w:rPr>
          <w:rFonts w:ascii="Times New Roman" w:eastAsia="Times New Roman" w:hAnsi="Times New Roman" w:cs="Times New Roman"/>
          <w:sz w:val="24"/>
          <w:szCs w:val="24"/>
          <w:lang w:eastAsia="ru-RU"/>
        </w:rPr>
        <w:t>Договора</w:t>
      </w:r>
      <w:r w:rsidR="00DD5875" w:rsidRPr="00DD5875">
        <w:rPr>
          <w:rFonts w:ascii="Times New Roman" w:eastAsia="Times New Roman" w:hAnsi="Times New Roman" w:cs="Times New Roman"/>
          <w:sz w:val="24"/>
          <w:szCs w:val="24"/>
          <w:lang w:eastAsia="ru-RU"/>
        </w:rPr>
        <w:t xml:space="preserve">. </w:t>
      </w:r>
      <w:r w:rsidR="00DD5875">
        <w:rPr>
          <w:rFonts w:ascii="Times New Roman" w:eastAsia="Times New Roman" w:hAnsi="Times New Roman" w:cs="Times New Roman"/>
          <w:sz w:val="24"/>
          <w:szCs w:val="24"/>
          <w:lang w:eastAsia="ru-RU"/>
        </w:rPr>
        <w:t xml:space="preserve">Условия Договора будут считаться </w:t>
      </w:r>
      <w:r w:rsidR="005B2969">
        <w:rPr>
          <w:rFonts w:ascii="Times New Roman" w:eastAsia="Times New Roman" w:hAnsi="Times New Roman" w:cs="Times New Roman"/>
          <w:sz w:val="24"/>
          <w:szCs w:val="24"/>
          <w:lang w:eastAsia="ru-RU"/>
        </w:rPr>
        <w:t>измененными</w:t>
      </w:r>
      <w:r w:rsidR="00DD5875" w:rsidRPr="00DD5875">
        <w:rPr>
          <w:rFonts w:ascii="Times New Roman" w:eastAsia="Times New Roman" w:hAnsi="Times New Roman" w:cs="Times New Roman"/>
          <w:sz w:val="24"/>
          <w:szCs w:val="24"/>
          <w:lang w:eastAsia="ru-RU"/>
        </w:rPr>
        <w:t>, с момента направления первой Стороной соответствующего уведомления, если иная, более ранняя или поздняя дата, не указана в самом уведомлени</w:t>
      </w:r>
      <w:r w:rsidR="009F1A9A">
        <w:rPr>
          <w:rFonts w:ascii="Times New Roman" w:eastAsia="Times New Roman" w:hAnsi="Times New Roman" w:cs="Times New Roman"/>
          <w:sz w:val="24"/>
          <w:szCs w:val="24"/>
          <w:lang w:eastAsia="ru-RU"/>
        </w:rPr>
        <w:t>и.</w:t>
      </w:r>
    </w:p>
    <w:p w14:paraId="1552264B" w14:textId="231612C8" w:rsidR="00D11EAA" w:rsidRPr="001E6C3E" w:rsidRDefault="00175015" w:rsidP="00D11EAA">
      <w:pPr>
        <w:tabs>
          <w:tab w:val="left" w:pos="1134"/>
        </w:tab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pacing w:val="-4"/>
          <w:sz w:val="24"/>
          <w:szCs w:val="24"/>
          <w:lang w:eastAsia="ru-RU"/>
        </w:rPr>
        <w:t>8</w:t>
      </w:r>
      <w:r w:rsidR="00D11EAA" w:rsidRPr="001E6C3E">
        <w:rPr>
          <w:rFonts w:ascii="Times New Roman" w:eastAsia="Times New Roman" w:hAnsi="Times New Roman" w:cs="Times New Roman"/>
          <w:spacing w:val="-4"/>
          <w:sz w:val="24"/>
          <w:szCs w:val="24"/>
          <w:lang w:eastAsia="ru-RU"/>
        </w:rPr>
        <w:t>.</w:t>
      </w:r>
      <w:r w:rsidR="003E5031">
        <w:rPr>
          <w:rFonts w:ascii="Times New Roman" w:eastAsia="Times New Roman" w:hAnsi="Times New Roman" w:cs="Times New Roman"/>
          <w:spacing w:val="-4"/>
          <w:sz w:val="24"/>
          <w:szCs w:val="24"/>
          <w:lang w:eastAsia="ru-RU"/>
        </w:rPr>
        <w:t>6</w:t>
      </w:r>
      <w:r w:rsidR="00D11EAA" w:rsidRPr="001E6C3E">
        <w:rPr>
          <w:rFonts w:ascii="Times New Roman" w:eastAsia="Times New Roman" w:hAnsi="Times New Roman" w:cs="Times New Roman"/>
          <w:spacing w:val="-4"/>
          <w:sz w:val="24"/>
          <w:szCs w:val="24"/>
          <w:lang w:eastAsia="ru-RU"/>
        </w:rPr>
        <w:t>.</w:t>
      </w:r>
      <w:r w:rsidR="00D11EAA" w:rsidRPr="001E6C3E">
        <w:rPr>
          <w:rFonts w:ascii="Times New Roman" w:eastAsia="Times New Roman" w:hAnsi="Times New Roman" w:cs="Times New Roman"/>
          <w:spacing w:val="-4"/>
          <w:sz w:val="24"/>
          <w:szCs w:val="24"/>
          <w:lang w:eastAsia="ru-RU"/>
        </w:rPr>
        <w:tab/>
        <w:t>Подрядчик обязан до предъявления Заказчику согласовать Результаты инженерных</w:t>
      </w:r>
      <w:r w:rsidR="00D11EAA" w:rsidRPr="001E6C3E">
        <w:rPr>
          <w:rFonts w:ascii="Times New Roman" w:eastAsia="Times New Roman" w:hAnsi="Times New Roman" w:cs="Times New Roman"/>
          <w:sz w:val="24"/>
          <w:szCs w:val="24"/>
          <w:lang w:eastAsia="ru-RU"/>
        </w:rPr>
        <w:t xml:space="preserve"> изысканий в Специализированных организациях, уполномоченных на проведение согласований, в случае и порядке, установленных нормативными актами в области проектирования и строительства. </w:t>
      </w:r>
    </w:p>
    <w:p w14:paraId="0B93B68F" w14:textId="20DB4040" w:rsidR="00D11EAA" w:rsidRPr="001E6C3E" w:rsidRDefault="00175015" w:rsidP="00D11EAA">
      <w:pPr>
        <w:tabs>
          <w:tab w:val="left" w:pos="1134"/>
        </w:tab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r w:rsidR="00D11EAA" w:rsidRPr="001E6C3E">
        <w:rPr>
          <w:rFonts w:ascii="Times New Roman" w:eastAsia="Times New Roman" w:hAnsi="Times New Roman" w:cs="Times New Roman"/>
          <w:sz w:val="24"/>
          <w:szCs w:val="24"/>
          <w:lang w:eastAsia="ru-RU"/>
        </w:rPr>
        <w:t>.</w:t>
      </w:r>
      <w:r w:rsidR="003E5031">
        <w:rPr>
          <w:rFonts w:ascii="Times New Roman" w:eastAsia="Times New Roman" w:hAnsi="Times New Roman" w:cs="Times New Roman"/>
          <w:sz w:val="24"/>
          <w:szCs w:val="24"/>
          <w:lang w:eastAsia="ru-RU"/>
        </w:rPr>
        <w:t>7</w:t>
      </w:r>
      <w:r w:rsidR="00D11EAA" w:rsidRPr="001E6C3E">
        <w:rPr>
          <w:rFonts w:ascii="Times New Roman" w:eastAsia="Times New Roman" w:hAnsi="Times New Roman" w:cs="Times New Roman"/>
          <w:sz w:val="24"/>
          <w:szCs w:val="24"/>
          <w:lang w:eastAsia="ru-RU"/>
        </w:rPr>
        <w:t>.</w:t>
      </w:r>
      <w:r w:rsidR="00D11EAA" w:rsidRPr="001E6C3E">
        <w:rPr>
          <w:rFonts w:ascii="Times New Roman" w:eastAsia="Times New Roman" w:hAnsi="Times New Roman" w:cs="Times New Roman"/>
          <w:sz w:val="24"/>
          <w:szCs w:val="24"/>
          <w:lang w:eastAsia="ru-RU"/>
        </w:rPr>
        <w:tab/>
        <w:t xml:space="preserve">После согласования со Специализированными организациями (в случае если </w:t>
      </w:r>
      <w:r w:rsidR="00D11EAA" w:rsidRPr="001E6C3E">
        <w:rPr>
          <w:rFonts w:ascii="Times New Roman" w:eastAsia="Times New Roman" w:hAnsi="Times New Roman" w:cs="Times New Roman"/>
          <w:spacing w:val="-4"/>
          <w:sz w:val="24"/>
          <w:szCs w:val="24"/>
          <w:lang w:eastAsia="ru-RU"/>
        </w:rPr>
        <w:t>согласование со Специализированными организациями установлено требованиями Заказчика</w:t>
      </w:r>
      <w:r w:rsidR="00D11EAA" w:rsidRPr="001E6C3E">
        <w:rPr>
          <w:rFonts w:ascii="Times New Roman" w:eastAsia="Times New Roman" w:hAnsi="Times New Roman" w:cs="Times New Roman"/>
          <w:sz w:val="24"/>
          <w:szCs w:val="24"/>
          <w:lang w:eastAsia="ru-RU"/>
        </w:rPr>
        <w:t xml:space="preserve"> или </w:t>
      </w:r>
      <w:r w:rsidR="00D11EAA" w:rsidRPr="001E6C3E">
        <w:rPr>
          <w:rFonts w:ascii="Times New Roman" w:eastAsia="Times New Roman" w:hAnsi="Times New Roman" w:cs="Times New Roman"/>
          <w:sz w:val="24"/>
          <w:szCs w:val="24"/>
          <w:lang w:eastAsia="ru-RU"/>
        </w:rPr>
        <w:lastRenderedPageBreak/>
        <w:t xml:space="preserve">нормативными актами в области проектирования и строительства) Результаты </w:t>
      </w:r>
      <w:r w:rsidR="00D11EAA" w:rsidRPr="001E6C3E">
        <w:rPr>
          <w:rFonts w:ascii="Times New Roman" w:eastAsia="Times New Roman" w:hAnsi="Times New Roman" w:cs="Times New Roman"/>
          <w:spacing w:val="-4"/>
          <w:sz w:val="24"/>
          <w:szCs w:val="24"/>
          <w:lang w:eastAsia="ru-RU"/>
        </w:rPr>
        <w:t>инженерных изысканий направляются Заказчику в сопровождении оформленного со стороны</w:t>
      </w:r>
      <w:r w:rsidR="00D11EAA" w:rsidRPr="001E6C3E">
        <w:rPr>
          <w:rFonts w:ascii="Times New Roman" w:eastAsia="Times New Roman" w:hAnsi="Times New Roman" w:cs="Times New Roman"/>
          <w:sz w:val="24"/>
          <w:szCs w:val="24"/>
          <w:lang w:eastAsia="ru-RU"/>
        </w:rPr>
        <w:t xml:space="preserve"> Подрядчика в 2 (двух) экземплярах Акта сдачи-приемки Результатов выполненных работ (приложение 1).</w:t>
      </w:r>
    </w:p>
    <w:p w14:paraId="3CCF3EFA" w14:textId="163C9691" w:rsidR="00D11EAA" w:rsidRPr="001E6C3E" w:rsidRDefault="00175015" w:rsidP="00D11EAA">
      <w:pPr>
        <w:tabs>
          <w:tab w:val="left" w:pos="1134"/>
          <w:tab w:val="left" w:pos="1276"/>
        </w:tab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r w:rsidR="00D11EAA" w:rsidRPr="001E6C3E">
        <w:rPr>
          <w:rFonts w:ascii="Times New Roman" w:eastAsia="Times New Roman" w:hAnsi="Times New Roman" w:cs="Times New Roman"/>
          <w:sz w:val="24"/>
          <w:szCs w:val="24"/>
          <w:lang w:eastAsia="ru-RU"/>
        </w:rPr>
        <w:t>.</w:t>
      </w:r>
      <w:r w:rsidR="003E5031">
        <w:rPr>
          <w:rFonts w:ascii="Times New Roman" w:eastAsia="Times New Roman" w:hAnsi="Times New Roman" w:cs="Times New Roman"/>
          <w:sz w:val="24"/>
          <w:szCs w:val="24"/>
          <w:lang w:eastAsia="ru-RU"/>
        </w:rPr>
        <w:t>8</w:t>
      </w:r>
      <w:r w:rsidR="00D11EAA" w:rsidRPr="001E6C3E">
        <w:rPr>
          <w:rFonts w:ascii="Times New Roman" w:eastAsia="Times New Roman" w:hAnsi="Times New Roman" w:cs="Times New Roman"/>
          <w:sz w:val="24"/>
          <w:szCs w:val="24"/>
          <w:lang w:eastAsia="ru-RU"/>
        </w:rPr>
        <w:t>.</w:t>
      </w:r>
      <w:r w:rsidR="00D11EAA" w:rsidRPr="001E6C3E">
        <w:rPr>
          <w:rFonts w:ascii="Times New Roman" w:eastAsia="Times New Roman" w:hAnsi="Times New Roman" w:cs="Times New Roman"/>
          <w:sz w:val="24"/>
          <w:szCs w:val="24"/>
          <w:lang w:eastAsia="ru-RU"/>
        </w:rPr>
        <w:tab/>
        <w:t xml:space="preserve">Подрядчик должен устранить обозначенные замечания в течение 5 (пяти) рабочих дней после получения мотивированного отказа Заказчика от подписания Акта сдачи-приемки Результатов выполненных работ (приложение 1) (если иной срок не согласован письменно Сторонами) и передать измененный и (или) доработанный Результат инженерных изысканий Заказчику. </w:t>
      </w:r>
    </w:p>
    <w:p w14:paraId="75AFCB0B" w14:textId="1A64836F" w:rsidR="00D11EAA" w:rsidRPr="001E6C3E" w:rsidRDefault="00D11EAA" w:rsidP="00D11EAA">
      <w:pPr>
        <w:tabs>
          <w:tab w:val="left" w:pos="1276"/>
        </w:tab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1E6C3E">
        <w:rPr>
          <w:rFonts w:ascii="Times New Roman" w:eastAsia="Times New Roman" w:hAnsi="Times New Roman" w:cs="Times New Roman"/>
          <w:sz w:val="24"/>
          <w:szCs w:val="24"/>
          <w:lang w:eastAsia="ru-RU"/>
        </w:rPr>
        <w:t>Обязательства Подрядчика по выполнению инженерных изысканий считаются исполненными в полном объеме после подписания Заказчиком Акта сдачи-приемки Результатов выполненных работ (приложение 1) по инженерным изысканиям</w:t>
      </w:r>
      <w:r w:rsidR="00B10D80">
        <w:rPr>
          <w:rFonts w:ascii="Times New Roman" w:eastAsia="Times New Roman" w:hAnsi="Times New Roman" w:cs="Times New Roman"/>
          <w:sz w:val="24"/>
          <w:szCs w:val="24"/>
          <w:lang w:eastAsia="ru-RU"/>
        </w:rPr>
        <w:t>.</w:t>
      </w:r>
    </w:p>
    <w:p w14:paraId="740D571C" w14:textId="77777777" w:rsidR="00D11EAA" w:rsidRPr="001E6C3E" w:rsidRDefault="00D11EAA" w:rsidP="00D11EAA">
      <w:pPr>
        <w:tabs>
          <w:tab w:val="left" w:pos="1276"/>
        </w:tab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1E6C3E">
        <w:rPr>
          <w:rFonts w:ascii="Times New Roman" w:eastAsia="Times New Roman" w:hAnsi="Times New Roman" w:cs="Times New Roman"/>
          <w:sz w:val="24"/>
          <w:szCs w:val="24"/>
          <w:lang w:eastAsia="ru-RU"/>
        </w:rPr>
        <w:t xml:space="preserve">Результаты инженерных изысканий, выполненных по Договору, принадлежат Заказчику, который вправе использовать их по своему усмотрению. Подрядчик не вправе </w:t>
      </w:r>
      <w:r w:rsidRPr="001E6C3E">
        <w:rPr>
          <w:rFonts w:ascii="Times New Roman" w:eastAsia="Times New Roman" w:hAnsi="Times New Roman" w:cs="Times New Roman"/>
          <w:spacing w:val="-4"/>
          <w:sz w:val="24"/>
          <w:szCs w:val="24"/>
          <w:lang w:eastAsia="ru-RU"/>
        </w:rPr>
        <w:t>передавать третьим лицам или иным образом разглашать результаты инженерных изысканий</w:t>
      </w:r>
      <w:r w:rsidRPr="001E6C3E">
        <w:rPr>
          <w:rFonts w:ascii="Times New Roman" w:eastAsia="Times New Roman" w:hAnsi="Times New Roman" w:cs="Times New Roman"/>
          <w:sz w:val="24"/>
          <w:szCs w:val="24"/>
          <w:lang w:eastAsia="ru-RU"/>
        </w:rPr>
        <w:t xml:space="preserve"> без предварительного письменного согласия Заказчика, а также каким-либо образом использовать результаты инженерных изысканий, в том числе для собственных нужд, без согласования с Заказчиком. </w:t>
      </w:r>
    </w:p>
    <w:p w14:paraId="3ED3BF96" w14:textId="77777777" w:rsidR="00C83C3A" w:rsidRPr="001E6C3E" w:rsidRDefault="00C83C3A" w:rsidP="00B10D80">
      <w:pPr>
        <w:tabs>
          <w:tab w:val="left" w:pos="1418"/>
        </w:tabs>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p w14:paraId="7BA34D93" w14:textId="670D865A" w:rsidR="008A0A9D" w:rsidRPr="008A0A9D" w:rsidRDefault="008A0A9D" w:rsidP="008A0A9D">
      <w:pPr>
        <w:widowControl w:val="0"/>
        <w:autoSpaceDE w:val="0"/>
        <w:autoSpaceDN w:val="0"/>
        <w:adjustRightInd w:val="0"/>
        <w:spacing w:after="0" w:line="240" w:lineRule="auto"/>
        <w:ind w:firstLine="709"/>
        <w:jc w:val="both"/>
        <w:rPr>
          <w:rFonts w:ascii="Times New Roman" w:eastAsia="Times New Roman" w:hAnsi="Times New Roman" w:cs="Times New Roman"/>
          <w:b/>
          <w:sz w:val="24"/>
          <w:szCs w:val="24"/>
          <w:lang w:eastAsia="ru-RU"/>
        </w:rPr>
      </w:pPr>
      <w:r w:rsidRPr="008A0A9D">
        <w:rPr>
          <w:rFonts w:ascii="Times New Roman" w:eastAsia="Times New Roman" w:hAnsi="Times New Roman" w:cs="Times New Roman"/>
          <w:b/>
          <w:sz w:val="24"/>
          <w:szCs w:val="24"/>
          <w:lang w:eastAsia="ru-RU"/>
        </w:rPr>
        <w:t>Статья 9. Порядок выполнения и приемка работ по разработке Проектной документации</w:t>
      </w:r>
    </w:p>
    <w:p w14:paraId="42E4021A" w14:textId="2B145119" w:rsidR="008A0A9D" w:rsidRPr="008A0A9D" w:rsidRDefault="008A0A9D" w:rsidP="008A0A9D">
      <w:pPr>
        <w:widowControl w:val="0"/>
        <w:tabs>
          <w:tab w:val="left" w:pos="1276"/>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r w:rsidRPr="008A0A9D">
        <w:rPr>
          <w:rFonts w:ascii="Times New Roman" w:eastAsia="Times New Roman" w:hAnsi="Times New Roman" w:cs="Times New Roman"/>
          <w:sz w:val="24"/>
          <w:szCs w:val="24"/>
          <w:lang w:eastAsia="ru-RU"/>
        </w:rPr>
        <w:t>.1.</w:t>
      </w:r>
      <w:r w:rsidRPr="008A0A9D">
        <w:rPr>
          <w:rFonts w:ascii="Times New Roman" w:eastAsia="Times New Roman" w:hAnsi="Times New Roman" w:cs="Times New Roman"/>
          <w:sz w:val="24"/>
          <w:szCs w:val="24"/>
          <w:lang w:eastAsia="ru-RU"/>
        </w:rPr>
        <w:tab/>
        <w:t xml:space="preserve">Заказчик по </w:t>
      </w:r>
      <w:r w:rsidRPr="008A0A9D">
        <w:rPr>
          <w:rFonts w:ascii="Times New Roman" w:eastAsia="Times New Roman" w:hAnsi="Times New Roman" w:cs="Times New Roman"/>
          <w:bCs/>
          <w:sz w:val="24"/>
          <w:szCs w:val="24"/>
          <w:lang w:eastAsia="ru-RU"/>
        </w:rPr>
        <w:t xml:space="preserve">письменному запросу Подрядчика </w:t>
      </w:r>
      <w:r w:rsidRPr="008A0A9D">
        <w:rPr>
          <w:rFonts w:ascii="Times New Roman" w:eastAsia="Times New Roman" w:hAnsi="Times New Roman" w:cs="Times New Roman"/>
          <w:sz w:val="24"/>
          <w:szCs w:val="24"/>
          <w:lang w:eastAsia="ru-RU"/>
        </w:rPr>
        <w:t>передает по акту приема-передачи, подписываемому Сторонами, необходимые данные для разработки Проектной документации, согласно п. 7.1.1 Договора.</w:t>
      </w:r>
    </w:p>
    <w:p w14:paraId="47739B42" w14:textId="7E04BB6E" w:rsidR="008A0A9D" w:rsidRPr="008A0A9D" w:rsidRDefault="008A0A9D" w:rsidP="008A0A9D">
      <w:pPr>
        <w:widowControl w:val="0"/>
        <w:shd w:val="clear" w:color="auto" w:fill="FFFFFF"/>
        <w:tabs>
          <w:tab w:val="left" w:pos="1276"/>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r w:rsidRPr="008A0A9D">
        <w:rPr>
          <w:rFonts w:ascii="Times New Roman" w:eastAsia="Times New Roman" w:hAnsi="Times New Roman" w:cs="Times New Roman"/>
          <w:sz w:val="24"/>
          <w:szCs w:val="24"/>
          <w:lang w:eastAsia="ru-RU"/>
        </w:rPr>
        <w:t>.2.</w:t>
      </w:r>
      <w:r w:rsidRPr="008A0A9D">
        <w:rPr>
          <w:rFonts w:ascii="Times New Roman" w:eastAsia="Times New Roman" w:hAnsi="Times New Roman" w:cs="Times New Roman"/>
          <w:sz w:val="24"/>
          <w:szCs w:val="24"/>
          <w:lang w:eastAsia="ru-RU"/>
        </w:rPr>
        <w:tab/>
        <w:t>В течение</w:t>
      </w:r>
      <w:r w:rsidR="00D97B37">
        <w:rPr>
          <w:rFonts w:ascii="Times New Roman" w:eastAsia="Times New Roman" w:hAnsi="Times New Roman" w:cs="Times New Roman"/>
          <w:sz w:val="24"/>
          <w:szCs w:val="24"/>
          <w:lang w:eastAsia="ru-RU"/>
        </w:rPr>
        <w:t xml:space="preserve"> 30 </w:t>
      </w:r>
      <w:r w:rsidRPr="008A0A9D">
        <w:rPr>
          <w:rFonts w:ascii="Times New Roman" w:eastAsia="Times New Roman" w:hAnsi="Times New Roman" w:cs="Times New Roman"/>
          <w:sz w:val="24"/>
          <w:szCs w:val="24"/>
          <w:lang w:eastAsia="ru-RU"/>
        </w:rPr>
        <w:t>календарных дней после заключения Договора Подрядчик выполняет расчеты стоимости изготовления Проектной документации, путем разработки соответствующих смет. Результат расчетов (сметы на выполнение проектных работ) направляется Подрядчиком на согласование Заказчику.</w:t>
      </w:r>
    </w:p>
    <w:p w14:paraId="69744DD2" w14:textId="2F560DAF" w:rsidR="008A0A9D" w:rsidRPr="008A0A9D" w:rsidRDefault="00D97B37" w:rsidP="008A0A9D">
      <w:pPr>
        <w:widowControl w:val="0"/>
        <w:tabs>
          <w:tab w:val="left" w:pos="1276"/>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r w:rsidR="008A0A9D" w:rsidRPr="008A0A9D">
        <w:rPr>
          <w:rFonts w:ascii="Times New Roman" w:eastAsia="Times New Roman" w:hAnsi="Times New Roman" w:cs="Times New Roman"/>
          <w:sz w:val="24"/>
          <w:szCs w:val="24"/>
          <w:lang w:eastAsia="ru-RU"/>
        </w:rPr>
        <w:t>.3.</w:t>
      </w:r>
      <w:r w:rsidR="008A0A9D" w:rsidRPr="008A0A9D">
        <w:rPr>
          <w:rFonts w:ascii="Times New Roman" w:eastAsia="Times New Roman" w:hAnsi="Times New Roman" w:cs="Times New Roman"/>
          <w:sz w:val="24"/>
          <w:szCs w:val="24"/>
          <w:lang w:eastAsia="ru-RU"/>
        </w:rPr>
        <w:tab/>
        <w:t xml:space="preserve">Разработка Проектной документации осуществляется в сроки, </w:t>
      </w:r>
      <w:r w:rsidR="008A0A9D" w:rsidRPr="008A0A9D">
        <w:rPr>
          <w:rFonts w:ascii="Times New Roman" w:eastAsia="Times New Roman" w:hAnsi="Times New Roman" w:cs="Times New Roman"/>
          <w:spacing w:val="-2"/>
          <w:sz w:val="24"/>
          <w:szCs w:val="24"/>
          <w:lang w:eastAsia="ru-RU"/>
        </w:rPr>
        <w:t>установленные в Календарном графике выполнения</w:t>
      </w:r>
      <w:r w:rsidR="008A0A9D">
        <w:rPr>
          <w:rFonts w:ascii="Times New Roman" w:eastAsia="Times New Roman" w:hAnsi="Times New Roman" w:cs="Times New Roman"/>
          <w:spacing w:val="-2"/>
          <w:sz w:val="24"/>
          <w:szCs w:val="24"/>
          <w:lang w:eastAsia="ru-RU"/>
        </w:rPr>
        <w:t xml:space="preserve"> Работ и стоимости (приложение 2</w:t>
      </w:r>
      <w:r w:rsidR="008A0A9D" w:rsidRPr="008A0A9D">
        <w:rPr>
          <w:rFonts w:ascii="Times New Roman" w:eastAsia="Times New Roman" w:hAnsi="Times New Roman" w:cs="Times New Roman"/>
          <w:sz w:val="24"/>
          <w:szCs w:val="24"/>
          <w:lang w:eastAsia="ru-RU"/>
        </w:rPr>
        <w:t xml:space="preserve"> к Договору</w:t>
      </w:r>
      <w:r w:rsidR="008A0A9D">
        <w:rPr>
          <w:rFonts w:ascii="Times New Roman" w:eastAsia="Times New Roman" w:hAnsi="Times New Roman" w:cs="Times New Roman"/>
          <w:sz w:val="24"/>
          <w:szCs w:val="24"/>
          <w:lang w:eastAsia="ru-RU"/>
        </w:rPr>
        <w:t xml:space="preserve">). Подрядчик вправе досрочно разработать Проектную </w:t>
      </w:r>
      <w:r w:rsidR="008A0A9D" w:rsidRPr="008A0A9D">
        <w:rPr>
          <w:rFonts w:ascii="Times New Roman" w:eastAsia="Times New Roman" w:hAnsi="Times New Roman" w:cs="Times New Roman"/>
          <w:sz w:val="24"/>
          <w:szCs w:val="24"/>
          <w:lang w:eastAsia="ru-RU"/>
        </w:rPr>
        <w:t>документацию в этом случае Заказчик вправе</w:t>
      </w:r>
      <w:r w:rsidR="008A0A9D">
        <w:rPr>
          <w:rFonts w:ascii="Times New Roman" w:eastAsia="Times New Roman" w:hAnsi="Times New Roman" w:cs="Times New Roman"/>
          <w:sz w:val="24"/>
          <w:szCs w:val="24"/>
          <w:lang w:eastAsia="ru-RU"/>
        </w:rPr>
        <w:t xml:space="preserve"> принять и оплатить их досрочно</w:t>
      </w:r>
      <w:r w:rsidR="008A0A9D" w:rsidRPr="008A0A9D">
        <w:rPr>
          <w:rFonts w:ascii="Times New Roman" w:eastAsia="Times New Roman" w:hAnsi="Times New Roman" w:cs="Times New Roman"/>
          <w:sz w:val="24"/>
          <w:szCs w:val="24"/>
          <w:lang w:eastAsia="ru-RU"/>
        </w:rPr>
        <w:t xml:space="preserve"> </w:t>
      </w:r>
      <w:r w:rsidR="008A0A9D">
        <w:rPr>
          <w:rFonts w:ascii="Times New Roman" w:eastAsia="Times New Roman" w:hAnsi="Times New Roman" w:cs="Times New Roman"/>
          <w:sz w:val="24"/>
          <w:szCs w:val="24"/>
          <w:lang w:eastAsia="ru-RU"/>
        </w:rPr>
        <w:t xml:space="preserve">в </w:t>
      </w:r>
      <w:r w:rsidR="008A0A9D" w:rsidRPr="008A0A9D">
        <w:rPr>
          <w:rFonts w:ascii="Times New Roman" w:eastAsia="Times New Roman" w:hAnsi="Times New Roman" w:cs="Times New Roman"/>
          <w:sz w:val="24"/>
          <w:szCs w:val="24"/>
          <w:lang w:eastAsia="ru-RU"/>
        </w:rPr>
        <w:t>соответствии с условиями Договора.</w:t>
      </w:r>
    </w:p>
    <w:p w14:paraId="2DDA6A00" w14:textId="6765CFCB" w:rsidR="008A0A9D" w:rsidRPr="008A0A9D" w:rsidRDefault="00D97B37" w:rsidP="008A0A9D">
      <w:pPr>
        <w:widowControl w:val="0"/>
        <w:tabs>
          <w:tab w:val="left" w:pos="1276"/>
          <w:tab w:val="left" w:pos="1418"/>
        </w:tabs>
        <w:autoSpaceDE w:val="0"/>
        <w:autoSpaceDN w:val="0"/>
        <w:adjustRightInd w:val="0"/>
        <w:spacing w:after="0" w:line="240" w:lineRule="auto"/>
        <w:ind w:firstLine="709"/>
        <w:jc w:val="both"/>
        <w:rPr>
          <w:rFonts w:ascii="Times New Roman" w:eastAsia="Times New Roman" w:hAnsi="Times New Roman" w:cs="Times New Roman"/>
          <w:i/>
          <w:sz w:val="24"/>
          <w:szCs w:val="24"/>
          <w:lang w:eastAsia="ru-RU"/>
        </w:rPr>
      </w:pPr>
      <w:r>
        <w:rPr>
          <w:rFonts w:ascii="Times New Roman" w:eastAsia="Times New Roman" w:hAnsi="Times New Roman" w:cs="Times New Roman"/>
          <w:sz w:val="24"/>
          <w:szCs w:val="24"/>
          <w:lang w:eastAsia="ru-RU"/>
        </w:rPr>
        <w:t>9</w:t>
      </w:r>
      <w:r w:rsidR="008A0A9D" w:rsidRPr="008A0A9D">
        <w:rPr>
          <w:rFonts w:ascii="Times New Roman" w:eastAsia="Times New Roman" w:hAnsi="Times New Roman" w:cs="Times New Roman"/>
          <w:sz w:val="24"/>
          <w:szCs w:val="24"/>
          <w:lang w:eastAsia="ru-RU"/>
        </w:rPr>
        <w:t>.4.</w:t>
      </w:r>
      <w:r w:rsidR="008A0A9D" w:rsidRPr="008A0A9D">
        <w:rPr>
          <w:rFonts w:ascii="Times New Roman" w:eastAsia="Times New Roman" w:hAnsi="Times New Roman" w:cs="Times New Roman"/>
          <w:sz w:val="24"/>
          <w:szCs w:val="24"/>
          <w:lang w:eastAsia="ru-RU"/>
        </w:rPr>
        <w:tab/>
        <w:t>Проектная документация разрабатывается в соответствии с Заданием</w:t>
      </w:r>
      <w:r w:rsidR="00495FC3">
        <w:rPr>
          <w:rFonts w:ascii="Times New Roman" w:eastAsia="Times New Roman" w:hAnsi="Times New Roman" w:cs="Times New Roman"/>
          <w:sz w:val="24"/>
          <w:szCs w:val="24"/>
          <w:lang w:eastAsia="ru-RU"/>
        </w:rPr>
        <w:t xml:space="preserve"> на проектирование (приложение 5</w:t>
      </w:r>
      <w:r w:rsidR="008A0A9D" w:rsidRPr="008A0A9D">
        <w:rPr>
          <w:rFonts w:ascii="Times New Roman" w:eastAsia="Times New Roman" w:hAnsi="Times New Roman" w:cs="Times New Roman"/>
          <w:sz w:val="24"/>
          <w:szCs w:val="24"/>
          <w:lang w:eastAsia="ru-RU"/>
        </w:rPr>
        <w:t xml:space="preserve"> к Договору), а также требованиями нормативных актов в области проектирования и строительства, действующими на момент выполнения соответствующих работ в части состава и содержания соответствующих разделов документации.</w:t>
      </w:r>
    </w:p>
    <w:p w14:paraId="2F214D61" w14:textId="34F20995" w:rsidR="008A0A9D" w:rsidRPr="008A0A9D" w:rsidRDefault="00D97B37" w:rsidP="008A0A9D">
      <w:pPr>
        <w:widowControl w:val="0"/>
        <w:tabs>
          <w:tab w:val="left" w:pos="1276"/>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r w:rsidR="008A0A9D" w:rsidRPr="008A0A9D">
        <w:rPr>
          <w:rFonts w:ascii="Times New Roman" w:eastAsia="Times New Roman" w:hAnsi="Times New Roman" w:cs="Times New Roman"/>
          <w:sz w:val="24"/>
          <w:szCs w:val="24"/>
          <w:lang w:eastAsia="ru-RU"/>
        </w:rPr>
        <w:t>.5.</w:t>
      </w:r>
      <w:r w:rsidR="008A0A9D" w:rsidRPr="008A0A9D">
        <w:rPr>
          <w:rFonts w:ascii="Times New Roman" w:eastAsia="Times New Roman" w:hAnsi="Times New Roman" w:cs="Times New Roman"/>
          <w:sz w:val="24"/>
          <w:szCs w:val="24"/>
          <w:lang w:eastAsia="ru-RU"/>
        </w:rPr>
        <w:tab/>
        <w:t>Заказчик вправе вносить изменения в Задание</w:t>
      </w:r>
      <w:r w:rsidR="00495FC3">
        <w:rPr>
          <w:rFonts w:ascii="Times New Roman" w:eastAsia="Times New Roman" w:hAnsi="Times New Roman" w:cs="Times New Roman"/>
          <w:sz w:val="24"/>
          <w:szCs w:val="24"/>
          <w:lang w:eastAsia="ru-RU"/>
        </w:rPr>
        <w:t xml:space="preserve"> на проектирование (приложение 5</w:t>
      </w:r>
      <w:r w:rsidR="008A0A9D" w:rsidRPr="008A0A9D">
        <w:rPr>
          <w:rFonts w:ascii="Times New Roman" w:eastAsia="Times New Roman" w:hAnsi="Times New Roman" w:cs="Times New Roman"/>
          <w:sz w:val="24"/>
          <w:szCs w:val="24"/>
          <w:lang w:eastAsia="ru-RU"/>
        </w:rPr>
        <w:t xml:space="preserve"> к Договору) в письменном виде на любом этапе выполнения Работ по Договору.</w:t>
      </w:r>
    </w:p>
    <w:p w14:paraId="2BA251BD" w14:textId="3A693BB4" w:rsidR="008A0A9D" w:rsidRPr="008A0A9D" w:rsidRDefault="00D97B37" w:rsidP="008A0A9D">
      <w:pPr>
        <w:widowControl w:val="0"/>
        <w:tabs>
          <w:tab w:val="left" w:pos="1276"/>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r w:rsidR="008A0A9D" w:rsidRPr="008A0A9D">
        <w:rPr>
          <w:rFonts w:ascii="Times New Roman" w:eastAsia="Times New Roman" w:hAnsi="Times New Roman" w:cs="Times New Roman"/>
          <w:sz w:val="24"/>
          <w:szCs w:val="24"/>
          <w:lang w:eastAsia="ru-RU"/>
        </w:rPr>
        <w:t>6.</w:t>
      </w:r>
      <w:r w:rsidR="008A0A9D" w:rsidRPr="008A0A9D">
        <w:rPr>
          <w:rFonts w:ascii="Times New Roman" w:eastAsia="Times New Roman" w:hAnsi="Times New Roman" w:cs="Times New Roman"/>
          <w:sz w:val="24"/>
          <w:szCs w:val="24"/>
          <w:lang w:eastAsia="ru-RU"/>
        </w:rPr>
        <w:tab/>
        <w:t xml:space="preserve">Подрядчик обязан до предъявления Заказчику согласовать Проектную </w:t>
      </w:r>
      <w:r w:rsidR="008A0A9D" w:rsidRPr="008A0A9D">
        <w:rPr>
          <w:rFonts w:ascii="Times New Roman" w:eastAsia="Times New Roman" w:hAnsi="Times New Roman" w:cs="Times New Roman"/>
          <w:spacing w:val="-4"/>
          <w:sz w:val="24"/>
          <w:szCs w:val="24"/>
          <w:lang w:eastAsia="ru-RU"/>
        </w:rPr>
        <w:t>документацию в Специализированных организациях, уполномоченных на проведение</w:t>
      </w:r>
      <w:r w:rsidR="008A0A9D" w:rsidRPr="008A0A9D">
        <w:rPr>
          <w:rFonts w:ascii="Times New Roman" w:eastAsia="Times New Roman" w:hAnsi="Times New Roman" w:cs="Times New Roman"/>
          <w:sz w:val="24"/>
          <w:szCs w:val="24"/>
          <w:lang w:eastAsia="ru-RU"/>
        </w:rPr>
        <w:t xml:space="preserve"> согласований, в случае и порядке, установленных нормативными актами в области проектирования и строительства.</w:t>
      </w:r>
    </w:p>
    <w:p w14:paraId="0D268ECA" w14:textId="70648D43" w:rsidR="008A0A9D" w:rsidRPr="008A0A9D" w:rsidRDefault="00D97B37" w:rsidP="008A0A9D">
      <w:pPr>
        <w:keepNext/>
        <w:keepLines/>
        <w:widowControl w:val="0"/>
        <w:tabs>
          <w:tab w:val="left" w:pos="1276"/>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r w:rsidR="008A0A9D" w:rsidRPr="008A0A9D">
        <w:rPr>
          <w:rFonts w:ascii="Times New Roman" w:eastAsia="Times New Roman" w:hAnsi="Times New Roman" w:cs="Times New Roman"/>
          <w:sz w:val="24"/>
          <w:szCs w:val="24"/>
          <w:lang w:eastAsia="ru-RU"/>
        </w:rPr>
        <w:t>.7.</w:t>
      </w:r>
      <w:r w:rsidR="008A0A9D" w:rsidRPr="008A0A9D">
        <w:rPr>
          <w:rFonts w:ascii="Times New Roman" w:eastAsia="Times New Roman" w:hAnsi="Times New Roman" w:cs="Times New Roman"/>
          <w:sz w:val="24"/>
          <w:szCs w:val="24"/>
          <w:lang w:eastAsia="ru-RU"/>
        </w:rPr>
        <w:tab/>
        <w:t xml:space="preserve">После согласования со Специализированными организациями Проектная документация направляется Заказчику в сопровождении оформленного со стороны Подрядчика в 2 (двух) экземплярах Акта сдачи-приемки Результатов выполненных </w:t>
      </w:r>
      <w:r w:rsidR="008A0A9D" w:rsidRPr="008A0A9D">
        <w:rPr>
          <w:rFonts w:ascii="Times New Roman" w:eastAsia="Times New Roman" w:hAnsi="Times New Roman" w:cs="Times New Roman"/>
          <w:spacing w:val="-4"/>
          <w:sz w:val="24"/>
          <w:szCs w:val="24"/>
          <w:lang w:eastAsia="ru-RU"/>
        </w:rPr>
        <w:t>работ (приложение 2 к Договору) или Акта сдачи-приемки Результатов выполненных</w:t>
      </w:r>
      <w:r>
        <w:rPr>
          <w:rFonts w:ascii="Times New Roman" w:eastAsia="Times New Roman" w:hAnsi="Times New Roman" w:cs="Times New Roman"/>
          <w:sz w:val="24"/>
          <w:szCs w:val="24"/>
          <w:lang w:eastAsia="ru-RU"/>
        </w:rPr>
        <w:t xml:space="preserve"> работ и передачи прав.</w:t>
      </w:r>
    </w:p>
    <w:p w14:paraId="1B4087AB" w14:textId="5F44D49A" w:rsidR="008A0A9D" w:rsidRPr="008A0A9D" w:rsidRDefault="008A0A9D" w:rsidP="008A0A9D">
      <w:pPr>
        <w:widowControl w:val="0"/>
        <w:tabs>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A0A9D">
        <w:rPr>
          <w:rFonts w:ascii="Times New Roman" w:eastAsia="Times New Roman" w:hAnsi="Times New Roman" w:cs="Times New Roman"/>
          <w:sz w:val="24"/>
          <w:szCs w:val="24"/>
          <w:lang w:eastAsia="ru-RU"/>
        </w:rPr>
        <w:t xml:space="preserve">Заказчик в сроки, указанные в п. 7.1.4 Договора, при отсутствии замечаний </w:t>
      </w:r>
      <w:r w:rsidRPr="008A0A9D">
        <w:rPr>
          <w:rFonts w:ascii="Times New Roman" w:eastAsia="Times New Roman" w:hAnsi="Times New Roman" w:cs="Times New Roman"/>
          <w:sz w:val="24"/>
          <w:szCs w:val="24"/>
          <w:lang w:eastAsia="ru-RU"/>
        </w:rPr>
        <w:br/>
        <w:t>к Проектной документации подписывает со своей стороны Акт сдачи-приемки Результатов</w:t>
      </w:r>
      <w:r w:rsidR="00D97B37">
        <w:rPr>
          <w:rFonts w:ascii="Times New Roman" w:eastAsia="Times New Roman" w:hAnsi="Times New Roman" w:cs="Times New Roman"/>
          <w:sz w:val="24"/>
          <w:szCs w:val="24"/>
          <w:lang w:eastAsia="ru-RU"/>
        </w:rPr>
        <w:t xml:space="preserve"> выполненных работ (приложение 1</w:t>
      </w:r>
      <w:r w:rsidRPr="008A0A9D">
        <w:rPr>
          <w:rFonts w:ascii="Times New Roman" w:eastAsia="Times New Roman" w:hAnsi="Times New Roman" w:cs="Times New Roman"/>
          <w:sz w:val="24"/>
          <w:szCs w:val="24"/>
          <w:lang w:eastAsia="ru-RU"/>
        </w:rPr>
        <w:t xml:space="preserve"> к Договору) и один его экзем</w:t>
      </w:r>
      <w:r w:rsidR="00D97B37">
        <w:rPr>
          <w:rFonts w:ascii="Times New Roman" w:eastAsia="Times New Roman" w:hAnsi="Times New Roman" w:cs="Times New Roman"/>
          <w:sz w:val="24"/>
          <w:szCs w:val="24"/>
          <w:lang w:eastAsia="ru-RU"/>
        </w:rPr>
        <w:t xml:space="preserve">пляр возвращает Подрядчику. При наличии Заказчика </w:t>
      </w:r>
      <w:r w:rsidRPr="008A0A9D">
        <w:rPr>
          <w:rFonts w:ascii="Times New Roman" w:eastAsia="Times New Roman" w:hAnsi="Times New Roman" w:cs="Times New Roman"/>
          <w:sz w:val="24"/>
          <w:szCs w:val="24"/>
          <w:lang w:eastAsia="ru-RU"/>
        </w:rPr>
        <w:t>замечаний к Проектной документации он направляет Подрядчику мотивированный отказ от подписания указанного Акта в сроки, указанные в п. 7.1.4 Договора.</w:t>
      </w:r>
    </w:p>
    <w:p w14:paraId="15A16C03" w14:textId="0C137CBB" w:rsidR="008A0A9D" w:rsidRPr="008A0A9D" w:rsidRDefault="00D97B37" w:rsidP="008A0A9D">
      <w:pPr>
        <w:widowControl w:val="0"/>
        <w:tabs>
          <w:tab w:val="left" w:pos="1276"/>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r w:rsidR="008A0A9D" w:rsidRPr="008A0A9D">
        <w:rPr>
          <w:rFonts w:ascii="Times New Roman" w:eastAsia="Times New Roman" w:hAnsi="Times New Roman" w:cs="Times New Roman"/>
          <w:sz w:val="24"/>
          <w:szCs w:val="24"/>
          <w:lang w:eastAsia="ru-RU"/>
        </w:rPr>
        <w:t>.8.</w:t>
      </w:r>
      <w:r w:rsidR="008A0A9D" w:rsidRPr="008A0A9D">
        <w:rPr>
          <w:rFonts w:ascii="Times New Roman" w:eastAsia="Times New Roman" w:hAnsi="Times New Roman" w:cs="Times New Roman"/>
          <w:sz w:val="24"/>
          <w:szCs w:val="24"/>
          <w:lang w:eastAsia="ru-RU"/>
        </w:rPr>
        <w:tab/>
        <w:t>Подрядчик должен устранить обозначенные замечания в течение 5 (пяти) рабочих дней после получения мотивированного отказа Заказчика от подписания Акта сдачи-приемки Результатов</w:t>
      </w:r>
      <w:r>
        <w:rPr>
          <w:rFonts w:ascii="Times New Roman" w:eastAsia="Times New Roman" w:hAnsi="Times New Roman" w:cs="Times New Roman"/>
          <w:sz w:val="24"/>
          <w:szCs w:val="24"/>
          <w:lang w:eastAsia="ru-RU"/>
        </w:rPr>
        <w:t xml:space="preserve"> выполненных работ (приложение 1</w:t>
      </w:r>
      <w:r w:rsidR="008A0A9D" w:rsidRPr="008A0A9D">
        <w:rPr>
          <w:rFonts w:ascii="Times New Roman" w:eastAsia="Times New Roman" w:hAnsi="Times New Roman" w:cs="Times New Roman"/>
          <w:sz w:val="24"/>
          <w:szCs w:val="24"/>
          <w:lang w:eastAsia="ru-RU"/>
        </w:rPr>
        <w:t xml:space="preserve"> к Договору) (если иной срок не согласован </w:t>
      </w:r>
      <w:r w:rsidR="008A0A9D" w:rsidRPr="008A0A9D">
        <w:rPr>
          <w:rFonts w:ascii="Times New Roman" w:eastAsia="Times New Roman" w:hAnsi="Times New Roman" w:cs="Times New Roman"/>
          <w:sz w:val="24"/>
          <w:szCs w:val="24"/>
          <w:lang w:eastAsia="ru-RU"/>
        </w:rPr>
        <w:lastRenderedPageBreak/>
        <w:t>письменно Сторонами) и передать измененную и (или) доработанную Проектную документацию Заказчику.</w:t>
      </w:r>
    </w:p>
    <w:p w14:paraId="6CB96E1A" w14:textId="5F250D84" w:rsidR="008A0A9D" w:rsidRPr="008A0A9D" w:rsidRDefault="008A0A9D" w:rsidP="008A0A9D">
      <w:pPr>
        <w:widowControl w:val="0"/>
        <w:tabs>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A0A9D">
        <w:rPr>
          <w:rFonts w:ascii="Times New Roman" w:eastAsia="Times New Roman" w:hAnsi="Times New Roman" w:cs="Times New Roman"/>
          <w:sz w:val="24"/>
          <w:szCs w:val="24"/>
          <w:lang w:eastAsia="ru-RU"/>
        </w:rPr>
        <w:t>Обязательства Подрядчика по разработке Проектной документации считаются исполненными в полном объеме после подписания Заказчиком Акта сдачи-приемки Результатов выполненных работ (приложение 2 к Договору)</w:t>
      </w:r>
      <w:r w:rsidRPr="008A0A9D">
        <w:rPr>
          <w:rFonts w:ascii="Times New Roman" w:hAnsi="Times New Roman" w:cs="Times New Roman"/>
          <w:sz w:val="24"/>
          <w:szCs w:val="24"/>
        </w:rPr>
        <w:t xml:space="preserve"> </w:t>
      </w:r>
      <w:r w:rsidRPr="008A0A9D">
        <w:rPr>
          <w:rFonts w:ascii="Times New Roman" w:eastAsia="Times New Roman" w:hAnsi="Times New Roman" w:cs="Times New Roman"/>
          <w:sz w:val="24"/>
          <w:szCs w:val="24"/>
          <w:lang w:eastAsia="ru-RU"/>
        </w:rPr>
        <w:t>по последнему этапу выполнения работ по разработке проектной документации или Акта сдачи-приемки Результатов выполненных Работ и передачи прав</w:t>
      </w:r>
      <w:r w:rsidR="00D97B37">
        <w:rPr>
          <w:rFonts w:ascii="Times New Roman" w:eastAsia="Times New Roman" w:hAnsi="Times New Roman" w:cs="Times New Roman"/>
          <w:sz w:val="24"/>
          <w:szCs w:val="24"/>
          <w:lang w:eastAsia="ru-RU"/>
        </w:rPr>
        <w:t>.</w:t>
      </w:r>
      <w:r w:rsidRPr="008A0A9D">
        <w:rPr>
          <w:rFonts w:ascii="Times New Roman" w:eastAsia="Times New Roman" w:hAnsi="Times New Roman" w:cs="Times New Roman"/>
          <w:sz w:val="24"/>
          <w:szCs w:val="24"/>
          <w:lang w:eastAsia="ru-RU"/>
        </w:rPr>
        <w:t xml:space="preserve"> </w:t>
      </w:r>
    </w:p>
    <w:p w14:paraId="46B2B0E2" w14:textId="77777777" w:rsidR="008A0A9D" w:rsidRPr="008A0A9D" w:rsidRDefault="008A0A9D" w:rsidP="008A0A9D">
      <w:pPr>
        <w:widowControl w:val="0"/>
        <w:tabs>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A0A9D">
        <w:rPr>
          <w:rFonts w:ascii="Times New Roman" w:eastAsia="Times New Roman" w:hAnsi="Times New Roman" w:cs="Times New Roman"/>
          <w:sz w:val="24"/>
          <w:szCs w:val="24"/>
          <w:lang w:eastAsia="ru-RU"/>
        </w:rPr>
        <w:t xml:space="preserve">Проектная документация, разработанная по Договору, принадлежит Заказчику, который вправе использовать ее по своему усмотрению. Подрядчик не вправе передавать третьим лицам или иным образом разглашать содержание Проектной документации без предварительного письменного согласия Заказчика, а также каким-либо образом использовать Проектную документацию, в том числе для собственных нужд, без согласования с Заказчиком. </w:t>
      </w:r>
    </w:p>
    <w:p w14:paraId="5038AFA8" w14:textId="64B7D004" w:rsidR="008A0A9D" w:rsidRPr="008A0A9D" w:rsidRDefault="00D97B37" w:rsidP="008A0A9D">
      <w:pPr>
        <w:widowControl w:val="0"/>
        <w:tabs>
          <w:tab w:val="left" w:pos="1276"/>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r w:rsidR="008A0A9D" w:rsidRPr="008A0A9D">
        <w:rPr>
          <w:rFonts w:ascii="Times New Roman" w:eastAsia="Times New Roman" w:hAnsi="Times New Roman" w:cs="Times New Roman"/>
          <w:sz w:val="24"/>
          <w:szCs w:val="24"/>
          <w:lang w:eastAsia="ru-RU"/>
        </w:rPr>
        <w:t>.9.</w:t>
      </w:r>
      <w:r w:rsidR="008A0A9D" w:rsidRPr="008A0A9D">
        <w:rPr>
          <w:rFonts w:ascii="Times New Roman" w:eastAsia="Times New Roman" w:hAnsi="Times New Roman" w:cs="Times New Roman"/>
          <w:sz w:val="24"/>
          <w:szCs w:val="24"/>
          <w:lang w:eastAsia="ru-RU"/>
        </w:rPr>
        <w:tab/>
        <w:t xml:space="preserve">В случае если Подрядчик в течение срока, указанного в п. 7.1.4 Договора, </w:t>
      </w:r>
      <w:r w:rsidR="008A0A9D" w:rsidRPr="008A0A9D">
        <w:rPr>
          <w:rFonts w:ascii="Times New Roman" w:eastAsia="Times New Roman" w:hAnsi="Times New Roman" w:cs="Times New Roman"/>
          <w:spacing w:val="-4"/>
          <w:sz w:val="24"/>
          <w:szCs w:val="24"/>
          <w:lang w:eastAsia="ru-RU"/>
        </w:rPr>
        <w:t>не получит подписанного Заказчиком Акта сдачи-приемки Результатов выполненных</w:t>
      </w:r>
      <w:r w:rsidR="008A0A9D" w:rsidRPr="008A0A9D">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pacing w:val="-4"/>
          <w:sz w:val="24"/>
          <w:szCs w:val="24"/>
          <w:lang w:eastAsia="ru-RU"/>
        </w:rPr>
        <w:t>Работ (приложение 1</w:t>
      </w:r>
      <w:r w:rsidR="008A0A9D" w:rsidRPr="008A0A9D">
        <w:rPr>
          <w:rFonts w:ascii="Times New Roman" w:eastAsia="Times New Roman" w:hAnsi="Times New Roman" w:cs="Times New Roman"/>
          <w:spacing w:val="-4"/>
          <w:sz w:val="24"/>
          <w:szCs w:val="24"/>
          <w:lang w:eastAsia="ru-RU"/>
        </w:rPr>
        <w:t xml:space="preserve"> к Договору) или Акта сдачи-приемки Результатов выполненных</w:t>
      </w:r>
      <w:r>
        <w:rPr>
          <w:rFonts w:ascii="Times New Roman" w:eastAsia="Times New Roman" w:hAnsi="Times New Roman" w:cs="Times New Roman"/>
          <w:spacing w:val="-4"/>
          <w:sz w:val="24"/>
          <w:szCs w:val="24"/>
          <w:lang w:eastAsia="ru-RU"/>
        </w:rPr>
        <w:t>,</w:t>
      </w:r>
      <w:r w:rsidR="008A0A9D" w:rsidRPr="008A0A9D">
        <w:rPr>
          <w:rFonts w:ascii="Times New Roman" w:eastAsia="Times New Roman" w:hAnsi="Times New Roman" w:cs="Times New Roman"/>
          <w:sz w:val="24"/>
          <w:szCs w:val="24"/>
          <w:lang w:eastAsia="ru-RU"/>
        </w:rPr>
        <w:t xml:space="preserve"> либо отказа от подписания соответствующего Акта, он имеет право направить Заказчику уведомление с требованием проведения совещания с Заказчиком по вопросу приемки Работ по Договору. Отсутствие в указанные сроки Актов, подписанных Заказчиком, не свидетельствует о приемке Результатов выполненных Работ. </w:t>
      </w:r>
    </w:p>
    <w:p w14:paraId="29B7ACE7" w14:textId="77777777" w:rsidR="008A0A9D" w:rsidRPr="008A0A9D" w:rsidRDefault="008A0A9D" w:rsidP="008A0A9D">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14:paraId="0670F0D7" w14:textId="688473AE" w:rsidR="008A0A9D" w:rsidRPr="008A0A9D" w:rsidRDefault="00D97B37" w:rsidP="008A0A9D">
      <w:pPr>
        <w:widowControl w:val="0"/>
        <w:autoSpaceDE w:val="0"/>
        <w:autoSpaceDN w:val="0"/>
        <w:adjustRightInd w:val="0"/>
        <w:spacing w:after="0" w:line="240" w:lineRule="auto"/>
        <w:ind w:firstLine="709"/>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Статья 10</w:t>
      </w:r>
      <w:r w:rsidR="008A0A9D" w:rsidRPr="008A0A9D">
        <w:rPr>
          <w:rFonts w:ascii="Times New Roman" w:eastAsia="Times New Roman" w:hAnsi="Times New Roman" w:cs="Times New Roman"/>
          <w:b/>
          <w:sz w:val="24"/>
          <w:szCs w:val="24"/>
          <w:lang w:eastAsia="ru-RU"/>
        </w:rPr>
        <w:t>. Порядок выполнения и приемка работ по разработке Рабочей и Закупочной документации</w:t>
      </w:r>
    </w:p>
    <w:p w14:paraId="35D41031" w14:textId="6A1FF086" w:rsidR="008A0A9D" w:rsidRPr="008A0A9D" w:rsidRDefault="008A0A9D" w:rsidP="008A0A9D">
      <w:pPr>
        <w:widowControl w:val="0"/>
        <w:tabs>
          <w:tab w:val="left" w:pos="1276"/>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A0A9D">
        <w:rPr>
          <w:rFonts w:ascii="Times New Roman" w:eastAsia="Times New Roman" w:hAnsi="Times New Roman" w:cs="Times New Roman"/>
          <w:b/>
          <w:sz w:val="24"/>
          <w:szCs w:val="24"/>
          <w:lang w:eastAsia="ru-RU"/>
        </w:rPr>
        <w:t>1</w:t>
      </w:r>
      <w:r w:rsidR="00D97B37">
        <w:rPr>
          <w:rFonts w:ascii="Times New Roman" w:eastAsia="Times New Roman" w:hAnsi="Times New Roman" w:cs="Times New Roman"/>
          <w:b/>
          <w:sz w:val="24"/>
          <w:szCs w:val="24"/>
          <w:lang w:eastAsia="ru-RU"/>
        </w:rPr>
        <w:t>0</w:t>
      </w:r>
      <w:r w:rsidRPr="008A0A9D">
        <w:rPr>
          <w:rFonts w:ascii="Times New Roman" w:eastAsia="Times New Roman" w:hAnsi="Times New Roman" w:cs="Times New Roman"/>
          <w:b/>
          <w:sz w:val="24"/>
          <w:szCs w:val="24"/>
          <w:lang w:eastAsia="ru-RU"/>
        </w:rPr>
        <w:t>.1.</w:t>
      </w:r>
      <w:r w:rsidRPr="008A0A9D">
        <w:rPr>
          <w:rFonts w:ascii="Times New Roman" w:eastAsia="Times New Roman" w:hAnsi="Times New Roman" w:cs="Times New Roman"/>
          <w:sz w:val="24"/>
          <w:szCs w:val="24"/>
          <w:lang w:eastAsia="ru-RU"/>
        </w:rPr>
        <w:tab/>
      </w:r>
      <w:r w:rsidRPr="008A0A9D">
        <w:rPr>
          <w:rFonts w:ascii="Times New Roman" w:eastAsia="Times New Roman" w:hAnsi="Times New Roman" w:cs="Times New Roman"/>
          <w:b/>
          <w:sz w:val="24"/>
          <w:szCs w:val="24"/>
          <w:lang w:eastAsia="ru-RU"/>
        </w:rPr>
        <w:t>Порядок выполнения и приемка работ по разработке Рабочей документации</w:t>
      </w:r>
    </w:p>
    <w:p w14:paraId="237E0876" w14:textId="433158B5" w:rsidR="008A0A9D" w:rsidRPr="008A0A9D" w:rsidRDefault="008A0A9D" w:rsidP="008A0A9D">
      <w:pPr>
        <w:widowControl w:val="0"/>
        <w:tabs>
          <w:tab w:val="left" w:pos="1512"/>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A0A9D">
        <w:rPr>
          <w:rFonts w:ascii="Times New Roman" w:eastAsia="Times New Roman" w:hAnsi="Times New Roman" w:cs="Times New Roman"/>
          <w:sz w:val="24"/>
          <w:szCs w:val="24"/>
          <w:lang w:eastAsia="ru-RU"/>
        </w:rPr>
        <w:t>1</w:t>
      </w:r>
      <w:r w:rsidR="00D97B37">
        <w:rPr>
          <w:rFonts w:ascii="Times New Roman" w:eastAsia="Times New Roman" w:hAnsi="Times New Roman" w:cs="Times New Roman"/>
          <w:sz w:val="24"/>
          <w:szCs w:val="24"/>
          <w:lang w:eastAsia="ru-RU"/>
        </w:rPr>
        <w:t>0</w:t>
      </w:r>
      <w:r w:rsidRPr="008A0A9D">
        <w:rPr>
          <w:rFonts w:ascii="Times New Roman" w:eastAsia="Times New Roman" w:hAnsi="Times New Roman" w:cs="Times New Roman"/>
          <w:sz w:val="24"/>
          <w:szCs w:val="24"/>
          <w:lang w:eastAsia="ru-RU"/>
        </w:rPr>
        <w:t>.1.1.</w:t>
      </w:r>
      <w:r w:rsidRPr="008A0A9D">
        <w:rPr>
          <w:rFonts w:ascii="Times New Roman" w:eastAsia="Times New Roman" w:hAnsi="Times New Roman" w:cs="Times New Roman"/>
          <w:sz w:val="24"/>
          <w:szCs w:val="24"/>
          <w:lang w:eastAsia="ru-RU"/>
        </w:rPr>
        <w:tab/>
        <w:t xml:space="preserve">Разработка Рабочей документации осуществляется в сроки, </w:t>
      </w:r>
      <w:r w:rsidRPr="008A0A9D">
        <w:rPr>
          <w:rFonts w:ascii="Times New Roman" w:eastAsia="Times New Roman" w:hAnsi="Times New Roman" w:cs="Times New Roman"/>
          <w:spacing w:val="-2"/>
          <w:sz w:val="24"/>
          <w:szCs w:val="24"/>
          <w:lang w:eastAsia="ru-RU"/>
        </w:rPr>
        <w:t>установленные в Календарном графике выполнения</w:t>
      </w:r>
      <w:r w:rsidR="00D97B37">
        <w:rPr>
          <w:rFonts w:ascii="Times New Roman" w:eastAsia="Times New Roman" w:hAnsi="Times New Roman" w:cs="Times New Roman"/>
          <w:spacing w:val="-2"/>
          <w:sz w:val="24"/>
          <w:szCs w:val="24"/>
          <w:lang w:eastAsia="ru-RU"/>
        </w:rPr>
        <w:t xml:space="preserve"> Работ (приложение 2</w:t>
      </w:r>
      <w:r w:rsidRPr="008A0A9D">
        <w:rPr>
          <w:rFonts w:ascii="Times New Roman" w:eastAsia="Times New Roman" w:hAnsi="Times New Roman" w:cs="Times New Roman"/>
          <w:sz w:val="24"/>
          <w:szCs w:val="24"/>
          <w:lang w:eastAsia="ru-RU"/>
        </w:rPr>
        <w:t xml:space="preserve"> к Договору). </w:t>
      </w:r>
    </w:p>
    <w:p w14:paraId="5B5D8EB0" w14:textId="1455836A" w:rsidR="008A0A9D" w:rsidRPr="008A0A9D" w:rsidRDefault="00D97B37" w:rsidP="008A0A9D">
      <w:pPr>
        <w:widowControl w:val="0"/>
        <w:tabs>
          <w:tab w:val="left" w:pos="1512"/>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A0A9D">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0</w:t>
      </w:r>
      <w:r w:rsidR="008A0A9D" w:rsidRPr="008A0A9D">
        <w:rPr>
          <w:rFonts w:ascii="Times New Roman" w:eastAsia="Times New Roman" w:hAnsi="Times New Roman" w:cs="Times New Roman"/>
          <w:sz w:val="24"/>
          <w:szCs w:val="24"/>
          <w:lang w:eastAsia="ru-RU"/>
        </w:rPr>
        <w:t>.1.3.</w:t>
      </w:r>
      <w:r w:rsidR="008A0A9D" w:rsidRPr="008A0A9D">
        <w:rPr>
          <w:rFonts w:ascii="Times New Roman" w:eastAsia="Times New Roman" w:hAnsi="Times New Roman" w:cs="Times New Roman"/>
          <w:sz w:val="24"/>
          <w:szCs w:val="24"/>
          <w:lang w:eastAsia="ru-RU"/>
        </w:rPr>
        <w:tab/>
        <w:t>Дата подписания Заказчиком Акта сдачи-приемки Результатов выполненных работ (прилож</w:t>
      </w:r>
      <w:r>
        <w:rPr>
          <w:rFonts w:ascii="Times New Roman" w:eastAsia="Times New Roman" w:hAnsi="Times New Roman" w:cs="Times New Roman"/>
          <w:sz w:val="24"/>
          <w:szCs w:val="24"/>
          <w:lang w:eastAsia="ru-RU"/>
        </w:rPr>
        <w:t>ение 1</w:t>
      </w:r>
      <w:r w:rsidR="008A0A9D" w:rsidRPr="008A0A9D">
        <w:rPr>
          <w:rFonts w:ascii="Times New Roman" w:eastAsia="Times New Roman" w:hAnsi="Times New Roman" w:cs="Times New Roman"/>
          <w:sz w:val="24"/>
          <w:szCs w:val="24"/>
          <w:lang w:eastAsia="ru-RU"/>
        </w:rPr>
        <w:t xml:space="preserve"> к Договору) по последнему этапу выполнения работ по разработке проектной документации или Акта сдачи-приемки Результатов выполненных Работ в отношении Проектной документации в случае согласия Заказчика может являться датой начала разработки Рабочей документации.</w:t>
      </w:r>
    </w:p>
    <w:p w14:paraId="0E89302C" w14:textId="0BDAAB33" w:rsidR="008A0A9D" w:rsidRPr="008A0A9D" w:rsidRDefault="00D97B37" w:rsidP="008A0A9D">
      <w:pPr>
        <w:widowControl w:val="0"/>
        <w:tabs>
          <w:tab w:val="left" w:pos="1512"/>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A0A9D">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0</w:t>
      </w:r>
      <w:r w:rsidR="008A0A9D" w:rsidRPr="008A0A9D">
        <w:rPr>
          <w:rFonts w:ascii="Times New Roman" w:eastAsia="Times New Roman" w:hAnsi="Times New Roman" w:cs="Times New Roman"/>
          <w:sz w:val="24"/>
          <w:szCs w:val="24"/>
          <w:lang w:eastAsia="ru-RU"/>
        </w:rPr>
        <w:t>.1.4.</w:t>
      </w:r>
      <w:r w:rsidR="008A0A9D" w:rsidRPr="008A0A9D">
        <w:rPr>
          <w:rFonts w:ascii="Times New Roman" w:eastAsia="Times New Roman" w:hAnsi="Times New Roman" w:cs="Times New Roman"/>
          <w:sz w:val="24"/>
          <w:szCs w:val="24"/>
          <w:lang w:eastAsia="ru-RU"/>
        </w:rPr>
        <w:tab/>
        <w:t xml:space="preserve">Если для получения положительного заключения экспертизы </w:t>
      </w:r>
      <w:r w:rsidR="008A0A9D" w:rsidRPr="008A0A9D">
        <w:rPr>
          <w:rFonts w:ascii="Times New Roman" w:eastAsia="Times New Roman" w:hAnsi="Times New Roman" w:cs="Times New Roman"/>
          <w:spacing w:val="-4"/>
          <w:sz w:val="24"/>
          <w:szCs w:val="24"/>
          <w:lang w:eastAsia="ru-RU"/>
        </w:rPr>
        <w:t>Проектной документации потребуется ее изменение и (или) доработка, соответственно</w:t>
      </w:r>
      <w:r w:rsidR="008A0A9D" w:rsidRPr="008A0A9D">
        <w:rPr>
          <w:rFonts w:ascii="Times New Roman" w:eastAsia="Times New Roman" w:hAnsi="Times New Roman" w:cs="Times New Roman"/>
          <w:sz w:val="24"/>
          <w:szCs w:val="24"/>
          <w:lang w:eastAsia="ru-RU"/>
        </w:rPr>
        <w:t>, Рабочая документация подлежит корректировке согласно Проектной документации, в отношении которой получено положительное заключение. Корректировка Рабочей документации производится Подрядчиком без требований дополнительной оплаты от Заказчика.</w:t>
      </w:r>
    </w:p>
    <w:p w14:paraId="4009B252" w14:textId="4CC61823" w:rsidR="008A0A9D" w:rsidRPr="008A0A9D" w:rsidRDefault="00D97B37" w:rsidP="008A0A9D">
      <w:pPr>
        <w:widowControl w:val="0"/>
        <w:tabs>
          <w:tab w:val="left" w:pos="1526"/>
          <w:tab w:val="left" w:pos="156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A0A9D">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0</w:t>
      </w:r>
      <w:r w:rsidR="008A0A9D" w:rsidRPr="008A0A9D">
        <w:rPr>
          <w:rFonts w:ascii="Times New Roman" w:eastAsia="Times New Roman" w:hAnsi="Times New Roman" w:cs="Times New Roman"/>
          <w:sz w:val="24"/>
          <w:szCs w:val="24"/>
          <w:lang w:eastAsia="ru-RU"/>
        </w:rPr>
        <w:t>.1.5.</w:t>
      </w:r>
      <w:r w:rsidR="008A0A9D" w:rsidRPr="008A0A9D">
        <w:rPr>
          <w:rFonts w:ascii="Times New Roman" w:eastAsia="Times New Roman" w:hAnsi="Times New Roman" w:cs="Times New Roman"/>
          <w:sz w:val="24"/>
          <w:szCs w:val="24"/>
          <w:lang w:eastAsia="ru-RU"/>
        </w:rPr>
        <w:tab/>
        <w:t>Рабочая документация направляется Подрядчиком Заказчику в сопровождении оформленного со стороны Подрядчика в 2 (двух) экземплярах Акта сдачи-приемки Результатов</w:t>
      </w:r>
      <w:r>
        <w:rPr>
          <w:rFonts w:ascii="Times New Roman" w:eastAsia="Times New Roman" w:hAnsi="Times New Roman" w:cs="Times New Roman"/>
          <w:sz w:val="24"/>
          <w:szCs w:val="24"/>
          <w:lang w:eastAsia="ru-RU"/>
        </w:rPr>
        <w:t xml:space="preserve"> выполненных Работ (приложение 1</w:t>
      </w:r>
      <w:r w:rsidR="008A0A9D" w:rsidRPr="008A0A9D">
        <w:rPr>
          <w:rFonts w:ascii="Times New Roman" w:eastAsia="Times New Roman" w:hAnsi="Times New Roman" w:cs="Times New Roman"/>
          <w:sz w:val="24"/>
          <w:szCs w:val="24"/>
          <w:lang w:eastAsia="ru-RU"/>
        </w:rPr>
        <w:t xml:space="preserve"> к Договору). </w:t>
      </w:r>
    </w:p>
    <w:p w14:paraId="6A5A63DC" w14:textId="77777777" w:rsidR="008A0A9D" w:rsidRPr="008A0A9D" w:rsidRDefault="008A0A9D" w:rsidP="008A0A9D">
      <w:pPr>
        <w:widowControl w:val="0"/>
        <w:tabs>
          <w:tab w:val="left" w:pos="156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A0A9D">
        <w:rPr>
          <w:rFonts w:ascii="Times New Roman" w:eastAsia="Times New Roman" w:hAnsi="Times New Roman" w:cs="Times New Roman"/>
          <w:sz w:val="24"/>
          <w:szCs w:val="24"/>
          <w:lang w:eastAsia="ru-RU"/>
        </w:rPr>
        <w:t>При наличии у Заказчика замечаний к Рабочей документации он направляет Подрядчику мотивированный отказ от подписания указанного Акта в сроки, указанные в п. 7.1.4 Договора.</w:t>
      </w:r>
    </w:p>
    <w:p w14:paraId="28B5DC2B" w14:textId="0D7A80CC" w:rsidR="008A0A9D" w:rsidRPr="008A0A9D" w:rsidRDefault="00D97B37" w:rsidP="008A0A9D">
      <w:pPr>
        <w:widowControl w:val="0"/>
        <w:tabs>
          <w:tab w:val="left" w:pos="1498"/>
          <w:tab w:val="left" w:pos="156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A0A9D">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0</w:t>
      </w:r>
      <w:r w:rsidR="008A0A9D" w:rsidRPr="008A0A9D">
        <w:rPr>
          <w:rFonts w:ascii="Times New Roman" w:eastAsia="Times New Roman" w:hAnsi="Times New Roman" w:cs="Times New Roman"/>
          <w:sz w:val="24"/>
          <w:szCs w:val="24"/>
          <w:lang w:eastAsia="ru-RU"/>
        </w:rPr>
        <w:t>.1.6.</w:t>
      </w:r>
      <w:r w:rsidR="008A0A9D" w:rsidRPr="008A0A9D">
        <w:rPr>
          <w:rFonts w:ascii="Times New Roman" w:eastAsia="Times New Roman" w:hAnsi="Times New Roman" w:cs="Times New Roman"/>
          <w:sz w:val="24"/>
          <w:szCs w:val="24"/>
          <w:lang w:eastAsia="ru-RU"/>
        </w:rPr>
        <w:tab/>
        <w:t>Подрядчик должен устранить обозначенные замечания в течение 5 (пяти) рабочих дней после получения мотивированного отказа Заказчика от подписания Акта сдачи-приемки Результатов</w:t>
      </w:r>
      <w:r>
        <w:rPr>
          <w:rFonts w:ascii="Times New Roman" w:eastAsia="Times New Roman" w:hAnsi="Times New Roman" w:cs="Times New Roman"/>
          <w:sz w:val="24"/>
          <w:szCs w:val="24"/>
          <w:lang w:eastAsia="ru-RU"/>
        </w:rPr>
        <w:t xml:space="preserve"> выполненных Работ (приложение 1</w:t>
      </w:r>
      <w:r w:rsidR="008A0A9D" w:rsidRPr="008A0A9D">
        <w:rPr>
          <w:rFonts w:ascii="Times New Roman" w:eastAsia="Times New Roman" w:hAnsi="Times New Roman" w:cs="Times New Roman"/>
          <w:sz w:val="24"/>
          <w:szCs w:val="24"/>
          <w:lang w:eastAsia="ru-RU"/>
        </w:rPr>
        <w:t xml:space="preserve"> к Договору) (если иной срок не согласован письменно Сторонами) и передать измененную и (или) доработанную Рабочую документацию Заказчику. </w:t>
      </w:r>
    </w:p>
    <w:p w14:paraId="63CC3104" w14:textId="2C66F41F" w:rsidR="008A0A9D" w:rsidRPr="008A0A9D" w:rsidRDefault="008A0A9D" w:rsidP="008A0A9D">
      <w:pPr>
        <w:widowControl w:val="0"/>
        <w:tabs>
          <w:tab w:val="left" w:pos="156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A0A9D">
        <w:rPr>
          <w:rFonts w:ascii="Times New Roman" w:eastAsia="Times New Roman" w:hAnsi="Times New Roman" w:cs="Times New Roman"/>
          <w:sz w:val="24"/>
          <w:szCs w:val="24"/>
          <w:lang w:eastAsia="ru-RU"/>
        </w:rPr>
        <w:t>Обязательства Подрядчика по разработке Рабочей документации считаются исполненными после утверждения Рабочей документации главным инженером Заказчика (главным инженером филиала Заказчика), либо иным уполномоченным Заказчиком лицом и подписания Заказчиком Актов сдачи-приемки Результатов</w:t>
      </w:r>
      <w:r w:rsidR="00D97B37">
        <w:rPr>
          <w:rFonts w:ascii="Times New Roman" w:eastAsia="Times New Roman" w:hAnsi="Times New Roman" w:cs="Times New Roman"/>
          <w:sz w:val="24"/>
          <w:szCs w:val="24"/>
          <w:lang w:eastAsia="ru-RU"/>
        </w:rPr>
        <w:t xml:space="preserve"> выполненных Работ (приложение 1</w:t>
      </w:r>
      <w:r w:rsidRPr="008A0A9D">
        <w:rPr>
          <w:rFonts w:ascii="Times New Roman" w:eastAsia="Times New Roman" w:hAnsi="Times New Roman" w:cs="Times New Roman"/>
          <w:sz w:val="24"/>
          <w:szCs w:val="24"/>
          <w:lang w:eastAsia="ru-RU"/>
        </w:rPr>
        <w:t xml:space="preserve"> к Договору).</w:t>
      </w:r>
    </w:p>
    <w:p w14:paraId="2B8146AA" w14:textId="77777777" w:rsidR="008A0A9D" w:rsidRPr="008A0A9D" w:rsidRDefault="008A0A9D" w:rsidP="008A0A9D">
      <w:pPr>
        <w:widowControl w:val="0"/>
        <w:tabs>
          <w:tab w:val="left" w:pos="156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A0A9D">
        <w:rPr>
          <w:rFonts w:ascii="Times New Roman" w:eastAsia="Times New Roman" w:hAnsi="Times New Roman" w:cs="Times New Roman"/>
          <w:sz w:val="24"/>
          <w:szCs w:val="24"/>
          <w:lang w:eastAsia="ru-RU"/>
        </w:rPr>
        <w:t xml:space="preserve">Рабочая документация, разработанная по Договору, принадлежит Заказчику, который вправе использовать ее по своему усмотрению. Подрядчик не вправе передавать третьим лицам или иным образом разглашать содержание Рабочей документации без предварительного письменного согласия Заказчика, а также каким-либо образом использовать Рабочую </w:t>
      </w:r>
      <w:r w:rsidRPr="008A0A9D">
        <w:rPr>
          <w:rFonts w:ascii="Times New Roman" w:eastAsia="Times New Roman" w:hAnsi="Times New Roman" w:cs="Times New Roman"/>
          <w:sz w:val="24"/>
          <w:szCs w:val="24"/>
          <w:lang w:eastAsia="ru-RU"/>
        </w:rPr>
        <w:lastRenderedPageBreak/>
        <w:t xml:space="preserve">документацию, в том числе для собственных нужд, без согласования с Заказчиком. </w:t>
      </w:r>
    </w:p>
    <w:p w14:paraId="1980A3EE" w14:textId="6EE13978" w:rsidR="008A0A9D" w:rsidRPr="008A0A9D" w:rsidRDefault="00D97B37" w:rsidP="008A0A9D">
      <w:pPr>
        <w:widowControl w:val="0"/>
        <w:tabs>
          <w:tab w:val="left" w:pos="149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A0A9D">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0</w:t>
      </w:r>
      <w:r w:rsidR="008A0A9D" w:rsidRPr="008A0A9D">
        <w:rPr>
          <w:rFonts w:ascii="Times New Roman" w:eastAsia="Times New Roman" w:hAnsi="Times New Roman" w:cs="Times New Roman"/>
          <w:sz w:val="24"/>
          <w:szCs w:val="24"/>
          <w:lang w:eastAsia="ru-RU"/>
        </w:rPr>
        <w:t>.1.7.</w:t>
      </w:r>
      <w:r w:rsidR="008A0A9D" w:rsidRPr="008A0A9D">
        <w:rPr>
          <w:rFonts w:ascii="Times New Roman" w:eastAsia="Times New Roman" w:hAnsi="Times New Roman" w:cs="Times New Roman"/>
          <w:sz w:val="24"/>
          <w:szCs w:val="24"/>
          <w:lang w:eastAsia="ru-RU"/>
        </w:rPr>
        <w:tab/>
        <w:t xml:space="preserve">Подрядчик несет ответственность за ненадлежащее составление </w:t>
      </w:r>
      <w:r w:rsidR="008A0A9D" w:rsidRPr="008A0A9D">
        <w:rPr>
          <w:rFonts w:ascii="Times New Roman" w:eastAsia="Times New Roman" w:hAnsi="Times New Roman" w:cs="Times New Roman"/>
          <w:spacing w:val="-4"/>
          <w:sz w:val="24"/>
          <w:szCs w:val="24"/>
          <w:lang w:eastAsia="ru-RU"/>
        </w:rPr>
        <w:t>технической документации и выполнение изыскательских работ, включая недостатки</w:t>
      </w:r>
      <w:r w:rsidR="008A0A9D" w:rsidRPr="008A0A9D">
        <w:rPr>
          <w:rFonts w:ascii="Times New Roman" w:eastAsia="Times New Roman" w:hAnsi="Times New Roman" w:cs="Times New Roman"/>
          <w:sz w:val="24"/>
          <w:szCs w:val="24"/>
          <w:lang w:eastAsia="ru-RU"/>
        </w:rPr>
        <w:t>, обнаруженные впоследствии в ходе строительства, а также в процессе эксплуатации объекта, созданного на основе технической документации и данных изыскательских работ.</w:t>
      </w:r>
    </w:p>
    <w:p w14:paraId="771D8F77" w14:textId="77777777" w:rsidR="008A0A9D" w:rsidRPr="008A0A9D" w:rsidRDefault="008A0A9D" w:rsidP="008A0A9D">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A0A9D">
        <w:rPr>
          <w:rFonts w:ascii="Times New Roman" w:eastAsia="Times New Roman" w:hAnsi="Times New Roman" w:cs="Times New Roman"/>
          <w:sz w:val="24"/>
          <w:szCs w:val="24"/>
          <w:lang w:eastAsia="ru-RU"/>
        </w:rPr>
        <w:t>При обнаружении недостатков в технической документации или в изыскательских работах Подрядчик по требованию Заказчика и в сроки, установленные Заказчиком, обязан безвозмездно переделать техническую документацию и соответственно произвести необходимые дополнительные изыскательские работы.</w:t>
      </w:r>
    </w:p>
    <w:p w14:paraId="4415B64D" w14:textId="67CDBF91" w:rsidR="008A0A9D" w:rsidRPr="008A0A9D" w:rsidRDefault="00D97B37" w:rsidP="008A0A9D">
      <w:pPr>
        <w:widowControl w:val="0"/>
        <w:tabs>
          <w:tab w:val="left" w:pos="1288"/>
        </w:tabs>
        <w:autoSpaceDE w:val="0"/>
        <w:autoSpaceDN w:val="0"/>
        <w:adjustRightInd w:val="0"/>
        <w:spacing w:after="0" w:line="240" w:lineRule="auto"/>
        <w:ind w:firstLine="709"/>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10</w:t>
      </w:r>
      <w:r w:rsidR="008A0A9D" w:rsidRPr="008A0A9D">
        <w:rPr>
          <w:rFonts w:ascii="Times New Roman" w:eastAsia="Times New Roman" w:hAnsi="Times New Roman" w:cs="Times New Roman"/>
          <w:b/>
          <w:sz w:val="24"/>
          <w:szCs w:val="24"/>
          <w:lang w:eastAsia="ru-RU"/>
        </w:rPr>
        <w:t>.2.</w:t>
      </w:r>
      <w:r w:rsidR="008A0A9D" w:rsidRPr="008A0A9D">
        <w:rPr>
          <w:rFonts w:ascii="Times New Roman" w:eastAsia="Times New Roman" w:hAnsi="Times New Roman" w:cs="Times New Roman"/>
          <w:b/>
          <w:sz w:val="24"/>
          <w:szCs w:val="24"/>
          <w:lang w:eastAsia="ru-RU"/>
        </w:rPr>
        <w:tab/>
        <w:t>Порядок выполнения и приемка работ по разработке Закупочной документации</w:t>
      </w:r>
    </w:p>
    <w:p w14:paraId="0FFF7B5F" w14:textId="2575B263" w:rsidR="008A0A9D" w:rsidRPr="008A0A9D" w:rsidRDefault="00D97B37" w:rsidP="008A0A9D">
      <w:pPr>
        <w:widowControl w:val="0"/>
        <w:tabs>
          <w:tab w:val="left" w:pos="1470"/>
          <w:tab w:val="left" w:pos="156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A0A9D">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0</w:t>
      </w:r>
      <w:r w:rsidR="008A0A9D" w:rsidRPr="008A0A9D">
        <w:rPr>
          <w:rFonts w:ascii="Times New Roman" w:eastAsia="Times New Roman" w:hAnsi="Times New Roman" w:cs="Times New Roman"/>
          <w:sz w:val="24"/>
          <w:szCs w:val="24"/>
          <w:lang w:eastAsia="ru-RU"/>
        </w:rPr>
        <w:t>.2.1.</w:t>
      </w:r>
      <w:r w:rsidR="008A0A9D" w:rsidRPr="008A0A9D">
        <w:rPr>
          <w:rFonts w:ascii="Times New Roman" w:eastAsia="Times New Roman" w:hAnsi="Times New Roman" w:cs="Times New Roman"/>
          <w:sz w:val="24"/>
          <w:szCs w:val="24"/>
          <w:lang w:eastAsia="ru-RU"/>
        </w:rPr>
        <w:tab/>
        <w:t>Закупочная документация разрабатывается в объеме, указанном в </w:t>
      </w:r>
      <w:r>
        <w:rPr>
          <w:rFonts w:ascii="Times New Roman" w:eastAsia="Times New Roman" w:hAnsi="Times New Roman" w:cs="Times New Roman"/>
          <w:sz w:val="24"/>
          <w:szCs w:val="24"/>
          <w:lang w:eastAsia="ru-RU"/>
        </w:rPr>
        <w:t>техническом задании</w:t>
      </w:r>
      <w:r w:rsidR="008A0A9D" w:rsidRPr="008A0A9D">
        <w:rPr>
          <w:rFonts w:ascii="Times New Roman" w:eastAsia="Times New Roman" w:hAnsi="Times New Roman" w:cs="Times New Roman"/>
          <w:iCs/>
          <w:sz w:val="24"/>
          <w:szCs w:val="24"/>
          <w:lang w:eastAsia="ru-RU"/>
        </w:rPr>
        <w:t xml:space="preserve"> (прил</w:t>
      </w:r>
      <w:r w:rsidR="00495FC3">
        <w:rPr>
          <w:rFonts w:ascii="Times New Roman" w:eastAsia="Times New Roman" w:hAnsi="Times New Roman" w:cs="Times New Roman"/>
          <w:iCs/>
          <w:sz w:val="24"/>
          <w:szCs w:val="24"/>
          <w:lang w:eastAsia="ru-RU"/>
        </w:rPr>
        <w:t>ожение 5</w:t>
      </w:r>
      <w:r w:rsidR="008A0A9D" w:rsidRPr="008A0A9D">
        <w:rPr>
          <w:rFonts w:ascii="Times New Roman" w:eastAsia="Times New Roman" w:hAnsi="Times New Roman" w:cs="Times New Roman"/>
          <w:sz w:val="24"/>
          <w:szCs w:val="24"/>
          <w:lang w:eastAsia="ru-RU"/>
        </w:rPr>
        <w:t xml:space="preserve"> к Договору</w:t>
      </w:r>
      <w:r w:rsidR="008A0A9D" w:rsidRPr="008A0A9D">
        <w:rPr>
          <w:rFonts w:ascii="Times New Roman" w:eastAsia="Times New Roman" w:hAnsi="Times New Roman" w:cs="Times New Roman"/>
          <w:iCs/>
          <w:sz w:val="24"/>
          <w:szCs w:val="24"/>
          <w:lang w:eastAsia="ru-RU"/>
        </w:rPr>
        <w:t>)</w:t>
      </w:r>
      <w:r w:rsidR="008A0A9D" w:rsidRPr="008A0A9D">
        <w:rPr>
          <w:rFonts w:ascii="Times New Roman" w:eastAsia="Times New Roman" w:hAnsi="Times New Roman" w:cs="Times New Roman"/>
          <w:sz w:val="24"/>
          <w:szCs w:val="24"/>
          <w:lang w:eastAsia="ru-RU"/>
        </w:rPr>
        <w:t xml:space="preserve"> и в сроки, установленные в Календарном графике выполнения Работ и стоимости (приложение </w:t>
      </w:r>
      <w:r>
        <w:rPr>
          <w:rFonts w:ascii="Times New Roman" w:eastAsia="Times New Roman" w:hAnsi="Times New Roman" w:cs="Times New Roman"/>
          <w:sz w:val="24"/>
          <w:szCs w:val="24"/>
          <w:lang w:eastAsia="ru-RU"/>
        </w:rPr>
        <w:t>2</w:t>
      </w:r>
      <w:r w:rsidR="008A0A9D" w:rsidRPr="008A0A9D">
        <w:rPr>
          <w:rFonts w:ascii="Times New Roman" w:eastAsia="Times New Roman" w:hAnsi="Times New Roman" w:cs="Times New Roman"/>
          <w:sz w:val="24"/>
          <w:szCs w:val="24"/>
          <w:lang w:eastAsia="ru-RU"/>
        </w:rPr>
        <w:t xml:space="preserve"> к Договору).</w:t>
      </w:r>
    </w:p>
    <w:p w14:paraId="572CA55B" w14:textId="0987F2DD" w:rsidR="008A0A9D" w:rsidRPr="008A0A9D" w:rsidRDefault="00D97B37" w:rsidP="008A0A9D">
      <w:pPr>
        <w:widowControl w:val="0"/>
        <w:tabs>
          <w:tab w:val="left" w:pos="1470"/>
          <w:tab w:val="left" w:pos="156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A0A9D">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0</w:t>
      </w:r>
      <w:r w:rsidR="008A0A9D" w:rsidRPr="008A0A9D">
        <w:rPr>
          <w:rFonts w:ascii="Times New Roman" w:eastAsia="Times New Roman" w:hAnsi="Times New Roman" w:cs="Times New Roman"/>
          <w:sz w:val="24"/>
          <w:szCs w:val="24"/>
          <w:lang w:eastAsia="ru-RU"/>
        </w:rPr>
        <w:t>.2.2.</w:t>
      </w:r>
      <w:r w:rsidR="008A0A9D" w:rsidRPr="008A0A9D">
        <w:rPr>
          <w:rFonts w:ascii="Times New Roman" w:eastAsia="Times New Roman" w:hAnsi="Times New Roman" w:cs="Times New Roman"/>
          <w:sz w:val="24"/>
          <w:szCs w:val="24"/>
          <w:lang w:eastAsia="ru-RU"/>
        </w:rPr>
        <w:tab/>
        <w:t>Закупочная документация направляется Подрядчиком Заказчику в сопровождении оформленного со стороны Подрядчика в 2 (двух) экземплярах Акта сдачи-приемки Результатов</w:t>
      </w:r>
      <w:r>
        <w:rPr>
          <w:rFonts w:ascii="Times New Roman" w:eastAsia="Times New Roman" w:hAnsi="Times New Roman" w:cs="Times New Roman"/>
          <w:sz w:val="24"/>
          <w:szCs w:val="24"/>
          <w:lang w:eastAsia="ru-RU"/>
        </w:rPr>
        <w:t xml:space="preserve"> выполненных Работ (приложение 1</w:t>
      </w:r>
      <w:r w:rsidR="008A0A9D" w:rsidRPr="008A0A9D">
        <w:rPr>
          <w:rFonts w:ascii="Times New Roman" w:eastAsia="Times New Roman" w:hAnsi="Times New Roman" w:cs="Times New Roman"/>
          <w:sz w:val="24"/>
          <w:szCs w:val="24"/>
          <w:lang w:eastAsia="ru-RU"/>
        </w:rPr>
        <w:t xml:space="preserve"> к Договору). </w:t>
      </w:r>
    </w:p>
    <w:p w14:paraId="66D07696" w14:textId="58D87024" w:rsidR="008A0A9D" w:rsidRPr="008A0A9D" w:rsidRDefault="008A0A9D" w:rsidP="008A0A9D">
      <w:pPr>
        <w:widowControl w:val="0"/>
        <w:tabs>
          <w:tab w:val="left" w:pos="1470"/>
          <w:tab w:val="left" w:pos="156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A0A9D">
        <w:rPr>
          <w:rFonts w:ascii="Times New Roman" w:eastAsia="Times New Roman" w:hAnsi="Times New Roman" w:cs="Times New Roman"/>
          <w:sz w:val="24"/>
          <w:szCs w:val="24"/>
          <w:lang w:eastAsia="ru-RU"/>
        </w:rPr>
        <w:t>Заказчик в сроки, указанные в п. 7.1.4 Договора, при отсутствии замечаний к Закупочной документации подписывает со своей стороны Акт сдачи-приемки Результатов выполнен</w:t>
      </w:r>
      <w:r w:rsidR="00D97B37">
        <w:rPr>
          <w:rFonts w:ascii="Times New Roman" w:eastAsia="Times New Roman" w:hAnsi="Times New Roman" w:cs="Times New Roman"/>
          <w:sz w:val="24"/>
          <w:szCs w:val="24"/>
          <w:lang w:eastAsia="ru-RU"/>
        </w:rPr>
        <w:t>ных Работ (приложение 1</w:t>
      </w:r>
      <w:r w:rsidRPr="008A0A9D">
        <w:rPr>
          <w:rFonts w:ascii="Times New Roman" w:eastAsia="Times New Roman" w:hAnsi="Times New Roman" w:cs="Times New Roman"/>
          <w:sz w:val="24"/>
          <w:szCs w:val="24"/>
          <w:lang w:eastAsia="ru-RU"/>
        </w:rPr>
        <w:t xml:space="preserve"> к Договору) и один его экземпляр возвращает Подрядчику. </w:t>
      </w:r>
    </w:p>
    <w:p w14:paraId="66625339" w14:textId="77777777" w:rsidR="008A0A9D" w:rsidRPr="008A0A9D" w:rsidRDefault="008A0A9D" w:rsidP="008A0A9D">
      <w:pPr>
        <w:widowControl w:val="0"/>
        <w:tabs>
          <w:tab w:val="left" w:pos="1470"/>
          <w:tab w:val="left" w:pos="156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A0A9D">
        <w:rPr>
          <w:rFonts w:ascii="Times New Roman" w:eastAsia="Times New Roman" w:hAnsi="Times New Roman" w:cs="Times New Roman"/>
          <w:spacing w:val="-4"/>
          <w:sz w:val="24"/>
          <w:szCs w:val="24"/>
          <w:lang w:eastAsia="ru-RU"/>
        </w:rPr>
        <w:t>При наличии у Заказчика замечаний к Закупочной документации он направляет</w:t>
      </w:r>
      <w:r w:rsidRPr="008A0A9D">
        <w:rPr>
          <w:rFonts w:ascii="Times New Roman" w:eastAsia="Times New Roman" w:hAnsi="Times New Roman" w:cs="Times New Roman"/>
          <w:sz w:val="24"/>
          <w:szCs w:val="24"/>
          <w:lang w:eastAsia="ru-RU"/>
        </w:rPr>
        <w:t xml:space="preserve"> Подрядчику мотивированный отказ от подписания указанного Акта в сроки, указанные в п. 7.1.4 Договора.</w:t>
      </w:r>
    </w:p>
    <w:p w14:paraId="651F9FC6" w14:textId="2DC08A96" w:rsidR="008A0A9D" w:rsidRPr="008A0A9D" w:rsidRDefault="00D97B37" w:rsidP="008A0A9D">
      <w:pPr>
        <w:widowControl w:val="0"/>
        <w:tabs>
          <w:tab w:val="left" w:pos="1470"/>
          <w:tab w:val="left" w:pos="156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A0A9D">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0</w:t>
      </w:r>
      <w:r w:rsidR="008A0A9D" w:rsidRPr="008A0A9D">
        <w:rPr>
          <w:rFonts w:ascii="Times New Roman" w:eastAsia="Times New Roman" w:hAnsi="Times New Roman" w:cs="Times New Roman"/>
          <w:spacing w:val="-4"/>
          <w:sz w:val="24"/>
          <w:szCs w:val="24"/>
          <w:lang w:eastAsia="ru-RU"/>
        </w:rPr>
        <w:t>.2.3.</w:t>
      </w:r>
      <w:r w:rsidR="008A0A9D" w:rsidRPr="008A0A9D">
        <w:rPr>
          <w:rFonts w:ascii="Times New Roman" w:eastAsia="Times New Roman" w:hAnsi="Times New Roman" w:cs="Times New Roman"/>
          <w:spacing w:val="-4"/>
          <w:sz w:val="24"/>
          <w:szCs w:val="24"/>
          <w:lang w:eastAsia="ru-RU"/>
        </w:rPr>
        <w:tab/>
        <w:t>Подрядчик должен устранить выявленные недостатки в течение 5 (пяти)</w:t>
      </w:r>
      <w:r w:rsidR="008A0A9D" w:rsidRPr="008A0A9D">
        <w:rPr>
          <w:rFonts w:ascii="Times New Roman" w:eastAsia="Times New Roman" w:hAnsi="Times New Roman" w:cs="Times New Roman"/>
          <w:sz w:val="24"/>
          <w:szCs w:val="24"/>
          <w:lang w:eastAsia="ru-RU"/>
        </w:rPr>
        <w:t xml:space="preserve"> рабочих дней после получения мотивированного отказа Заказчика от подписания Акта сдачи-приемки Результатов выполненных Работ (приложение 2 к Договору) (если иной срок не согласован письменно Сторонами) и передать измененную и (или) доработанную Закупочную документацию Заказчику. </w:t>
      </w:r>
    </w:p>
    <w:p w14:paraId="0941689E" w14:textId="77777777" w:rsidR="008A0A9D" w:rsidRPr="008A0A9D" w:rsidRDefault="008A0A9D" w:rsidP="008A0A9D">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A0A9D">
        <w:rPr>
          <w:rFonts w:ascii="Times New Roman" w:eastAsia="Times New Roman" w:hAnsi="Times New Roman" w:cs="Times New Roman"/>
          <w:sz w:val="24"/>
          <w:szCs w:val="24"/>
          <w:lang w:eastAsia="ru-RU"/>
        </w:rPr>
        <w:t>Обязательства Подрядчика по разработке Закупочной документации считаются исполненными после утверждения Заказчиком Закупочной документации и подписания Акта сдачи-приемки Результатов выполненных Работ (приложение 2 к Договору).</w:t>
      </w:r>
    </w:p>
    <w:p w14:paraId="2D572847" w14:textId="77777777" w:rsidR="008A0A9D" w:rsidRPr="008A0A9D" w:rsidRDefault="008A0A9D" w:rsidP="008A0A9D">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A0A9D">
        <w:rPr>
          <w:rFonts w:ascii="Times New Roman" w:eastAsia="Times New Roman" w:hAnsi="Times New Roman" w:cs="Times New Roman"/>
          <w:sz w:val="24"/>
          <w:szCs w:val="24"/>
          <w:lang w:eastAsia="ru-RU"/>
        </w:rPr>
        <w:t xml:space="preserve">Закупочная документация, разработанная по Договору, принадлежит Заказчику, который вправе использовать ее по своему усмотрению. Подрядчик не вправе передавать третьим лицам или иным образом разглашать содержание Закупочной документации без предварительного письменного согласия Заказчика, а также каким-либо образом использовать Закупочную документацию, в том числе для собственных нужд, без согласования с Заказчиком. </w:t>
      </w:r>
    </w:p>
    <w:p w14:paraId="03B0EC16" w14:textId="6E559B6A" w:rsidR="008A0A9D" w:rsidRPr="008A0A9D" w:rsidRDefault="00D97B37" w:rsidP="008A0A9D">
      <w:pPr>
        <w:widowControl w:val="0"/>
        <w:tabs>
          <w:tab w:val="left" w:pos="1316"/>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A0A9D">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0</w:t>
      </w:r>
      <w:r w:rsidR="008A0A9D" w:rsidRPr="008A0A9D">
        <w:rPr>
          <w:rFonts w:ascii="Times New Roman" w:eastAsia="Times New Roman" w:hAnsi="Times New Roman" w:cs="Times New Roman"/>
          <w:sz w:val="24"/>
          <w:szCs w:val="24"/>
          <w:lang w:eastAsia="ru-RU"/>
        </w:rPr>
        <w:t>.3.</w:t>
      </w:r>
      <w:r w:rsidR="008A0A9D" w:rsidRPr="008A0A9D">
        <w:rPr>
          <w:rFonts w:ascii="Times New Roman" w:eastAsia="Times New Roman" w:hAnsi="Times New Roman" w:cs="Times New Roman"/>
          <w:sz w:val="24"/>
          <w:szCs w:val="24"/>
          <w:lang w:eastAsia="ru-RU"/>
        </w:rPr>
        <w:tab/>
        <w:t>В случае если Подрядчик в течение срока, указанного в п. 7.1.4 Договора, не получит подписанного Заказчиком Акта сдачи-приемки Результатов выполненных Работ (приложение 2 к Договору) либо отказа от подписания соответствующего Акта, он имеет право направить Заказчику уведомление с требованием проведения совещания с </w:t>
      </w:r>
      <w:r>
        <w:rPr>
          <w:rFonts w:ascii="Times New Roman" w:eastAsia="Times New Roman" w:hAnsi="Times New Roman" w:cs="Times New Roman"/>
          <w:sz w:val="24"/>
          <w:szCs w:val="24"/>
          <w:lang w:eastAsia="ru-RU"/>
        </w:rPr>
        <w:t xml:space="preserve">Заказчиком по вопросу приемки </w:t>
      </w:r>
      <w:r w:rsidR="008A0A9D" w:rsidRPr="008A0A9D">
        <w:rPr>
          <w:rFonts w:ascii="Times New Roman" w:eastAsia="Times New Roman" w:hAnsi="Times New Roman" w:cs="Times New Roman"/>
          <w:sz w:val="24"/>
          <w:szCs w:val="24"/>
          <w:lang w:eastAsia="ru-RU"/>
        </w:rPr>
        <w:t xml:space="preserve">Работ по Договору. Отсутствие в указанные сроки Актов, подписанных Заказчиком, не свидетельствует о приемке Результатов выполненных Работ. </w:t>
      </w:r>
    </w:p>
    <w:p w14:paraId="043568BB" w14:textId="77777777" w:rsidR="00C83C3A" w:rsidRPr="001E6C3E" w:rsidRDefault="00C83C3A" w:rsidP="00AF33F2">
      <w:pPr>
        <w:tabs>
          <w:tab w:val="left" w:pos="1316"/>
        </w:tabs>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p w14:paraId="0FFF732D" w14:textId="77777777" w:rsidR="00D11EAA" w:rsidRPr="001E6C3E" w:rsidRDefault="00D11EAA" w:rsidP="00D11EAA">
      <w:pPr>
        <w:spacing w:after="0" w:line="240" w:lineRule="auto"/>
        <w:ind w:firstLine="709"/>
        <w:contextualSpacing/>
        <w:jc w:val="both"/>
        <w:outlineLvl w:val="0"/>
        <w:rPr>
          <w:rFonts w:ascii="Times New Roman" w:eastAsia="Times New Roman" w:hAnsi="Times New Roman" w:cs="Times New Roman"/>
          <w:kern w:val="32"/>
          <w:sz w:val="24"/>
          <w:szCs w:val="24"/>
          <w:lang w:eastAsia="ru-RU"/>
        </w:rPr>
      </w:pPr>
      <w:r w:rsidRPr="001E6C3E">
        <w:rPr>
          <w:rFonts w:ascii="Times New Roman" w:eastAsia="Times New Roman" w:hAnsi="Times New Roman" w:cs="Times New Roman"/>
          <w:b/>
          <w:bCs/>
          <w:kern w:val="32"/>
          <w:sz w:val="24"/>
          <w:szCs w:val="24"/>
          <w:lang w:eastAsia="ru-RU"/>
        </w:rPr>
        <w:t xml:space="preserve">РАЗДЕЛ </w:t>
      </w:r>
      <w:r w:rsidRPr="001E6C3E">
        <w:rPr>
          <w:rFonts w:ascii="Times New Roman" w:eastAsia="Times New Roman" w:hAnsi="Times New Roman" w:cs="Times New Roman"/>
          <w:b/>
          <w:bCs/>
          <w:kern w:val="32"/>
          <w:sz w:val="24"/>
          <w:szCs w:val="24"/>
          <w:lang w:val="en-US" w:eastAsia="ru-RU"/>
        </w:rPr>
        <w:t>IV</w:t>
      </w:r>
      <w:r w:rsidRPr="001E6C3E">
        <w:rPr>
          <w:rFonts w:ascii="Times New Roman" w:eastAsia="Times New Roman" w:hAnsi="Times New Roman" w:cs="Times New Roman"/>
          <w:b/>
          <w:bCs/>
          <w:kern w:val="32"/>
          <w:sz w:val="24"/>
          <w:szCs w:val="24"/>
          <w:lang w:eastAsia="ru-RU"/>
        </w:rPr>
        <w:t>. ОТВЕТСТВЕННОСТЬ СТОРОН. РАЗРЕШЕНИЕ СПОРОВ</w:t>
      </w:r>
    </w:p>
    <w:p w14:paraId="55F24363" w14:textId="353D02DE" w:rsidR="00D11EAA" w:rsidRPr="001E6C3E" w:rsidRDefault="00D11EAA" w:rsidP="00D11EAA">
      <w:pPr>
        <w:shd w:val="clear" w:color="auto" w:fill="FFFFFF"/>
        <w:autoSpaceDE w:val="0"/>
        <w:autoSpaceDN w:val="0"/>
        <w:adjustRightInd w:val="0"/>
        <w:spacing w:after="0" w:line="240" w:lineRule="auto"/>
        <w:ind w:firstLine="709"/>
        <w:contextualSpacing/>
        <w:jc w:val="both"/>
        <w:rPr>
          <w:rFonts w:ascii="Times New Roman" w:eastAsia="Times New Roman" w:hAnsi="Times New Roman" w:cs="Times New Roman"/>
          <w:b/>
          <w:bCs/>
          <w:sz w:val="24"/>
          <w:szCs w:val="24"/>
          <w:lang w:eastAsia="ru-RU"/>
        </w:rPr>
      </w:pPr>
      <w:r w:rsidRPr="001E6C3E">
        <w:rPr>
          <w:rFonts w:ascii="Times New Roman" w:eastAsia="Times New Roman" w:hAnsi="Times New Roman" w:cs="Times New Roman"/>
          <w:b/>
          <w:bCs/>
          <w:sz w:val="24"/>
          <w:szCs w:val="24"/>
          <w:lang w:eastAsia="ru-RU"/>
        </w:rPr>
        <w:t>Статья 1</w:t>
      </w:r>
      <w:r w:rsidR="00D97B37">
        <w:rPr>
          <w:rFonts w:ascii="Times New Roman" w:eastAsia="Times New Roman" w:hAnsi="Times New Roman" w:cs="Times New Roman"/>
          <w:b/>
          <w:bCs/>
          <w:sz w:val="24"/>
          <w:szCs w:val="24"/>
          <w:lang w:eastAsia="ru-RU"/>
        </w:rPr>
        <w:t>1</w:t>
      </w:r>
      <w:r w:rsidRPr="001E6C3E">
        <w:rPr>
          <w:rFonts w:ascii="Times New Roman" w:eastAsia="Times New Roman" w:hAnsi="Times New Roman" w:cs="Times New Roman"/>
          <w:b/>
          <w:bCs/>
          <w:sz w:val="24"/>
          <w:szCs w:val="24"/>
          <w:lang w:eastAsia="ru-RU"/>
        </w:rPr>
        <w:t>. Ответственность Сторон</w:t>
      </w:r>
    </w:p>
    <w:p w14:paraId="4A101617" w14:textId="293C1F01" w:rsidR="00D11EAA" w:rsidRPr="001E6C3E" w:rsidRDefault="00175015" w:rsidP="00D11EAA">
      <w:pPr>
        <w:shd w:val="clear" w:color="auto" w:fill="FFFFFF"/>
        <w:tabs>
          <w:tab w:val="left" w:pos="1330"/>
          <w:tab w:val="left" w:pos="1620"/>
        </w:tab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D97B37">
        <w:rPr>
          <w:rFonts w:ascii="Times New Roman" w:eastAsia="Times New Roman" w:hAnsi="Times New Roman" w:cs="Times New Roman"/>
          <w:sz w:val="24"/>
          <w:szCs w:val="24"/>
          <w:lang w:eastAsia="ru-RU"/>
        </w:rPr>
        <w:t>1</w:t>
      </w:r>
      <w:r w:rsidR="00D11EAA" w:rsidRPr="001E6C3E">
        <w:rPr>
          <w:rFonts w:ascii="Times New Roman" w:eastAsia="Times New Roman" w:hAnsi="Times New Roman" w:cs="Times New Roman"/>
          <w:sz w:val="24"/>
          <w:szCs w:val="24"/>
          <w:lang w:eastAsia="ru-RU"/>
        </w:rPr>
        <w:t>.1.</w:t>
      </w:r>
      <w:r w:rsidR="00D11EAA" w:rsidRPr="001E6C3E">
        <w:rPr>
          <w:rFonts w:ascii="Times New Roman" w:eastAsia="Times New Roman" w:hAnsi="Times New Roman" w:cs="Times New Roman"/>
          <w:sz w:val="24"/>
          <w:szCs w:val="24"/>
          <w:lang w:eastAsia="ru-RU"/>
        </w:rPr>
        <w:tab/>
        <w:t>Заказчик за нарушение договорных обязательств уплачивает Подрядчику:</w:t>
      </w:r>
    </w:p>
    <w:p w14:paraId="662C4420" w14:textId="0F71B7D3" w:rsidR="00D11EAA" w:rsidRPr="001E6C3E" w:rsidRDefault="00D11EAA" w:rsidP="00D11EAA">
      <w:pPr>
        <w:shd w:val="clear" w:color="auto" w:fill="FFFFFF"/>
        <w:tabs>
          <w:tab w:val="left" w:pos="952"/>
          <w:tab w:val="left" w:pos="1276"/>
        </w:tab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1E6C3E">
        <w:rPr>
          <w:rFonts w:ascii="Times New Roman" w:eastAsia="Times New Roman" w:hAnsi="Times New Roman" w:cs="Times New Roman"/>
          <w:sz w:val="24"/>
          <w:szCs w:val="24"/>
          <w:lang w:eastAsia="ru-RU"/>
        </w:rPr>
        <w:t>-</w:t>
      </w:r>
      <w:r w:rsidRPr="001E6C3E">
        <w:rPr>
          <w:rFonts w:ascii="Times New Roman" w:eastAsia="Times New Roman" w:hAnsi="Times New Roman" w:cs="Times New Roman"/>
          <w:sz w:val="24"/>
          <w:szCs w:val="24"/>
          <w:lang w:eastAsia="ru-RU"/>
        </w:rPr>
        <w:tab/>
        <w:t>за нарушение сроков расчетов за выполненные работы, в отношении которых оформлены «</w:t>
      </w:r>
      <w:r w:rsidRPr="001E6C3E">
        <w:rPr>
          <w:rFonts w:ascii="Times New Roman" w:eastAsia="Times New Roman" w:hAnsi="Times New Roman" w:cs="Times New Roman"/>
          <w:bCs/>
          <w:sz w:val="24"/>
          <w:szCs w:val="24"/>
          <w:lang w:eastAsia="ru-RU"/>
        </w:rPr>
        <w:t xml:space="preserve">Акты сдачи-приемки </w:t>
      </w:r>
      <w:r w:rsidRPr="001E6C3E">
        <w:rPr>
          <w:rFonts w:ascii="Times New Roman" w:eastAsia="Times New Roman" w:hAnsi="Times New Roman" w:cs="Times New Roman"/>
          <w:sz w:val="24"/>
          <w:szCs w:val="24"/>
          <w:lang w:eastAsia="ru-RU"/>
        </w:rPr>
        <w:t>Результатов выполненных Работ» (приложение 1) пени в размере 0,01% (ноль целых одна сотая процента) от стоимости просроченного денежного обязательства за каждый день просрочки, но не более 10% (десяти процентов) от </w:t>
      </w:r>
      <w:r w:rsidR="009A0B25">
        <w:rPr>
          <w:rFonts w:ascii="Times New Roman" w:eastAsia="Times New Roman" w:hAnsi="Times New Roman" w:cs="Times New Roman"/>
          <w:sz w:val="24"/>
          <w:szCs w:val="24"/>
          <w:lang w:eastAsia="ru-RU"/>
        </w:rPr>
        <w:t>Цены Договора</w:t>
      </w:r>
      <w:r w:rsidR="00D97B37">
        <w:rPr>
          <w:rFonts w:ascii="Times New Roman" w:eastAsia="Times New Roman" w:hAnsi="Times New Roman" w:cs="Times New Roman"/>
          <w:sz w:val="24"/>
          <w:szCs w:val="24"/>
          <w:lang w:eastAsia="ru-RU"/>
        </w:rPr>
        <w:t>, начиная с 6</w:t>
      </w:r>
      <w:r w:rsidRPr="001E6C3E">
        <w:rPr>
          <w:rFonts w:ascii="Times New Roman" w:eastAsia="Times New Roman" w:hAnsi="Times New Roman" w:cs="Times New Roman"/>
          <w:sz w:val="24"/>
          <w:szCs w:val="24"/>
          <w:lang w:eastAsia="ru-RU"/>
        </w:rPr>
        <w:t xml:space="preserve">1 </w:t>
      </w:r>
      <w:r w:rsidR="00D97B37">
        <w:rPr>
          <w:rFonts w:ascii="Times New Roman" w:eastAsia="Times New Roman" w:hAnsi="Times New Roman" w:cs="Times New Roman"/>
          <w:sz w:val="24"/>
          <w:szCs w:val="24"/>
          <w:lang w:eastAsia="ru-RU"/>
        </w:rPr>
        <w:t>(</w:t>
      </w:r>
      <w:r w:rsidR="00D97B37" w:rsidRPr="00111110">
        <w:rPr>
          <w:rFonts w:ascii="Times New Roman" w:hAnsi="Times New Roman" w:cs="Times New Roman"/>
          <w:sz w:val="26"/>
          <w:szCs w:val="26"/>
        </w:rPr>
        <w:t>шестьдесят первого</w:t>
      </w:r>
      <w:r w:rsidRPr="001E6C3E">
        <w:rPr>
          <w:rFonts w:ascii="Times New Roman" w:eastAsia="Times New Roman" w:hAnsi="Times New Roman" w:cs="Times New Roman"/>
          <w:sz w:val="24"/>
          <w:szCs w:val="24"/>
          <w:lang w:eastAsia="ru-RU"/>
        </w:rPr>
        <w:t>) дня после получения счета, выставленного после подписания Заказчиком соответствующих «Акта сдачи-приемки Результатов выполненных Работ» (приложение 1);</w:t>
      </w:r>
    </w:p>
    <w:p w14:paraId="4B3E5C50" w14:textId="77777777" w:rsidR="00D11EAA" w:rsidRPr="001E6C3E" w:rsidRDefault="00D11EAA" w:rsidP="00D11EAA">
      <w:pPr>
        <w:shd w:val="clear" w:color="auto" w:fill="FFFFFF"/>
        <w:tabs>
          <w:tab w:val="left" w:pos="994"/>
          <w:tab w:val="left" w:pos="1276"/>
          <w:tab w:val="left" w:pos="1843"/>
        </w:tab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1E6C3E">
        <w:rPr>
          <w:rFonts w:ascii="Times New Roman" w:eastAsia="Times New Roman" w:hAnsi="Times New Roman" w:cs="Times New Roman"/>
          <w:sz w:val="24"/>
          <w:szCs w:val="24"/>
          <w:lang w:eastAsia="ru-RU"/>
        </w:rPr>
        <w:lastRenderedPageBreak/>
        <w:t>-</w:t>
      </w:r>
      <w:r w:rsidRPr="001E6C3E">
        <w:rPr>
          <w:rFonts w:ascii="Times New Roman" w:eastAsia="Times New Roman" w:hAnsi="Times New Roman" w:cs="Times New Roman"/>
          <w:sz w:val="24"/>
          <w:szCs w:val="24"/>
          <w:lang w:eastAsia="ru-RU"/>
        </w:rPr>
        <w:tab/>
        <w:t>за необоснованную просрочку приемки результатов надлежаще выполненных Подрядчиком работ пени в размере 0,01 % (ноль целых одна сотая процента) от стоим</w:t>
      </w:r>
      <w:r w:rsidRPr="001E6C3E">
        <w:rPr>
          <w:rFonts w:ascii="Times New Roman" w:eastAsia="Times New Roman" w:hAnsi="Times New Roman" w:cs="Times New Roman"/>
          <w:spacing w:val="-2"/>
          <w:sz w:val="24"/>
          <w:szCs w:val="24"/>
          <w:lang w:eastAsia="ru-RU"/>
        </w:rPr>
        <w:t>ости предъявленных к приемке работ за каждые 10 дней просрочки,</w:t>
      </w:r>
      <w:r w:rsidRPr="001E6C3E">
        <w:rPr>
          <w:rFonts w:ascii="Times New Roman" w:eastAsia="Times New Roman" w:hAnsi="Times New Roman" w:cs="Times New Roman"/>
          <w:sz w:val="24"/>
          <w:szCs w:val="24"/>
          <w:lang w:eastAsia="ru-RU"/>
        </w:rPr>
        <w:t xml:space="preserve"> но не более 10% (десяти процентов) от цены Договора</w:t>
      </w:r>
      <w:r w:rsidRPr="001E6C3E">
        <w:rPr>
          <w:rFonts w:ascii="Times New Roman" w:eastAsia="Times New Roman" w:hAnsi="Times New Roman" w:cs="Times New Roman"/>
          <w:spacing w:val="-2"/>
          <w:sz w:val="24"/>
          <w:szCs w:val="24"/>
          <w:lang w:eastAsia="ru-RU"/>
        </w:rPr>
        <w:t>.</w:t>
      </w:r>
      <w:r w:rsidRPr="001E6C3E">
        <w:rPr>
          <w:rStyle w:val="affffa"/>
          <w:rFonts w:ascii="Times New Roman" w:hAnsi="Times New Roman"/>
          <w:iCs/>
          <w:sz w:val="24"/>
          <w:szCs w:val="24"/>
        </w:rPr>
        <w:t xml:space="preserve"> </w:t>
      </w:r>
    </w:p>
    <w:p w14:paraId="326836FD" w14:textId="77777777" w:rsidR="00D11EAA" w:rsidRPr="001E6C3E" w:rsidRDefault="00D11EAA" w:rsidP="00D11EAA">
      <w:pPr>
        <w:tabs>
          <w:tab w:val="left" w:pos="1276"/>
        </w:tab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1E6C3E">
        <w:rPr>
          <w:rFonts w:ascii="Times New Roman" w:eastAsia="Times New Roman" w:hAnsi="Times New Roman" w:cs="Times New Roman"/>
          <w:sz w:val="24"/>
          <w:szCs w:val="24"/>
          <w:lang w:eastAsia="ru-RU"/>
        </w:rPr>
        <w:t>Стороны договорились не применять иных санкций к Заказчику, помимо обусловленных Договором.</w:t>
      </w:r>
    </w:p>
    <w:p w14:paraId="63125E27" w14:textId="16101235" w:rsidR="00D11EAA" w:rsidRPr="001E6C3E" w:rsidRDefault="00D11EAA" w:rsidP="00D11EAA">
      <w:pPr>
        <w:shd w:val="clear" w:color="auto" w:fill="FFFFFF"/>
        <w:tabs>
          <w:tab w:val="left" w:pos="1274"/>
          <w:tab w:val="left" w:pos="1620"/>
        </w:tab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1E6C3E">
        <w:rPr>
          <w:rFonts w:ascii="Times New Roman" w:eastAsia="Times New Roman" w:hAnsi="Times New Roman" w:cs="Times New Roman"/>
          <w:sz w:val="24"/>
          <w:szCs w:val="24"/>
          <w:lang w:eastAsia="ru-RU"/>
        </w:rPr>
        <w:t>1</w:t>
      </w:r>
      <w:r w:rsidR="00F808E3">
        <w:rPr>
          <w:rFonts w:ascii="Times New Roman" w:eastAsia="Times New Roman" w:hAnsi="Times New Roman" w:cs="Times New Roman"/>
          <w:sz w:val="24"/>
          <w:szCs w:val="24"/>
          <w:lang w:eastAsia="ru-RU"/>
        </w:rPr>
        <w:t>1</w:t>
      </w:r>
      <w:r w:rsidRPr="001E6C3E">
        <w:rPr>
          <w:rFonts w:ascii="Times New Roman" w:eastAsia="Times New Roman" w:hAnsi="Times New Roman" w:cs="Times New Roman"/>
          <w:sz w:val="24"/>
          <w:szCs w:val="24"/>
          <w:lang w:eastAsia="ru-RU"/>
        </w:rPr>
        <w:t>.2.</w:t>
      </w:r>
      <w:r w:rsidRPr="001E6C3E">
        <w:rPr>
          <w:rFonts w:ascii="Times New Roman" w:eastAsia="Times New Roman" w:hAnsi="Times New Roman" w:cs="Times New Roman"/>
          <w:sz w:val="24"/>
          <w:szCs w:val="24"/>
          <w:lang w:eastAsia="ru-RU"/>
        </w:rPr>
        <w:tab/>
        <w:t>Подрядчик при нарушении договорных обязательств уплачивает Заказчику:</w:t>
      </w:r>
    </w:p>
    <w:p w14:paraId="52B2DAA1" w14:textId="236C4521" w:rsidR="00D11EAA" w:rsidRPr="001E6C3E" w:rsidRDefault="00175015" w:rsidP="00D11EAA">
      <w:pPr>
        <w:shd w:val="clear" w:color="auto" w:fill="FFFFFF"/>
        <w:tabs>
          <w:tab w:val="left" w:pos="1484"/>
          <w:tab w:val="left" w:pos="1701"/>
        </w:tab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F808E3">
        <w:rPr>
          <w:rFonts w:ascii="Times New Roman" w:eastAsia="Times New Roman" w:hAnsi="Times New Roman" w:cs="Times New Roman"/>
          <w:sz w:val="24"/>
          <w:szCs w:val="24"/>
          <w:lang w:eastAsia="ru-RU"/>
        </w:rPr>
        <w:t>1</w:t>
      </w:r>
      <w:r w:rsidR="00D11EAA">
        <w:rPr>
          <w:rFonts w:ascii="Times New Roman" w:eastAsia="Times New Roman" w:hAnsi="Times New Roman" w:cs="Times New Roman"/>
          <w:sz w:val="24"/>
          <w:szCs w:val="24"/>
          <w:lang w:eastAsia="ru-RU"/>
        </w:rPr>
        <w:t>.2.1.</w:t>
      </w:r>
      <w:r w:rsidR="00D6031B">
        <w:rPr>
          <w:rFonts w:ascii="Times New Roman" w:eastAsia="Times New Roman" w:hAnsi="Times New Roman" w:cs="Times New Roman"/>
          <w:sz w:val="24"/>
          <w:szCs w:val="24"/>
          <w:lang w:eastAsia="ru-RU"/>
        </w:rPr>
        <w:t xml:space="preserve"> </w:t>
      </w:r>
      <w:r w:rsidR="00D11EAA" w:rsidRPr="001E6C3E">
        <w:rPr>
          <w:rFonts w:ascii="Times New Roman" w:eastAsia="Times New Roman" w:hAnsi="Times New Roman" w:cs="Times New Roman"/>
          <w:sz w:val="24"/>
          <w:szCs w:val="24"/>
          <w:lang w:eastAsia="ru-RU"/>
        </w:rPr>
        <w:t xml:space="preserve">За нарушение сроков окончания Работ по Договору, в том числе по причине некачественного выполнения Работ - </w:t>
      </w:r>
      <w:r w:rsidR="00D11EAA" w:rsidRPr="001E6C3E">
        <w:rPr>
          <w:rFonts w:ascii="Times New Roman" w:eastAsia="Times New Roman" w:hAnsi="Times New Roman" w:cs="Times New Roman"/>
          <w:sz w:val="24"/>
          <w:szCs w:val="24"/>
          <w:u w:val="single"/>
          <w:lang w:eastAsia="ru-RU"/>
        </w:rPr>
        <w:t>пени в размере 0,</w:t>
      </w:r>
      <w:r w:rsidR="00AC3487">
        <w:rPr>
          <w:rFonts w:ascii="Times New Roman" w:eastAsia="Times New Roman" w:hAnsi="Times New Roman" w:cs="Times New Roman"/>
          <w:sz w:val="24"/>
          <w:szCs w:val="24"/>
          <w:u w:val="single"/>
          <w:lang w:eastAsia="ru-RU"/>
        </w:rPr>
        <w:t>2</w:t>
      </w:r>
      <w:r w:rsidR="00D11EAA" w:rsidRPr="001E6C3E">
        <w:rPr>
          <w:rFonts w:ascii="Times New Roman" w:eastAsia="Times New Roman" w:hAnsi="Times New Roman" w:cs="Times New Roman"/>
          <w:sz w:val="24"/>
          <w:szCs w:val="24"/>
          <w:u w:val="single"/>
          <w:lang w:eastAsia="ru-RU"/>
        </w:rPr>
        <w:t>% от Цены Договора</w:t>
      </w:r>
      <w:r w:rsidR="00D11EAA" w:rsidRPr="001E6C3E">
        <w:rPr>
          <w:rFonts w:ascii="Times New Roman" w:eastAsia="Times New Roman" w:hAnsi="Times New Roman" w:cs="Times New Roman"/>
          <w:sz w:val="24"/>
          <w:szCs w:val="24"/>
          <w:lang w:eastAsia="ru-RU"/>
        </w:rPr>
        <w:t xml:space="preserve"> за каждый день просрочки.</w:t>
      </w:r>
    </w:p>
    <w:p w14:paraId="327A31E0" w14:textId="4B125838" w:rsidR="00D11EAA" w:rsidRPr="001E6C3E" w:rsidRDefault="00175015" w:rsidP="00D11EAA">
      <w:pPr>
        <w:shd w:val="clear" w:color="auto" w:fill="FFFFFF"/>
        <w:tabs>
          <w:tab w:val="left" w:pos="1484"/>
          <w:tab w:val="left" w:pos="1701"/>
        </w:tab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F808E3">
        <w:rPr>
          <w:rFonts w:ascii="Times New Roman" w:eastAsia="Times New Roman" w:hAnsi="Times New Roman" w:cs="Times New Roman"/>
          <w:sz w:val="24"/>
          <w:szCs w:val="24"/>
          <w:lang w:eastAsia="ru-RU"/>
        </w:rPr>
        <w:t>1</w:t>
      </w:r>
      <w:r w:rsidR="00D11EAA">
        <w:rPr>
          <w:rFonts w:ascii="Times New Roman" w:eastAsia="Times New Roman" w:hAnsi="Times New Roman" w:cs="Times New Roman"/>
          <w:sz w:val="24"/>
          <w:szCs w:val="24"/>
          <w:lang w:eastAsia="ru-RU"/>
        </w:rPr>
        <w:t>.2.2.</w:t>
      </w:r>
      <w:r w:rsidR="00D6031B">
        <w:rPr>
          <w:rFonts w:ascii="Times New Roman" w:eastAsia="Times New Roman" w:hAnsi="Times New Roman" w:cs="Times New Roman"/>
          <w:sz w:val="24"/>
          <w:szCs w:val="24"/>
          <w:lang w:eastAsia="ru-RU"/>
        </w:rPr>
        <w:t xml:space="preserve"> </w:t>
      </w:r>
      <w:r w:rsidR="00D11EAA" w:rsidRPr="001E6C3E">
        <w:rPr>
          <w:rFonts w:ascii="Times New Roman" w:eastAsia="Times New Roman" w:hAnsi="Times New Roman" w:cs="Times New Roman"/>
          <w:sz w:val="24"/>
          <w:szCs w:val="24"/>
          <w:lang w:eastAsia="ru-RU"/>
        </w:rPr>
        <w:t xml:space="preserve">За нарушение промежуточных сроков выполнения Работ (в том числе по причине некачественного выполнения Работ), предусмотренных Календарным графиком выполнения Работ и стоимости (приложение 2) - </w:t>
      </w:r>
      <w:r w:rsidR="00D11EAA" w:rsidRPr="001E6C3E">
        <w:rPr>
          <w:rFonts w:ascii="Times New Roman" w:eastAsia="Times New Roman" w:hAnsi="Times New Roman" w:cs="Times New Roman"/>
          <w:sz w:val="24"/>
          <w:szCs w:val="24"/>
          <w:u w:val="single"/>
          <w:lang w:eastAsia="ru-RU"/>
        </w:rPr>
        <w:t>пени в размере 0,1% от Цены Договора</w:t>
      </w:r>
      <w:r w:rsidR="00D11EAA" w:rsidRPr="001E6C3E">
        <w:rPr>
          <w:rFonts w:ascii="Times New Roman" w:eastAsia="Times New Roman" w:hAnsi="Times New Roman" w:cs="Times New Roman"/>
          <w:sz w:val="24"/>
          <w:szCs w:val="24"/>
          <w:lang w:eastAsia="ru-RU"/>
        </w:rPr>
        <w:t xml:space="preserve"> за каждый день просрочки выполнения обязательств до фактического исполнения обязательств.</w:t>
      </w:r>
    </w:p>
    <w:p w14:paraId="14D81A9F" w14:textId="3EFDD805" w:rsidR="00D11EAA" w:rsidRPr="001E6C3E" w:rsidRDefault="00175015" w:rsidP="00D11EAA">
      <w:pPr>
        <w:shd w:val="clear" w:color="auto" w:fill="FFFFFF"/>
        <w:tabs>
          <w:tab w:val="left" w:pos="1484"/>
          <w:tab w:val="left" w:pos="1701"/>
        </w:tabs>
        <w:autoSpaceDE w:val="0"/>
        <w:autoSpaceDN w:val="0"/>
        <w:adjustRightInd w:val="0"/>
        <w:spacing w:after="0" w:line="240" w:lineRule="auto"/>
        <w:ind w:firstLine="709"/>
        <w:contextualSpacing/>
        <w:jc w:val="both"/>
        <w:rPr>
          <w:rFonts w:ascii="Times New Roman" w:eastAsia="Times New Roman" w:hAnsi="Times New Roman" w:cs="Times New Roman"/>
          <w:sz w:val="24"/>
          <w:szCs w:val="24"/>
          <w:u w:val="single"/>
          <w:lang w:eastAsia="ru-RU"/>
        </w:rPr>
      </w:pPr>
      <w:r>
        <w:rPr>
          <w:rFonts w:ascii="Times New Roman" w:eastAsia="Times New Roman" w:hAnsi="Times New Roman" w:cs="Times New Roman"/>
          <w:sz w:val="24"/>
          <w:szCs w:val="24"/>
          <w:lang w:eastAsia="ru-RU"/>
        </w:rPr>
        <w:t>1</w:t>
      </w:r>
      <w:r w:rsidR="00F808E3">
        <w:rPr>
          <w:rFonts w:ascii="Times New Roman" w:eastAsia="Times New Roman" w:hAnsi="Times New Roman" w:cs="Times New Roman"/>
          <w:sz w:val="24"/>
          <w:szCs w:val="24"/>
          <w:lang w:eastAsia="ru-RU"/>
        </w:rPr>
        <w:t>1</w:t>
      </w:r>
      <w:r w:rsidR="00D11EAA">
        <w:rPr>
          <w:rFonts w:ascii="Times New Roman" w:eastAsia="Times New Roman" w:hAnsi="Times New Roman" w:cs="Times New Roman"/>
          <w:sz w:val="24"/>
          <w:szCs w:val="24"/>
          <w:lang w:eastAsia="ru-RU"/>
        </w:rPr>
        <w:t>.2.</w:t>
      </w:r>
      <w:r w:rsidR="00AF33F2">
        <w:rPr>
          <w:rFonts w:ascii="Times New Roman" w:eastAsia="Times New Roman" w:hAnsi="Times New Roman" w:cs="Times New Roman"/>
          <w:sz w:val="24"/>
          <w:szCs w:val="24"/>
          <w:lang w:eastAsia="ru-RU"/>
        </w:rPr>
        <w:t>3</w:t>
      </w:r>
      <w:r w:rsidR="00D11EAA">
        <w:rPr>
          <w:rFonts w:ascii="Times New Roman" w:eastAsia="Times New Roman" w:hAnsi="Times New Roman" w:cs="Times New Roman"/>
          <w:sz w:val="24"/>
          <w:szCs w:val="24"/>
          <w:lang w:eastAsia="ru-RU"/>
        </w:rPr>
        <w:t>.</w:t>
      </w:r>
      <w:r w:rsidR="00D6031B">
        <w:rPr>
          <w:rFonts w:ascii="Times New Roman" w:eastAsia="Times New Roman" w:hAnsi="Times New Roman" w:cs="Times New Roman"/>
          <w:sz w:val="24"/>
          <w:szCs w:val="24"/>
          <w:lang w:eastAsia="ru-RU"/>
        </w:rPr>
        <w:t xml:space="preserve"> </w:t>
      </w:r>
      <w:r w:rsidR="00D11EAA" w:rsidRPr="001E6C3E">
        <w:rPr>
          <w:rFonts w:ascii="Times New Roman" w:eastAsia="Times New Roman" w:hAnsi="Times New Roman" w:cs="Times New Roman"/>
          <w:sz w:val="24"/>
          <w:szCs w:val="24"/>
          <w:lang w:eastAsia="ru-RU"/>
        </w:rPr>
        <w:t>В случае заключения Подрядчиком для выполнения работ по настоящему Договору без согласования с Заказчиком договоров с Субподрядчиками, предметом которых является исполнение обязательств по настоящему Договору, - штраф в размере в соответствии с действующим законодательством.</w:t>
      </w:r>
    </w:p>
    <w:p w14:paraId="4181FABC" w14:textId="7BBB12DF" w:rsidR="00D11EAA" w:rsidRPr="001E6C3E" w:rsidRDefault="00175015" w:rsidP="00D11EAA">
      <w:pPr>
        <w:shd w:val="clear" w:color="auto" w:fill="FFFFFF"/>
        <w:tabs>
          <w:tab w:val="left" w:pos="1484"/>
          <w:tab w:val="left" w:pos="1701"/>
        </w:tab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F808E3">
        <w:rPr>
          <w:rFonts w:ascii="Times New Roman" w:eastAsia="Times New Roman" w:hAnsi="Times New Roman" w:cs="Times New Roman"/>
          <w:sz w:val="24"/>
          <w:szCs w:val="24"/>
          <w:lang w:eastAsia="ru-RU"/>
        </w:rPr>
        <w:t>1</w:t>
      </w:r>
      <w:r w:rsidR="00D11EAA">
        <w:rPr>
          <w:rFonts w:ascii="Times New Roman" w:eastAsia="Times New Roman" w:hAnsi="Times New Roman" w:cs="Times New Roman"/>
          <w:sz w:val="24"/>
          <w:szCs w:val="24"/>
          <w:lang w:eastAsia="ru-RU"/>
        </w:rPr>
        <w:t>.2</w:t>
      </w:r>
      <w:r w:rsidR="00AF33F2">
        <w:rPr>
          <w:rFonts w:ascii="Times New Roman" w:eastAsia="Times New Roman" w:hAnsi="Times New Roman" w:cs="Times New Roman"/>
          <w:sz w:val="24"/>
          <w:szCs w:val="24"/>
          <w:lang w:eastAsia="ru-RU"/>
        </w:rPr>
        <w:t>.4</w:t>
      </w:r>
      <w:r w:rsidR="00D11EAA">
        <w:rPr>
          <w:rFonts w:ascii="Times New Roman" w:eastAsia="Times New Roman" w:hAnsi="Times New Roman" w:cs="Times New Roman"/>
          <w:sz w:val="24"/>
          <w:szCs w:val="24"/>
          <w:lang w:eastAsia="ru-RU"/>
        </w:rPr>
        <w:t>.</w:t>
      </w:r>
      <w:r w:rsidR="00D6031B">
        <w:rPr>
          <w:rFonts w:ascii="Times New Roman" w:eastAsia="Times New Roman" w:hAnsi="Times New Roman" w:cs="Times New Roman"/>
          <w:sz w:val="24"/>
          <w:szCs w:val="24"/>
          <w:lang w:eastAsia="ru-RU"/>
        </w:rPr>
        <w:t xml:space="preserve"> </w:t>
      </w:r>
      <w:r w:rsidR="00D11EAA" w:rsidRPr="001E6C3E">
        <w:rPr>
          <w:rFonts w:ascii="Times New Roman" w:eastAsia="Times New Roman" w:hAnsi="Times New Roman" w:cs="Times New Roman"/>
          <w:sz w:val="24"/>
          <w:szCs w:val="24"/>
          <w:lang w:eastAsia="ru-RU"/>
        </w:rPr>
        <w:t>В случае выявления фактов выполнения Работ, предусмотренных Договором, лицами с которыми у Подрядчика, Субподрядчика отсутствуют заключенные договоры, - штраф в размере в соответствии с действующим законодательством.</w:t>
      </w:r>
    </w:p>
    <w:p w14:paraId="327CE83F" w14:textId="0B55FAE4" w:rsidR="00D11EAA" w:rsidRPr="001E6C3E" w:rsidRDefault="00175015" w:rsidP="00D11EAA">
      <w:pPr>
        <w:shd w:val="clear" w:color="auto" w:fill="FFFFFF"/>
        <w:tabs>
          <w:tab w:val="left" w:pos="1484"/>
          <w:tab w:val="left" w:pos="1701"/>
        </w:tab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F808E3">
        <w:rPr>
          <w:rFonts w:ascii="Times New Roman" w:eastAsia="Times New Roman" w:hAnsi="Times New Roman" w:cs="Times New Roman"/>
          <w:sz w:val="24"/>
          <w:szCs w:val="24"/>
          <w:lang w:eastAsia="ru-RU"/>
        </w:rPr>
        <w:t>1</w:t>
      </w:r>
      <w:r w:rsidR="00D11EAA">
        <w:rPr>
          <w:rFonts w:ascii="Times New Roman" w:eastAsia="Times New Roman" w:hAnsi="Times New Roman" w:cs="Times New Roman"/>
          <w:sz w:val="24"/>
          <w:szCs w:val="24"/>
          <w:lang w:eastAsia="ru-RU"/>
        </w:rPr>
        <w:t>.2.</w:t>
      </w:r>
      <w:r w:rsidR="00AF33F2">
        <w:rPr>
          <w:rFonts w:ascii="Times New Roman" w:eastAsia="Times New Roman" w:hAnsi="Times New Roman" w:cs="Times New Roman"/>
          <w:sz w:val="24"/>
          <w:szCs w:val="24"/>
          <w:lang w:eastAsia="ru-RU"/>
        </w:rPr>
        <w:t>5</w:t>
      </w:r>
      <w:r w:rsidR="00D11EAA">
        <w:rPr>
          <w:rFonts w:ascii="Times New Roman" w:eastAsia="Times New Roman" w:hAnsi="Times New Roman" w:cs="Times New Roman"/>
          <w:sz w:val="24"/>
          <w:szCs w:val="24"/>
          <w:lang w:eastAsia="ru-RU"/>
        </w:rPr>
        <w:t>.</w:t>
      </w:r>
      <w:r w:rsidR="00D6031B">
        <w:rPr>
          <w:rFonts w:ascii="Times New Roman" w:eastAsia="Times New Roman" w:hAnsi="Times New Roman" w:cs="Times New Roman"/>
          <w:sz w:val="24"/>
          <w:szCs w:val="24"/>
          <w:lang w:eastAsia="ru-RU"/>
        </w:rPr>
        <w:t xml:space="preserve"> </w:t>
      </w:r>
      <w:r w:rsidR="00D11EAA" w:rsidRPr="001E6C3E">
        <w:rPr>
          <w:rFonts w:ascii="Times New Roman" w:eastAsia="Times New Roman" w:hAnsi="Times New Roman" w:cs="Times New Roman"/>
          <w:sz w:val="24"/>
          <w:szCs w:val="24"/>
          <w:lang w:eastAsia="ru-RU"/>
        </w:rPr>
        <w:t>За непредставление или несвоевременное предоставление отчетности, предусмотренной Договором</w:t>
      </w:r>
      <w:r w:rsidR="00D11EAA" w:rsidRPr="001E6C3E">
        <w:rPr>
          <w:rFonts w:ascii="Times New Roman" w:eastAsia="Times New Roman" w:hAnsi="Times New Roman" w:cs="Times New Roman"/>
          <w:i/>
          <w:sz w:val="24"/>
          <w:szCs w:val="24"/>
          <w:lang w:eastAsia="ru-RU"/>
        </w:rPr>
        <w:t xml:space="preserve">, </w:t>
      </w:r>
      <w:r w:rsidR="00D11EAA" w:rsidRPr="001E6C3E">
        <w:rPr>
          <w:rFonts w:ascii="Times New Roman" w:eastAsia="Times New Roman" w:hAnsi="Times New Roman" w:cs="Times New Roman"/>
          <w:sz w:val="24"/>
          <w:szCs w:val="24"/>
          <w:lang w:eastAsia="ru-RU"/>
        </w:rPr>
        <w:t xml:space="preserve">в установленные Договором сроки, - </w:t>
      </w:r>
      <w:r w:rsidR="00D11EAA" w:rsidRPr="001E6C3E">
        <w:rPr>
          <w:rFonts w:ascii="Times New Roman" w:eastAsia="Times New Roman" w:hAnsi="Times New Roman" w:cs="Times New Roman"/>
          <w:sz w:val="24"/>
          <w:szCs w:val="24"/>
          <w:u w:val="single"/>
          <w:lang w:eastAsia="ru-RU"/>
        </w:rPr>
        <w:t xml:space="preserve">штраф в размере </w:t>
      </w:r>
      <w:r w:rsidR="00D11EAA" w:rsidRPr="001E6C3E">
        <w:rPr>
          <w:rFonts w:ascii="Times New Roman" w:eastAsia="Times New Roman" w:hAnsi="Times New Roman" w:cs="Times New Roman"/>
          <w:sz w:val="24"/>
          <w:szCs w:val="24"/>
          <w:lang w:eastAsia="ru-RU"/>
        </w:rPr>
        <w:t>за каждый зафиксированный случай.</w:t>
      </w:r>
    </w:p>
    <w:p w14:paraId="7CE68C94" w14:textId="01C2E1E1" w:rsidR="00D11EAA" w:rsidRPr="001E6C3E" w:rsidRDefault="00175015" w:rsidP="00D11EAA">
      <w:pPr>
        <w:shd w:val="clear" w:color="auto" w:fill="FFFFFF"/>
        <w:tabs>
          <w:tab w:val="left" w:pos="1134"/>
          <w:tab w:val="left" w:pos="1276"/>
          <w:tab w:val="left" w:pos="1470"/>
        </w:tab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F808E3">
        <w:rPr>
          <w:rFonts w:ascii="Times New Roman" w:eastAsia="Times New Roman" w:hAnsi="Times New Roman" w:cs="Times New Roman"/>
          <w:sz w:val="24"/>
          <w:szCs w:val="24"/>
          <w:lang w:eastAsia="ru-RU"/>
        </w:rPr>
        <w:t>1</w:t>
      </w:r>
      <w:r w:rsidR="00D11EAA">
        <w:rPr>
          <w:rFonts w:ascii="Times New Roman" w:eastAsia="Times New Roman" w:hAnsi="Times New Roman" w:cs="Times New Roman"/>
          <w:sz w:val="24"/>
          <w:szCs w:val="24"/>
          <w:lang w:eastAsia="ru-RU"/>
        </w:rPr>
        <w:t>.2.</w:t>
      </w:r>
      <w:r w:rsidR="00AF33F2">
        <w:rPr>
          <w:rFonts w:ascii="Times New Roman" w:eastAsia="Times New Roman" w:hAnsi="Times New Roman" w:cs="Times New Roman"/>
          <w:sz w:val="24"/>
          <w:szCs w:val="24"/>
          <w:lang w:eastAsia="ru-RU"/>
        </w:rPr>
        <w:t>6</w:t>
      </w:r>
      <w:r w:rsidR="00D11EAA">
        <w:rPr>
          <w:rFonts w:ascii="Times New Roman" w:eastAsia="Times New Roman" w:hAnsi="Times New Roman" w:cs="Times New Roman"/>
          <w:sz w:val="24"/>
          <w:szCs w:val="24"/>
          <w:lang w:eastAsia="ru-RU"/>
        </w:rPr>
        <w:t>.</w:t>
      </w:r>
      <w:r w:rsidR="00D6031B">
        <w:rPr>
          <w:rFonts w:ascii="Times New Roman" w:eastAsia="Times New Roman" w:hAnsi="Times New Roman" w:cs="Times New Roman"/>
          <w:sz w:val="24"/>
          <w:szCs w:val="24"/>
          <w:lang w:eastAsia="ru-RU"/>
        </w:rPr>
        <w:t xml:space="preserve"> </w:t>
      </w:r>
      <w:r w:rsidR="00D11EAA" w:rsidRPr="001E6C3E">
        <w:rPr>
          <w:rFonts w:ascii="Times New Roman" w:eastAsia="Times New Roman" w:hAnsi="Times New Roman" w:cs="Times New Roman"/>
          <w:sz w:val="24"/>
          <w:szCs w:val="24"/>
          <w:lang w:eastAsia="ru-RU"/>
        </w:rPr>
        <w:t xml:space="preserve">За непредставление, несвоевременное представление и/или представление </w:t>
      </w:r>
      <w:r w:rsidR="00D11EAA" w:rsidRPr="001E6C3E">
        <w:rPr>
          <w:rFonts w:ascii="Times New Roman" w:eastAsia="Times New Roman" w:hAnsi="Times New Roman" w:cs="Times New Roman"/>
          <w:spacing w:val="-4"/>
          <w:sz w:val="24"/>
          <w:szCs w:val="24"/>
          <w:lang w:eastAsia="ru-RU"/>
        </w:rPr>
        <w:t>ненадлежащим образом оформленных документов и/или копий документов, предусмотренных</w:t>
      </w:r>
      <w:r w:rsidR="00D11EAA" w:rsidRPr="001E6C3E">
        <w:rPr>
          <w:rFonts w:ascii="Times New Roman" w:eastAsia="Times New Roman" w:hAnsi="Times New Roman" w:cs="Times New Roman"/>
          <w:sz w:val="24"/>
          <w:szCs w:val="24"/>
          <w:lang w:eastAsia="ru-RU"/>
        </w:rPr>
        <w:t xml:space="preserve"> Договором (в случае, если ответственность за нарушение обязательств по представлению данного вида документов и/или копий документов прямо не предусмотрена в иных абзацах настоящего пункта) - </w:t>
      </w:r>
      <w:r w:rsidR="00D11EAA" w:rsidRPr="001E6C3E">
        <w:rPr>
          <w:rFonts w:ascii="Times New Roman" w:eastAsia="Times New Roman" w:hAnsi="Times New Roman" w:cs="Times New Roman"/>
          <w:sz w:val="24"/>
          <w:szCs w:val="24"/>
          <w:u w:val="single"/>
          <w:lang w:eastAsia="ru-RU"/>
        </w:rPr>
        <w:t>штраф в размере 2% от цены настоящего Договора</w:t>
      </w:r>
      <w:r w:rsidR="00D11EAA" w:rsidRPr="001E6C3E">
        <w:rPr>
          <w:rFonts w:ascii="Times New Roman" w:eastAsia="Times New Roman" w:hAnsi="Times New Roman" w:cs="Times New Roman"/>
          <w:sz w:val="24"/>
          <w:szCs w:val="24"/>
          <w:lang w:eastAsia="ru-RU"/>
        </w:rPr>
        <w:t xml:space="preserve"> за каждый зафиксированный случай.</w:t>
      </w:r>
    </w:p>
    <w:p w14:paraId="33AC05D9" w14:textId="7F557EC4" w:rsidR="00D11EAA" w:rsidRPr="001E6C3E" w:rsidRDefault="00175015" w:rsidP="00D11EAA">
      <w:pPr>
        <w:shd w:val="clear" w:color="auto" w:fill="FFFFFF"/>
        <w:tabs>
          <w:tab w:val="left" w:pos="1134"/>
          <w:tab w:val="left" w:pos="1276"/>
          <w:tab w:val="left" w:pos="1560"/>
        </w:tabs>
        <w:autoSpaceDE w:val="0"/>
        <w:autoSpaceDN w:val="0"/>
        <w:adjustRightInd w:val="0"/>
        <w:spacing w:after="0" w:line="240" w:lineRule="auto"/>
        <w:ind w:firstLine="709"/>
        <w:contextualSpacing/>
        <w:jc w:val="both"/>
        <w:rPr>
          <w:rFonts w:ascii="Times New Roman" w:eastAsia="Times New Roman" w:hAnsi="Times New Roman" w:cs="Times New Roman"/>
          <w:strike/>
          <w:sz w:val="24"/>
          <w:szCs w:val="24"/>
          <w:u w:val="single"/>
          <w:lang w:eastAsia="ru-RU"/>
        </w:rPr>
      </w:pPr>
      <w:r>
        <w:rPr>
          <w:rFonts w:ascii="Times New Roman" w:eastAsia="Times New Roman" w:hAnsi="Times New Roman" w:cs="Times New Roman"/>
          <w:sz w:val="24"/>
          <w:szCs w:val="24"/>
          <w:lang w:eastAsia="ru-RU"/>
        </w:rPr>
        <w:t>1</w:t>
      </w:r>
      <w:r w:rsidR="00F808E3">
        <w:rPr>
          <w:rFonts w:ascii="Times New Roman" w:eastAsia="Times New Roman" w:hAnsi="Times New Roman" w:cs="Times New Roman"/>
          <w:sz w:val="24"/>
          <w:szCs w:val="24"/>
          <w:lang w:eastAsia="ru-RU"/>
        </w:rPr>
        <w:t>1</w:t>
      </w:r>
      <w:r w:rsidR="00D11EAA">
        <w:rPr>
          <w:rFonts w:ascii="Times New Roman" w:eastAsia="Times New Roman" w:hAnsi="Times New Roman" w:cs="Times New Roman"/>
          <w:sz w:val="24"/>
          <w:szCs w:val="24"/>
          <w:lang w:eastAsia="ru-RU"/>
        </w:rPr>
        <w:t>.2.</w:t>
      </w:r>
      <w:r w:rsidR="00AF33F2">
        <w:rPr>
          <w:rFonts w:ascii="Times New Roman" w:eastAsia="Times New Roman" w:hAnsi="Times New Roman" w:cs="Times New Roman"/>
          <w:sz w:val="24"/>
          <w:szCs w:val="24"/>
          <w:lang w:eastAsia="ru-RU"/>
        </w:rPr>
        <w:t>7</w:t>
      </w:r>
      <w:r w:rsidR="00D11EAA">
        <w:rPr>
          <w:rFonts w:ascii="Times New Roman" w:eastAsia="Times New Roman" w:hAnsi="Times New Roman" w:cs="Times New Roman"/>
          <w:sz w:val="24"/>
          <w:szCs w:val="24"/>
          <w:lang w:eastAsia="ru-RU"/>
        </w:rPr>
        <w:t>.</w:t>
      </w:r>
      <w:r w:rsidR="00D6031B">
        <w:rPr>
          <w:rFonts w:ascii="Times New Roman" w:eastAsia="Times New Roman" w:hAnsi="Times New Roman" w:cs="Times New Roman"/>
          <w:sz w:val="24"/>
          <w:szCs w:val="24"/>
          <w:lang w:eastAsia="ru-RU"/>
        </w:rPr>
        <w:t xml:space="preserve"> </w:t>
      </w:r>
      <w:r w:rsidR="00D11EAA" w:rsidRPr="001E6C3E">
        <w:rPr>
          <w:rFonts w:ascii="Times New Roman" w:eastAsia="Times New Roman" w:hAnsi="Times New Roman" w:cs="Times New Roman"/>
          <w:sz w:val="24"/>
          <w:szCs w:val="24"/>
          <w:lang w:eastAsia="ru-RU"/>
        </w:rPr>
        <w:t xml:space="preserve">В случае ненадлежащего выполнения работ по Договору Субподрядчиками </w:t>
      </w:r>
      <w:r w:rsidR="00D11EAA" w:rsidRPr="001E6C3E">
        <w:rPr>
          <w:rFonts w:ascii="Times New Roman" w:eastAsia="Times New Roman" w:hAnsi="Times New Roman" w:cs="Times New Roman"/>
          <w:spacing w:val="-4"/>
          <w:sz w:val="24"/>
          <w:szCs w:val="24"/>
          <w:lang w:eastAsia="ru-RU"/>
        </w:rPr>
        <w:t>и иными третьими лицами, привлеченными Подрядчиком для выполнения работ по Договору,</w:t>
      </w:r>
      <w:r w:rsidR="00D11EAA" w:rsidRPr="001E6C3E">
        <w:rPr>
          <w:rFonts w:ascii="Times New Roman" w:eastAsia="Times New Roman" w:hAnsi="Times New Roman" w:cs="Times New Roman"/>
          <w:sz w:val="24"/>
          <w:szCs w:val="24"/>
          <w:lang w:eastAsia="ru-RU"/>
        </w:rPr>
        <w:t xml:space="preserve"> несоблюдения указанными лицами «нормативных актов в области проектирования и </w:t>
      </w:r>
      <w:r w:rsidR="00F808E3" w:rsidRPr="001E6C3E">
        <w:rPr>
          <w:rFonts w:ascii="Times New Roman" w:eastAsia="Times New Roman" w:hAnsi="Times New Roman" w:cs="Times New Roman"/>
          <w:sz w:val="24"/>
          <w:szCs w:val="24"/>
          <w:lang w:eastAsia="ru-RU"/>
        </w:rPr>
        <w:t>строительства» штраф</w:t>
      </w:r>
      <w:r w:rsidR="00D11EAA" w:rsidRPr="001E6C3E">
        <w:rPr>
          <w:rFonts w:ascii="Times New Roman" w:eastAsia="Times New Roman" w:hAnsi="Times New Roman" w:cs="Times New Roman"/>
          <w:sz w:val="24"/>
          <w:szCs w:val="24"/>
          <w:lang w:eastAsia="ru-RU"/>
        </w:rPr>
        <w:t xml:space="preserve"> в размере в соответствии с действующим законодательством.</w:t>
      </w:r>
    </w:p>
    <w:p w14:paraId="696927E0" w14:textId="5ADB39E5" w:rsidR="00D11EAA" w:rsidRPr="001E6C3E" w:rsidRDefault="00175015" w:rsidP="00D11EAA">
      <w:pPr>
        <w:shd w:val="clear" w:color="auto" w:fill="FFFFFF"/>
        <w:tabs>
          <w:tab w:val="left" w:pos="1560"/>
        </w:tab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F808E3">
        <w:rPr>
          <w:rFonts w:ascii="Times New Roman" w:eastAsia="Times New Roman" w:hAnsi="Times New Roman" w:cs="Times New Roman"/>
          <w:sz w:val="24"/>
          <w:szCs w:val="24"/>
          <w:lang w:eastAsia="ru-RU"/>
        </w:rPr>
        <w:t>1</w:t>
      </w:r>
      <w:r w:rsidR="00D11EAA" w:rsidRPr="001E6C3E">
        <w:rPr>
          <w:rFonts w:ascii="Times New Roman" w:eastAsia="Times New Roman" w:hAnsi="Times New Roman" w:cs="Times New Roman"/>
          <w:sz w:val="24"/>
          <w:szCs w:val="24"/>
          <w:lang w:eastAsia="ru-RU"/>
        </w:rPr>
        <w:t>.2.</w:t>
      </w:r>
      <w:r w:rsidR="00AF33F2">
        <w:rPr>
          <w:rFonts w:ascii="Times New Roman" w:eastAsia="Times New Roman" w:hAnsi="Times New Roman" w:cs="Times New Roman"/>
          <w:sz w:val="24"/>
          <w:szCs w:val="24"/>
          <w:lang w:eastAsia="ru-RU"/>
        </w:rPr>
        <w:t>8</w:t>
      </w:r>
      <w:r w:rsidR="00D11EAA" w:rsidRPr="001E6C3E">
        <w:rPr>
          <w:rFonts w:ascii="Times New Roman" w:eastAsia="Times New Roman" w:hAnsi="Times New Roman" w:cs="Times New Roman"/>
          <w:sz w:val="24"/>
          <w:szCs w:val="24"/>
          <w:lang w:eastAsia="ru-RU"/>
        </w:rPr>
        <w:t>.</w:t>
      </w:r>
      <w:r w:rsidR="00D11EAA" w:rsidRPr="001E6C3E">
        <w:rPr>
          <w:rFonts w:ascii="Times New Roman" w:eastAsia="Times New Roman" w:hAnsi="Times New Roman" w:cs="Times New Roman"/>
          <w:sz w:val="24"/>
          <w:szCs w:val="24"/>
          <w:lang w:eastAsia="ru-RU"/>
        </w:rPr>
        <w:tab/>
        <w:t xml:space="preserve">Уплата штрафных санкций за нарушение обязательства в соответствии </w:t>
      </w:r>
      <w:r w:rsidR="00D11EAA" w:rsidRPr="001E6C3E">
        <w:rPr>
          <w:rFonts w:ascii="Times New Roman" w:eastAsia="Times New Roman" w:hAnsi="Times New Roman" w:cs="Times New Roman"/>
          <w:spacing w:val="-4"/>
          <w:sz w:val="24"/>
          <w:szCs w:val="24"/>
          <w:lang w:eastAsia="ru-RU"/>
        </w:rPr>
        <w:t>с п. </w:t>
      </w:r>
      <w:r w:rsidR="00F808E3" w:rsidRPr="00F808E3">
        <w:rPr>
          <w:rFonts w:ascii="Times New Roman" w:eastAsia="Times New Roman" w:hAnsi="Times New Roman" w:cs="Times New Roman"/>
          <w:spacing w:val="-4"/>
          <w:sz w:val="24"/>
          <w:szCs w:val="24"/>
          <w:lang w:eastAsia="ru-RU"/>
        </w:rPr>
        <w:t>11</w:t>
      </w:r>
      <w:r w:rsidR="00D11EAA" w:rsidRPr="00F808E3">
        <w:rPr>
          <w:rFonts w:ascii="Times New Roman" w:eastAsia="Times New Roman" w:hAnsi="Times New Roman" w:cs="Times New Roman"/>
          <w:spacing w:val="-4"/>
          <w:sz w:val="24"/>
          <w:szCs w:val="24"/>
          <w:lang w:eastAsia="ru-RU"/>
        </w:rPr>
        <w:t>.2</w:t>
      </w:r>
      <w:r w:rsidR="00D11EAA" w:rsidRPr="001E6C3E">
        <w:rPr>
          <w:rFonts w:ascii="Times New Roman" w:eastAsia="Times New Roman" w:hAnsi="Times New Roman" w:cs="Times New Roman"/>
          <w:spacing w:val="-4"/>
          <w:sz w:val="24"/>
          <w:szCs w:val="24"/>
          <w:lang w:eastAsia="ru-RU"/>
        </w:rPr>
        <w:t xml:space="preserve"> не освобождает Подрядчика от надлежащего исполнения нарушенного обязательства</w:t>
      </w:r>
      <w:r w:rsidR="00D11EAA" w:rsidRPr="001E6C3E">
        <w:rPr>
          <w:rFonts w:ascii="Times New Roman" w:eastAsia="Times New Roman" w:hAnsi="Times New Roman" w:cs="Times New Roman"/>
          <w:sz w:val="24"/>
          <w:szCs w:val="24"/>
          <w:lang w:eastAsia="ru-RU"/>
        </w:rPr>
        <w:t xml:space="preserve"> по Договору.</w:t>
      </w:r>
    </w:p>
    <w:p w14:paraId="022BB89C" w14:textId="311DCC36" w:rsidR="00D11EAA" w:rsidRPr="001E6C3E" w:rsidRDefault="00D11EAA" w:rsidP="00D11EAA">
      <w:pPr>
        <w:shd w:val="clear" w:color="auto" w:fill="FFFFFF"/>
        <w:tabs>
          <w:tab w:val="left" w:pos="1288"/>
        </w:tab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1E6C3E">
        <w:rPr>
          <w:rFonts w:ascii="Times New Roman" w:eastAsia="Times New Roman" w:hAnsi="Times New Roman" w:cs="Times New Roman"/>
          <w:sz w:val="24"/>
          <w:szCs w:val="24"/>
          <w:lang w:eastAsia="ru-RU"/>
        </w:rPr>
        <w:t>1</w:t>
      </w:r>
      <w:r w:rsidR="00F808E3">
        <w:rPr>
          <w:rFonts w:ascii="Times New Roman" w:eastAsia="Times New Roman" w:hAnsi="Times New Roman" w:cs="Times New Roman"/>
          <w:sz w:val="24"/>
          <w:szCs w:val="24"/>
          <w:lang w:eastAsia="ru-RU"/>
        </w:rPr>
        <w:t>1</w:t>
      </w:r>
      <w:r w:rsidRPr="001E6C3E">
        <w:rPr>
          <w:rFonts w:ascii="Times New Roman" w:eastAsia="Times New Roman" w:hAnsi="Times New Roman" w:cs="Times New Roman"/>
          <w:sz w:val="24"/>
          <w:szCs w:val="24"/>
          <w:lang w:eastAsia="ru-RU"/>
        </w:rPr>
        <w:t>.3.</w:t>
      </w:r>
      <w:r w:rsidRPr="001E6C3E">
        <w:rPr>
          <w:rFonts w:ascii="Times New Roman" w:eastAsia="Times New Roman" w:hAnsi="Times New Roman" w:cs="Times New Roman"/>
          <w:sz w:val="24"/>
          <w:szCs w:val="24"/>
          <w:lang w:eastAsia="ru-RU"/>
        </w:rPr>
        <w:tab/>
      </w:r>
      <w:r w:rsidRPr="001E6C3E">
        <w:rPr>
          <w:rFonts w:ascii="Times New Roman" w:eastAsia="Times New Roman" w:hAnsi="Times New Roman" w:cs="Times New Roman"/>
          <w:spacing w:val="-4"/>
          <w:sz w:val="24"/>
          <w:szCs w:val="24"/>
          <w:lang w:eastAsia="ru-RU"/>
        </w:rPr>
        <w:t>В случае</w:t>
      </w:r>
      <w:r w:rsidR="009A0B25">
        <w:rPr>
          <w:rFonts w:ascii="Times New Roman" w:eastAsia="Times New Roman" w:hAnsi="Times New Roman" w:cs="Times New Roman"/>
          <w:spacing w:val="-4"/>
          <w:sz w:val="24"/>
          <w:szCs w:val="24"/>
          <w:lang w:eastAsia="ru-RU"/>
        </w:rPr>
        <w:t xml:space="preserve"> необоснованного</w:t>
      </w:r>
      <w:r w:rsidR="00A62B8D">
        <w:rPr>
          <w:rFonts w:ascii="Times New Roman" w:eastAsia="Times New Roman" w:hAnsi="Times New Roman" w:cs="Times New Roman"/>
          <w:spacing w:val="-4"/>
          <w:sz w:val="24"/>
          <w:szCs w:val="24"/>
          <w:lang w:eastAsia="ru-RU"/>
        </w:rPr>
        <w:t xml:space="preserve"> </w:t>
      </w:r>
      <w:r w:rsidRPr="001E6C3E">
        <w:rPr>
          <w:rFonts w:ascii="Times New Roman" w:eastAsia="Times New Roman" w:hAnsi="Times New Roman" w:cs="Times New Roman"/>
          <w:spacing w:val="-4"/>
          <w:sz w:val="24"/>
          <w:szCs w:val="24"/>
          <w:lang w:eastAsia="ru-RU"/>
        </w:rPr>
        <w:t>отказа Подрядчика от исполнения своих обязательств, предусмотренных</w:t>
      </w:r>
      <w:r w:rsidRPr="001E6C3E">
        <w:rPr>
          <w:rFonts w:ascii="Times New Roman" w:eastAsia="Times New Roman" w:hAnsi="Times New Roman" w:cs="Times New Roman"/>
          <w:sz w:val="24"/>
          <w:szCs w:val="24"/>
          <w:lang w:eastAsia="ru-RU"/>
        </w:rPr>
        <w:t xml:space="preserve"> настоящим Договором, он обязан уплатить Заказчику штраф в размере 20% (двадц</w:t>
      </w:r>
      <w:r w:rsidR="00C53DEA">
        <w:rPr>
          <w:rFonts w:ascii="Times New Roman" w:eastAsia="Times New Roman" w:hAnsi="Times New Roman" w:cs="Times New Roman"/>
          <w:sz w:val="24"/>
          <w:szCs w:val="24"/>
          <w:lang w:eastAsia="ru-RU"/>
        </w:rPr>
        <w:t>ати процентов) от Цены Договора.</w:t>
      </w:r>
    </w:p>
    <w:p w14:paraId="6255F24A" w14:textId="4DA15FCB" w:rsidR="00D11EAA" w:rsidRPr="001E6C3E" w:rsidRDefault="00175015" w:rsidP="00175015">
      <w:pPr>
        <w:shd w:val="clear" w:color="auto" w:fill="FFFFFF"/>
        <w:tabs>
          <w:tab w:val="left" w:pos="1302"/>
        </w:tab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F808E3">
        <w:rPr>
          <w:rFonts w:ascii="Times New Roman" w:eastAsia="Times New Roman" w:hAnsi="Times New Roman" w:cs="Times New Roman"/>
          <w:sz w:val="24"/>
          <w:szCs w:val="24"/>
          <w:lang w:eastAsia="ru-RU"/>
        </w:rPr>
        <w:t>1</w:t>
      </w:r>
      <w:r w:rsidR="00D11EAA" w:rsidRPr="001E6C3E">
        <w:rPr>
          <w:rFonts w:ascii="Times New Roman" w:eastAsia="Times New Roman" w:hAnsi="Times New Roman" w:cs="Times New Roman"/>
          <w:sz w:val="24"/>
          <w:szCs w:val="24"/>
          <w:lang w:eastAsia="ru-RU"/>
        </w:rPr>
        <w:t>.4.</w:t>
      </w:r>
      <w:r w:rsidR="00D11EAA" w:rsidRPr="001E6C3E">
        <w:rPr>
          <w:rFonts w:ascii="Times New Roman" w:eastAsia="Times New Roman" w:hAnsi="Times New Roman" w:cs="Times New Roman"/>
          <w:sz w:val="24"/>
          <w:szCs w:val="24"/>
          <w:lang w:eastAsia="ru-RU"/>
        </w:rPr>
        <w:tab/>
        <w:t>Срок уплаты неустойки за неисполнение обязательств по Договору - в течение 15 (пятнадцати) календарных дней с даты получения соответствующей претензии.</w:t>
      </w:r>
    </w:p>
    <w:p w14:paraId="163CF4E1" w14:textId="5E37D0EE" w:rsidR="00D11EAA" w:rsidRPr="001E6C3E" w:rsidRDefault="00D11EAA" w:rsidP="00D11EAA">
      <w:pPr>
        <w:shd w:val="clear" w:color="auto" w:fill="FFFFFF"/>
        <w:tabs>
          <w:tab w:val="left" w:pos="1302"/>
        </w:tab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1E6C3E">
        <w:rPr>
          <w:rFonts w:ascii="Times New Roman" w:eastAsia="Times New Roman" w:hAnsi="Times New Roman" w:cs="Times New Roman"/>
          <w:sz w:val="24"/>
          <w:szCs w:val="24"/>
          <w:lang w:eastAsia="ru-RU"/>
        </w:rPr>
        <w:t>1</w:t>
      </w:r>
      <w:r w:rsidR="00F808E3">
        <w:rPr>
          <w:rFonts w:ascii="Times New Roman" w:eastAsia="Times New Roman" w:hAnsi="Times New Roman" w:cs="Times New Roman"/>
          <w:sz w:val="24"/>
          <w:szCs w:val="24"/>
          <w:lang w:eastAsia="ru-RU"/>
        </w:rPr>
        <w:t>1</w:t>
      </w:r>
      <w:r w:rsidRPr="001E6C3E">
        <w:rPr>
          <w:rFonts w:ascii="Times New Roman" w:eastAsia="Times New Roman" w:hAnsi="Times New Roman" w:cs="Times New Roman"/>
          <w:sz w:val="24"/>
          <w:szCs w:val="24"/>
          <w:lang w:eastAsia="ru-RU"/>
        </w:rPr>
        <w:t>.5.</w:t>
      </w:r>
      <w:r w:rsidRPr="001E6C3E">
        <w:rPr>
          <w:rFonts w:ascii="Times New Roman" w:eastAsia="Times New Roman" w:hAnsi="Times New Roman" w:cs="Times New Roman"/>
          <w:sz w:val="24"/>
          <w:szCs w:val="24"/>
          <w:lang w:eastAsia="ru-RU"/>
        </w:rPr>
        <w:tab/>
        <w:t xml:space="preserve">Уплата неустойки не освобождает Стороны от исполнения своих обязательств по настоящему Договору. </w:t>
      </w:r>
    </w:p>
    <w:p w14:paraId="3B8B06BF" w14:textId="741F52F6" w:rsidR="00D11EAA" w:rsidRPr="001E6C3E" w:rsidRDefault="00D11EAA" w:rsidP="00D11EAA">
      <w:pPr>
        <w:shd w:val="clear" w:color="auto" w:fill="FFFFFF"/>
        <w:tabs>
          <w:tab w:val="left" w:pos="1302"/>
        </w:tab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1E6C3E">
        <w:rPr>
          <w:rFonts w:ascii="Times New Roman" w:eastAsia="Times New Roman" w:hAnsi="Times New Roman" w:cs="Times New Roman"/>
          <w:sz w:val="24"/>
          <w:szCs w:val="24"/>
          <w:lang w:eastAsia="ru-RU"/>
        </w:rPr>
        <w:t xml:space="preserve">Уплаченная неустойка не освобождает </w:t>
      </w:r>
      <w:r w:rsidR="009A0B25">
        <w:rPr>
          <w:rFonts w:ascii="Times New Roman" w:eastAsia="Times New Roman" w:hAnsi="Times New Roman" w:cs="Times New Roman"/>
          <w:sz w:val="24"/>
          <w:szCs w:val="24"/>
          <w:lang w:eastAsia="ru-RU"/>
        </w:rPr>
        <w:t xml:space="preserve">Стороны </w:t>
      </w:r>
      <w:r w:rsidRPr="001E6C3E">
        <w:rPr>
          <w:rFonts w:ascii="Times New Roman" w:eastAsia="Times New Roman" w:hAnsi="Times New Roman" w:cs="Times New Roman"/>
          <w:sz w:val="24"/>
          <w:szCs w:val="24"/>
          <w:lang w:eastAsia="ru-RU"/>
        </w:rPr>
        <w:t xml:space="preserve">от обязанности компенсации в полном объеме убытков, причиненных </w:t>
      </w:r>
      <w:r w:rsidR="009A0B25">
        <w:rPr>
          <w:rFonts w:ascii="Times New Roman" w:eastAsia="Times New Roman" w:hAnsi="Times New Roman" w:cs="Times New Roman"/>
          <w:sz w:val="24"/>
          <w:szCs w:val="24"/>
          <w:lang w:eastAsia="ru-RU"/>
        </w:rPr>
        <w:t>другой Стороне</w:t>
      </w:r>
      <w:r w:rsidR="009A0B25" w:rsidRPr="001E6C3E">
        <w:rPr>
          <w:rFonts w:ascii="Times New Roman" w:eastAsia="Times New Roman" w:hAnsi="Times New Roman" w:cs="Times New Roman"/>
          <w:sz w:val="24"/>
          <w:szCs w:val="24"/>
          <w:lang w:eastAsia="ru-RU"/>
        </w:rPr>
        <w:t xml:space="preserve"> </w:t>
      </w:r>
      <w:r w:rsidRPr="001E6C3E">
        <w:rPr>
          <w:rFonts w:ascii="Times New Roman" w:eastAsia="Times New Roman" w:hAnsi="Times New Roman" w:cs="Times New Roman"/>
          <w:sz w:val="24"/>
          <w:szCs w:val="24"/>
          <w:lang w:eastAsia="ru-RU"/>
        </w:rPr>
        <w:t>нарушением договорных обязательств.</w:t>
      </w:r>
    </w:p>
    <w:p w14:paraId="5F8EB144" w14:textId="0F702B9A" w:rsidR="00D11EAA" w:rsidRPr="001E6C3E" w:rsidRDefault="00175015" w:rsidP="00D11EAA">
      <w:pPr>
        <w:shd w:val="clear" w:color="auto" w:fill="FFFFFF"/>
        <w:tabs>
          <w:tab w:val="left" w:pos="1302"/>
        </w:tab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pacing w:val="-2"/>
          <w:sz w:val="24"/>
          <w:szCs w:val="24"/>
          <w:lang w:eastAsia="ru-RU"/>
        </w:rPr>
        <w:t>1</w:t>
      </w:r>
      <w:r w:rsidR="00F808E3">
        <w:rPr>
          <w:rFonts w:ascii="Times New Roman" w:eastAsia="Times New Roman" w:hAnsi="Times New Roman" w:cs="Times New Roman"/>
          <w:spacing w:val="-2"/>
          <w:sz w:val="24"/>
          <w:szCs w:val="24"/>
          <w:lang w:eastAsia="ru-RU"/>
        </w:rPr>
        <w:t>1</w:t>
      </w:r>
      <w:r w:rsidR="00D11EAA" w:rsidRPr="001E6C3E">
        <w:rPr>
          <w:rFonts w:ascii="Times New Roman" w:eastAsia="Times New Roman" w:hAnsi="Times New Roman" w:cs="Times New Roman"/>
          <w:spacing w:val="-2"/>
          <w:sz w:val="24"/>
          <w:szCs w:val="24"/>
          <w:lang w:eastAsia="ru-RU"/>
        </w:rPr>
        <w:t>.6.</w:t>
      </w:r>
      <w:r w:rsidR="00D11EAA" w:rsidRPr="001E6C3E">
        <w:rPr>
          <w:rFonts w:ascii="Times New Roman" w:eastAsia="Times New Roman" w:hAnsi="Times New Roman" w:cs="Times New Roman"/>
          <w:spacing w:val="-2"/>
          <w:sz w:val="24"/>
          <w:szCs w:val="24"/>
          <w:lang w:eastAsia="ru-RU"/>
        </w:rPr>
        <w:tab/>
        <w:t xml:space="preserve">По настоящему Договору возмещение убытков </w:t>
      </w:r>
      <w:r w:rsidR="009A0B25">
        <w:rPr>
          <w:rFonts w:ascii="Times New Roman" w:eastAsia="Times New Roman" w:hAnsi="Times New Roman" w:cs="Times New Roman"/>
          <w:spacing w:val="-2"/>
          <w:sz w:val="24"/>
          <w:szCs w:val="24"/>
          <w:lang w:eastAsia="ru-RU"/>
        </w:rPr>
        <w:t>Сторонами</w:t>
      </w:r>
      <w:r w:rsidR="009A0B25" w:rsidRPr="001E6C3E">
        <w:rPr>
          <w:rFonts w:ascii="Times New Roman" w:eastAsia="Times New Roman" w:hAnsi="Times New Roman" w:cs="Times New Roman"/>
          <w:spacing w:val="-2"/>
          <w:sz w:val="24"/>
          <w:szCs w:val="24"/>
          <w:lang w:eastAsia="ru-RU"/>
        </w:rPr>
        <w:t xml:space="preserve"> </w:t>
      </w:r>
      <w:r w:rsidR="00D11EAA" w:rsidRPr="001E6C3E">
        <w:rPr>
          <w:rFonts w:ascii="Times New Roman" w:eastAsia="Times New Roman" w:hAnsi="Times New Roman" w:cs="Times New Roman"/>
          <w:spacing w:val="-2"/>
          <w:sz w:val="24"/>
          <w:szCs w:val="24"/>
          <w:lang w:eastAsia="ru-RU"/>
        </w:rPr>
        <w:t>производится только</w:t>
      </w:r>
      <w:r w:rsidR="00D11EAA" w:rsidRPr="001E6C3E">
        <w:rPr>
          <w:rFonts w:ascii="Times New Roman" w:eastAsia="Times New Roman" w:hAnsi="Times New Roman" w:cs="Times New Roman"/>
          <w:sz w:val="24"/>
          <w:szCs w:val="24"/>
          <w:lang w:eastAsia="ru-RU"/>
        </w:rPr>
        <w:t xml:space="preserve"> в части возмещения реального ущерба. Упущенная выгода возмещению не подлежит. При этом максимальный размер возмещения реального ущерба по настоящему Договору, не может превышать 10% (десяти процентов) от Цены Договора, с учетом выплачиваемой по условиям настоящего Договора неустойки.</w:t>
      </w:r>
    </w:p>
    <w:p w14:paraId="00335C6B" w14:textId="4C685888" w:rsidR="00D11EAA" w:rsidRPr="001E6C3E" w:rsidRDefault="00D11EAA" w:rsidP="00D11EAA">
      <w:pPr>
        <w:tabs>
          <w:tab w:val="left" w:pos="1302"/>
        </w:tab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1E6C3E">
        <w:rPr>
          <w:rFonts w:ascii="Times New Roman" w:eastAsia="Times New Roman" w:hAnsi="Times New Roman" w:cs="Times New Roman"/>
          <w:sz w:val="24"/>
          <w:szCs w:val="24"/>
          <w:lang w:eastAsia="ru-RU"/>
        </w:rPr>
        <w:t>1</w:t>
      </w:r>
      <w:r w:rsidR="00F808E3">
        <w:rPr>
          <w:rFonts w:ascii="Times New Roman" w:eastAsia="Times New Roman" w:hAnsi="Times New Roman" w:cs="Times New Roman"/>
          <w:sz w:val="24"/>
          <w:szCs w:val="24"/>
          <w:lang w:eastAsia="ru-RU"/>
        </w:rPr>
        <w:t>1</w:t>
      </w:r>
      <w:r w:rsidR="0098660A">
        <w:rPr>
          <w:rFonts w:ascii="Times New Roman" w:eastAsia="Times New Roman" w:hAnsi="Times New Roman" w:cs="Times New Roman"/>
          <w:sz w:val="24"/>
          <w:szCs w:val="24"/>
          <w:lang w:eastAsia="ru-RU"/>
        </w:rPr>
        <w:t>.7</w:t>
      </w:r>
      <w:r w:rsidRPr="001E6C3E">
        <w:rPr>
          <w:rFonts w:ascii="Times New Roman" w:eastAsia="Times New Roman" w:hAnsi="Times New Roman" w:cs="Times New Roman"/>
          <w:sz w:val="24"/>
          <w:szCs w:val="24"/>
          <w:lang w:eastAsia="ru-RU"/>
        </w:rPr>
        <w:t>.</w:t>
      </w:r>
      <w:r w:rsidRPr="001E6C3E">
        <w:rPr>
          <w:rFonts w:ascii="Times New Roman" w:eastAsia="Times New Roman" w:hAnsi="Times New Roman" w:cs="Times New Roman"/>
          <w:sz w:val="24"/>
          <w:szCs w:val="24"/>
          <w:lang w:eastAsia="ru-RU"/>
        </w:rPr>
        <w:tab/>
        <w:t>Подрядчик несет ответственность перед Заказчиком за ненадлежащее оформление и несвоевременное предоставление счета-фактуры в размере не принятых к вычету сумм налога на добавленную стоимость по данной счет-фактуре.</w:t>
      </w:r>
    </w:p>
    <w:p w14:paraId="4D6D18C3" w14:textId="1622CECA" w:rsidR="00D11EAA" w:rsidRDefault="00C53DEA" w:rsidP="00D11EAA">
      <w:pPr>
        <w:tabs>
          <w:tab w:val="left" w:pos="1302"/>
        </w:tabs>
        <w:autoSpaceDE w:val="0"/>
        <w:autoSpaceDN w:val="0"/>
        <w:adjustRightInd w:val="0"/>
        <w:snapToGrid w:val="0"/>
        <w:spacing w:after="0" w:line="240" w:lineRule="auto"/>
        <w:ind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1</w:t>
      </w:r>
      <w:r w:rsidR="00F808E3">
        <w:rPr>
          <w:rFonts w:ascii="Times New Roman" w:eastAsia="Times New Roman" w:hAnsi="Times New Roman" w:cs="Times New Roman"/>
          <w:sz w:val="24"/>
          <w:szCs w:val="24"/>
          <w:lang w:eastAsia="ru-RU"/>
        </w:rPr>
        <w:t>1</w:t>
      </w:r>
      <w:r w:rsidR="0098660A">
        <w:rPr>
          <w:rFonts w:ascii="Times New Roman" w:eastAsia="Times New Roman" w:hAnsi="Times New Roman" w:cs="Times New Roman"/>
          <w:sz w:val="24"/>
          <w:szCs w:val="24"/>
          <w:lang w:eastAsia="ru-RU"/>
        </w:rPr>
        <w:t>.8</w:t>
      </w:r>
      <w:r w:rsidR="00D11EAA" w:rsidRPr="001E6C3E">
        <w:rPr>
          <w:rFonts w:ascii="Times New Roman" w:eastAsia="Times New Roman" w:hAnsi="Times New Roman" w:cs="Times New Roman"/>
          <w:sz w:val="24"/>
          <w:szCs w:val="24"/>
          <w:lang w:eastAsia="ru-RU"/>
        </w:rPr>
        <w:t>.</w:t>
      </w:r>
      <w:r w:rsidR="00D11EAA" w:rsidRPr="001E6C3E">
        <w:rPr>
          <w:rFonts w:ascii="Times New Roman" w:eastAsia="Times New Roman" w:hAnsi="Times New Roman" w:cs="Times New Roman"/>
          <w:sz w:val="24"/>
          <w:szCs w:val="24"/>
          <w:lang w:eastAsia="ru-RU"/>
        </w:rPr>
        <w:tab/>
        <w:t>Подрядчик обязуется возместить Заказчику суммы доначислений по налоговой проверке в соответствии с требованиями статьи 54.1 НК РФ, возникших из-за признания налоговым органом необоснованной налоговой выгоды, в частности, в случаях, если для целей налогообложения учтены операции (платежи) по Договору не в соответствии с их действительным экономическим смыслом или учтены операции, не обусловленные разумными экономическими или иными причинами (целями делового характера). Основанием для возмещения Заказчику указанных сумм является решение налоговой инспекции по результатам ка</w:t>
      </w:r>
      <w:r w:rsidR="00960326">
        <w:rPr>
          <w:rFonts w:ascii="Times New Roman" w:eastAsia="Times New Roman" w:hAnsi="Times New Roman" w:cs="Times New Roman"/>
          <w:sz w:val="24"/>
          <w:szCs w:val="24"/>
          <w:lang w:eastAsia="ru-RU"/>
        </w:rPr>
        <w:t>меральной или выездной проверки.</w:t>
      </w:r>
    </w:p>
    <w:p w14:paraId="5593930F" w14:textId="24564DCE" w:rsidR="00960326" w:rsidRPr="00E168BD" w:rsidRDefault="00F808E3" w:rsidP="00960326">
      <w:pPr>
        <w:shd w:val="clear" w:color="auto" w:fill="FFFFFF"/>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11</w:t>
      </w:r>
      <w:r w:rsidR="00960326">
        <w:rPr>
          <w:rFonts w:ascii="Times New Roman" w:hAnsi="Times New Roman" w:cs="Times New Roman"/>
          <w:sz w:val="24"/>
          <w:szCs w:val="24"/>
        </w:rPr>
        <w:t xml:space="preserve">.9. </w:t>
      </w:r>
      <w:r w:rsidR="00960326" w:rsidRPr="00E168BD">
        <w:rPr>
          <w:rFonts w:ascii="Times New Roman" w:hAnsi="Times New Roman" w:cs="Times New Roman"/>
          <w:sz w:val="24"/>
          <w:szCs w:val="24"/>
        </w:rPr>
        <w:t xml:space="preserve">Подрядная организация за невыполнение графика работ по договору подряда компенсирует убытки, понесенных </w:t>
      </w:r>
      <w:r w:rsidR="00960326" w:rsidRPr="005220F2">
        <w:rPr>
          <w:rFonts w:ascii="Times New Roman" w:hAnsi="Times New Roman" w:cs="Times New Roman"/>
          <w:sz w:val="24"/>
          <w:szCs w:val="24"/>
        </w:rPr>
        <w:t>ПАО «</w:t>
      </w:r>
      <w:r w:rsidR="008F6E93">
        <w:rPr>
          <w:rFonts w:ascii="Times New Roman" w:hAnsi="Times New Roman" w:cs="Times New Roman"/>
          <w:sz w:val="24"/>
          <w:szCs w:val="24"/>
        </w:rPr>
        <w:t>Россети Центр</w:t>
      </w:r>
      <w:r w:rsidR="00960326" w:rsidRPr="005220F2">
        <w:rPr>
          <w:rFonts w:ascii="Times New Roman" w:hAnsi="Times New Roman" w:cs="Times New Roman"/>
          <w:sz w:val="24"/>
          <w:szCs w:val="24"/>
        </w:rPr>
        <w:t>»</w:t>
      </w:r>
      <w:r w:rsidR="00960326" w:rsidRPr="00E168BD">
        <w:rPr>
          <w:rFonts w:ascii="Times New Roman" w:hAnsi="Times New Roman" w:cs="Times New Roman"/>
          <w:sz w:val="24"/>
          <w:szCs w:val="24"/>
        </w:rPr>
        <w:t xml:space="preserve"> из-за грубых нарушений правил и норм охраны труда, вызвавших отстранение бригады от работы, отказ от дальнейшего допуска бригады, корректировку сроков графика работ по договору подряда;</w:t>
      </w:r>
    </w:p>
    <w:p w14:paraId="197D8D8E" w14:textId="0B1F9442" w:rsidR="00960326" w:rsidRDefault="00960326" w:rsidP="00960326">
      <w:pPr>
        <w:shd w:val="clear" w:color="auto" w:fill="FFFFFF"/>
        <w:spacing w:after="0" w:line="240" w:lineRule="auto"/>
        <w:ind w:firstLine="709"/>
        <w:jc w:val="both"/>
        <w:rPr>
          <w:rFonts w:ascii="Times New Roman" w:hAnsi="Times New Roman" w:cs="Times New Roman"/>
          <w:sz w:val="24"/>
          <w:szCs w:val="24"/>
        </w:rPr>
      </w:pPr>
      <w:r w:rsidRPr="00E168BD">
        <w:rPr>
          <w:rFonts w:ascii="Times New Roman" w:hAnsi="Times New Roman" w:cs="Times New Roman"/>
          <w:sz w:val="24"/>
          <w:szCs w:val="24"/>
        </w:rPr>
        <w:t>штраф в размере 0,01% от цены Догов</w:t>
      </w:r>
      <w:r>
        <w:rPr>
          <w:rFonts w:ascii="Times New Roman" w:hAnsi="Times New Roman" w:cs="Times New Roman"/>
          <w:sz w:val="24"/>
          <w:szCs w:val="24"/>
        </w:rPr>
        <w:t xml:space="preserve">ора за каждый случай нарушения </w:t>
      </w:r>
      <w:r w:rsidRPr="00E168BD">
        <w:rPr>
          <w:rFonts w:ascii="Times New Roman" w:hAnsi="Times New Roman" w:cs="Times New Roman"/>
          <w:sz w:val="24"/>
          <w:szCs w:val="24"/>
        </w:rPr>
        <w:t>Подрядной организацией ее персоналом: требований правил и норм охраны труда, требований локальных документов ПАО «</w:t>
      </w:r>
      <w:r w:rsidR="008F6E93">
        <w:rPr>
          <w:rFonts w:ascii="Times New Roman" w:hAnsi="Times New Roman" w:cs="Times New Roman"/>
          <w:sz w:val="24"/>
          <w:szCs w:val="24"/>
        </w:rPr>
        <w:t>Россети Центр</w:t>
      </w:r>
      <w:r w:rsidRPr="00E168BD">
        <w:rPr>
          <w:rFonts w:ascii="Times New Roman" w:hAnsi="Times New Roman" w:cs="Times New Roman"/>
          <w:sz w:val="24"/>
          <w:szCs w:val="24"/>
        </w:rPr>
        <w:t>» в области охраны труда и производственной безопасности, правил внутреннего трудового распорядка ПАО «</w:t>
      </w:r>
      <w:r w:rsidR="008F6E93">
        <w:rPr>
          <w:rFonts w:ascii="Times New Roman" w:hAnsi="Times New Roman" w:cs="Times New Roman"/>
          <w:sz w:val="24"/>
          <w:szCs w:val="24"/>
        </w:rPr>
        <w:t>Россети Центр</w:t>
      </w:r>
      <w:r w:rsidRPr="00E168BD">
        <w:rPr>
          <w:rFonts w:ascii="Times New Roman" w:hAnsi="Times New Roman" w:cs="Times New Roman"/>
          <w:sz w:val="24"/>
          <w:szCs w:val="24"/>
        </w:rPr>
        <w:t>»</w:t>
      </w:r>
      <w:r>
        <w:rPr>
          <w:rFonts w:ascii="Times New Roman" w:hAnsi="Times New Roman" w:cs="Times New Roman"/>
          <w:sz w:val="24"/>
          <w:szCs w:val="24"/>
        </w:rPr>
        <w:t xml:space="preserve"> </w:t>
      </w:r>
      <w:r w:rsidRPr="00E168BD">
        <w:rPr>
          <w:rFonts w:ascii="Times New Roman" w:hAnsi="Times New Roman" w:cs="Times New Roman"/>
          <w:sz w:val="24"/>
          <w:szCs w:val="24"/>
        </w:rPr>
        <w:t xml:space="preserve">выявляемые по результатам контрольных проверок со стороны </w:t>
      </w:r>
      <w:r w:rsidRPr="005220F2">
        <w:rPr>
          <w:rFonts w:ascii="Times New Roman" w:hAnsi="Times New Roman" w:cs="Times New Roman"/>
          <w:sz w:val="24"/>
          <w:szCs w:val="24"/>
        </w:rPr>
        <w:t>ПАО «</w:t>
      </w:r>
      <w:r w:rsidR="008F6E93">
        <w:rPr>
          <w:rFonts w:ascii="Times New Roman" w:hAnsi="Times New Roman" w:cs="Times New Roman"/>
          <w:sz w:val="24"/>
          <w:szCs w:val="24"/>
        </w:rPr>
        <w:t>Россети Центр</w:t>
      </w:r>
      <w:r w:rsidRPr="005220F2">
        <w:rPr>
          <w:rFonts w:ascii="Times New Roman" w:hAnsi="Times New Roman" w:cs="Times New Roman"/>
          <w:sz w:val="24"/>
          <w:szCs w:val="24"/>
        </w:rPr>
        <w:t>»</w:t>
      </w:r>
      <w:r>
        <w:rPr>
          <w:rFonts w:ascii="Times New Roman" w:hAnsi="Times New Roman" w:cs="Times New Roman"/>
          <w:sz w:val="24"/>
          <w:szCs w:val="24"/>
        </w:rPr>
        <w:t>.</w:t>
      </w:r>
    </w:p>
    <w:p w14:paraId="00AC31AB" w14:textId="45E5F623" w:rsidR="00960326" w:rsidRPr="00227D06" w:rsidRDefault="00960326" w:rsidP="00960326">
      <w:pPr>
        <w:shd w:val="clear" w:color="auto" w:fill="FFFFFF"/>
        <w:spacing w:after="0" w:line="240" w:lineRule="auto"/>
        <w:ind w:firstLine="709"/>
        <w:jc w:val="both"/>
        <w:rPr>
          <w:rFonts w:ascii="Times New Roman" w:hAnsi="Times New Roman" w:cs="Times New Roman"/>
          <w:sz w:val="24"/>
          <w:szCs w:val="24"/>
        </w:rPr>
      </w:pPr>
      <w:r w:rsidRPr="00227D06">
        <w:rPr>
          <w:rFonts w:ascii="Times New Roman" w:hAnsi="Times New Roman" w:cs="Times New Roman"/>
          <w:sz w:val="24"/>
          <w:szCs w:val="24"/>
        </w:rPr>
        <w:t xml:space="preserve">в случае неоднократного нарушения подрядчиком требований к квалификации привлекаемых работников как подрядной, так и субподрядной организации </w:t>
      </w:r>
      <w:r w:rsidRPr="00E168BD">
        <w:rPr>
          <w:rFonts w:ascii="Times New Roman" w:hAnsi="Times New Roman" w:cs="Times New Roman"/>
          <w:sz w:val="24"/>
          <w:szCs w:val="24"/>
        </w:rPr>
        <w:t>ПАО «</w:t>
      </w:r>
      <w:r w:rsidR="008F6E93">
        <w:rPr>
          <w:rFonts w:ascii="Times New Roman" w:hAnsi="Times New Roman" w:cs="Times New Roman"/>
          <w:sz w:val="24"/>
          <w:szCs w:val="24"/>
        </w:rPr>
        <w:t>Россети Центр</w:t>
      </w:r>
      <w:r w:rsidRPr="00E168BD">
        <w:rPr>
          <w:rFonts w:ascii="Times New Roman" w:hAnsi="Times New Roman" w:cs="Times New Roman"/>
          <w:sz w:val="24"/>
          <w:szCs w:val="24"/>
        </w:rPr>
        <w:t>»</w:t>
      </w:r>
      <w:r>
        <w:rPr>
          <w:rFonts w:ascii="Times New Roman" w:hAnsi="Times New Roman" w:cs="Times New Roman"/>
          <w:sz w:val="24"/>
          <w:szCs w:val="24"/>
        </w:rPr>
        <w:t xml:space="preserve"> </w:t>
      </w:r>
      <w:r w:rsidRPr="00227D06">
        <w:rPr>
          <w:rFonts w:ascii="Times New Roman" w:hAnsi="Times New Roman" w:cs="Times New Roman"/>
          <w:sz w:val="24"/>
          <w:szCs w:val="24"/>
        </w:rPr>
        <w:t>имеет право</w:t>
      </w:r>
      <w:r>
        <w:rPr>
          <w:rFonts w:ascii="Times New Roman" w:hAnsi="Times New Roman" w:cs="Times New Roman"/>
          <w:sz w:val="24"/>
          <w:szCs w:val="24"/>
        </w:rPr>
        <w:t xml:space="preserve"> в одностороннем порядке</w:t>
      </w:r>
      <w:r w:rsidRPr="00227D06">
        <w:rPr>
          <w:rFonts w:ascii="Times New Roman" w:hAnsi="Times New Roman" w:cs="Times New Roman"/>
          <w:sz w:val="24"/>
          <w:szCs w:val="24"/>
        </w:rPr>
        <w:t xml:space="preserve"> </w:t>
      </w:r>
      <w:r>
        <w:rPr>
          <w:rFonts w:ascii="Times New Roman" w:hAnsi="Times New Roman" w:cs="Times New Roman"/>
          <w:sz w:val="24"/>
          <w:szCs w:val="24"/>
        </w:rPr>
        <w:t>расторгнуть</w:t>
      </w:r>
      <w:r w:rsidRPr="00227D06">
        <w:rPr>
          <w:rFonts w:ascii="Times New Roman" w:hAnsi="Times New Roman" w:cs="Times New Roman"/>
          <w:sz w:val="24"/>
          <w:szCs w:val="24"/>
        </w:rPr>
        <w:t xml:space="preserve"> </w:t>
      </w:r>
      <w:r>
        <w:rPr>
          <w:rFonts w:ascii="Times New Roman" w:hAnsi="Times New Roman" w:cs="Times New Roman"/>
          <w:sz w:val="24"/>
          <w:szCs w:val="24"/>
        </w:rPr>
        <w:t>договор</w:t>
      </w:r>
      <w:r w:rsidRPr="00227D06">
        <w:rPr>
          <w:rFonts w:ascii="Times New Roman" w:hAnsi="Times New Roman" w:cs="Times New Roman"/>
          <w:sz w:val="24"/>
          <w:szCs w:val="24"/>
        </w:rPr>
        <w:t>.</w:t>
      </w:r>
    </w:p>
    <w:p w14:paraId="11322A2C" w14:textId="77777777" w:rsidR="00960326" w:rsidRDefault="00960326" w:rsidP="00D11EAA">
      <w:pPr>
        <w:tabs>
          <w:tab w:val="left" w:pos="1302"/>
        </w:tabs>
        <w:autoSpaceDE w:val="0"/>
        <w:autoSpaceDN w:val="0"/>
        <w:adjustRightInd w:val="0"/>
        <w:snapToGrid w:val="0"/>
        <w:spacing w:after="0" w:line="240" w:lineRule="auto"/>
        <w:ind w:firstLine="709"/>
        <w:contextualSpacing/>
        <w:jc w:val="both"/>
        <w:rPr>
          <w:rFonts w:ascii="Times New Roman" w:eastAsia="Times New Roman" w:hAnsi="Times New Roman" w:cs="Times New Roman"/>
          <w:sz w:val="24"/>
          <w:szCs w:val="24"/>
          <w:lang w:eastAsia="ru-RU"/>
        </w:rPr>
      </w:pPr>
    </w:p>
    <w:p w14:paraId="6D5BCAE7" w14:textId="77777777" w:rsidR="00C83C3A" w:rsidRPr="001E6C3E" w:rsidRDefault="00C83C3A" w:rsidP="00D11EAA">
      <w:pPr>
        <w:tabs>
          <w:tab w:val="left" w:pos="1302"/>
        </w:tabs>
        <w:autoSpaceDE w:val="0"/>
        <w:autoSpaceDN w:val="0"/>
        <w:adjustRightInd w:val="0"/>
        <w:snapToGrid w:val="0"/>
        <w:spacing w:after="0" w:line="240" w:lineRule="auto"/>
        <w:ind w:firstLine="709"/>
        <w:contextualSpacing/>
        <w:jc w:val="both"/>
        <w:rPr>
          <w:rFonts w:ascii="Times New Roman" w:eastAsia="Times New Roman" w:hAnsi="Times New Roman" w:cs="Times New Roman"/>
          <w:b/>
          <w:i/>
          <w:sz w:val="24"/>
          <w:szCs w:val="24"/>
          <w:lang w:eastAsia="ru-RU"/>
        </w:rPr>
      </w:pPr>
    </w:p>
    <w:p w14:paraId="7583F4E1" w14:textId="37398451" w:rsidR="00D11EAA" w:rsidRPr="003246EA" w:rsidRDefault="00C53DEA" w:rsidP="00D11EAA">
      <w:pPr>
        <w:shd w:val="clear" w:color="auto" w:fill="FFFFFF"/>
        <w:tabs>
          <w:tab w:val="left" w:pos="1276"/>
          <w:tab w:val="left" w:pos="2880"/>
        </w:tabs>
        <w:autoSpaceDE w:val="0"/>
        <w:autoSpaceDN w:val="0"/>
        <w:adjustRightInd w:val="0"/>
        <w:spacing w:after="0" w:line="240" w:lineRule="auto"/>
        <w:ind w:firstLine="709"/>
        <w:contextualSpacing/>
        <w:jc w:val="both"/>
        <w:rPr>
          <w:rFonts w:ascii="Times New Roman" w:eastAsia="Times New Roman" w:hAnsi="Times New Roman" w:cs="Times New Roman"/>
          <w:b/>
          <w:bCs/>
          <w:sz w:val="24"/>
          <w:szCs w:val="24"/>
          <w:lang w:eastAsia="ru-RU"/>
        </w:rPr>
      </w:pPr>
      <w:r w:rsidRPr="003246EA">
        <w:rPr>
          <w:rFonts w:ascii="Times New Roman" w:eastAsia="Times New Roman" w:hAnsi="Times New Roman" w:cs="Times New Roman"/>
          <w:b/>
          <w:bCs/>
          <w:sz w:val="24"/>
          <w:szCs w:val="24"/>
          <w:lang w:eastAsia="ru-RU"/>
        </w:rPr>
        <w:t>Статья 1</w:t>
      </w:r>
      <w:r w:rsidR="003246EA" w:rsidRPr="003246EA">
        <w:rPr>
          <w:rFonts w:ascii="Times New Roman" w:eastAsia="Times New Roman" w:hAnsi="Times New Roman" w:cs="Times New Roman"/>
          <w:b/>
          <w:bCs/>
          <w:sz w:val="24"/>
          <w:szCs w:val="24"/>
          <w:lang w:eastAsia="ru-RU"/>
        </w:rPr>
        <w:t>2</w:t>
      </w:r>
      <w:r w:rsidR="00D11EAA" w:rsidRPr="003246EA">
        <w:rPr>
          <w:rFonts w:ascii="Times New Roman" w:eastAsia="Times New Roman" w:hAnsi="Times New Roman" w:cs="Times New Roman"/>
          <w:b/>
          <w:bCs/>
          <w:sz w:val="24"/>
          <w:szCs w:val="24"/>
          <w:lang w:eastAsia="ru-RU"/>
        </w:rPr>
        <w:t>. Разрешение споров</w:t>
      </w:r>
    </w:p>
    <w:p w14:paraId="293891D4" w14:textId="77777777" w:rsidR="003246EA" w:rsidRPr="003246EA" w:rsidRDefault="00C53DEA" w:rsidP="003246EA">
      <w:pPr>
        <w:spacing w:after="0" w:line="240" w:lineRule="auto"/>
        <w:ind w:firstLine="708"/>
        <w:jc w:val="both"/>
        <w:rPr>
          <w:rFonts w:ascii="Times New Roman" w:eastAsia="Calibri" w:hAnsi="Times New Roman" w:cs="Times New Roman"/>
          <w:bCs/>
          <w:sz w:val="24"/>
          <w:szCs w:val="24"/>
          <w:lang w:eastAsia="ru-RU"/>
        </w:rPr>
      </w:pPr>
      <w:r w:rsidRPr="003246EA">
        <w:rPr>
          <w:rFonts w:ascii="Times New Roman" w:eastAsia="Times New Roman" w:hAnsi="Times New Roman" w:cs="Times New Roman"/>
          <w:sz w:val="24"/>
          <w:szCs w:val="24"/>
          <w:lang w:eastAsia="ru-RU"/>
        </w:rPr>
        <w:t>1</w:t>
      </w:r>
      <w:r w:rsidR="003246EA" w:rsidRPr="003246EA">
        <w:rPr>
          <w:rFonts w:ascii="Times New Roman" w:eastAsia="Times New Roman" w:hAnsi="Times New Roman" w:cs="Times New Roman"/>
          <w:sz w:val="24"/>
          <w:szCs w:val="24"/>
          <w:lang w:eastAsia="ru-RU"/>
        </w:rPr>
        <w:t>2</w:t>
      </w:r>
      <w:r w:rsidR="00D11EAA" w:rsidRPr="003246EA">
        <w:rPr>
          <w:rFonts w:ascii="Times New Roman" w:eastAsia="Times New Roman" w:hAnsi="Times New Roman" w:cs="Times New Roman"/>
          <w:sz w:val="24"/>
          <w:szCs w:val="24"/>
          <w:lang w:eastAsia="ru-RU"/>
        </w:rPr>
        <w:t>.1.</w:t>
      </w:r>
      <w:r w:rsidR="00D11EAA" w:rsidRPr="003246EA">
        <w:rPr>
          <w:rFonts w:ascii="Times New Roman" w:eastAsia="Times New Roman" w:hAnsi="Times New Roman" w:cs="Times New Roman"/>
          <w:sz w:val="24"/>
          <w:szCs w:val="24"/>
          <w:lang w:eastAsia="ru-RU"/>
        </w:rPr>
        <w:tab/>
      </w:r>
      <w:r w:rsidR="003246EA" w:rsidRPr="003246EA">
        <w:rPr>
          <w:rFonts w:ascii="Times New Roman" w:eastAsia="Calibri" w:hAnsi="Times New Roman" w:cs="Times New Roman"/>
          <w:bCs/>
          <w:sz w:val="24"/>
          <w:szCs w:val="24"/>
          <w:lang w:eastAsia="ru-RU"/>
        </w:rPr>
        <w:t xml:space="preserve">Все споры, разногласия, претензии и требования, возникающие из настоящего Договора или прямо или косвенно связанные с ним, в том числе касающиеся его заключения, существования, изменения, исполнения, нарушения, расторжения, прекращения и действительности, по выбору истца подлежат разрешению </w:t>
      </w:r>
      <w:r w:rsidR="003246EA" w:rsidRPr="003246EA">
        <w:rPr>
          <w:rFonts w:ascii="Times New Roman" w:eastAsia="Calibri" w:hAnsi="Times New Roman" w:cs="Times New Roman"/>
          <w:bCs/>
          <w:sz w:val="24"/>
          <w:szCs w:val="24"/>
          <w:lang w:eastAsia="ru-RU"/>
        </w:rPr>
        <w:br/>
        <w:t>в Арбитражном суде (указать соответствующий субъект Российской Федерации) в соответствии с законодательством или в порядке арбитража (третейского разбирательства), администрируемого Арбитражным центром при Российском союзе промышленников и предпринимателей (РСПП) в соответствии с его правилами, действующими на дату подачи искового заявления.</w:t>
      </w:r>
    </w:p>
    <w:p w14:paraId="7A3F3034" w14:textId="77777777" w:rsidR="003246EA" w:rsidRPr="003246EA" w:rsidRDefault="003246EA" w:rsidP="003246EA">
      <w:pPr>
        <w:spacing w:after="0" w:line="240" w:lineRule="auto"/>
        <w:ind w:firstLine="708"/>
        <w:jc w:val="both"/>
        <w:rPr>
          <w:rFonts w:ascii="Times New Roman" w:eastAsia="Calibri" w:hAnsi="Times New Roman" w:cs="Times New Roman"/>
          <w:bCs/>
          <w:sz w:val="24"/>
          <w:szCs w:val="24"/>
          <w:lang w:eastAsia="ru-RU"/>
        </w:rPr>
      </w:pPr>
      <w:r w:rsidRPr="003246EA">
        <w:rPr>
          <w:rFonts w:ascii="Times New Roman" w:eastAsia="Calibri" w:hAnsi="Times New Roman" w:cs="Times New Roman"/>
          <w:bCs/>
          <w:sz w:val="24"/>
          <w:szCs w:val="24"/>
          <w:lang w:eastAsia="ru-RU"/>
        </w:rPr>
        <w:t>Если Споры передаются на разрешение третейского суда, то вынесенное им решение будет окончательным, обязательным для сторон и не подлежит оспариванию.</w:t>
      </w:r>
    </w:p>
    <w:p w14:paraId="652931F3" w14:textId="77777777" w:rsidR="003246EA" w:rsidRPr="003246EA" w:rsidRDefault="003246EA" w:rsidP="003246EA">
      <w:pPr>
        <w:spacing w:after="0" w:line="240" w:lineRule="auto"/>
        <w:ind w:firstLine="708"/>
        <w:jc w:val="both"/>
        <w:rPr>
          <w:rFonts w:ascii="Times New Roman" w:eastAsia="Calibri" w:hAnsi="Times New Roman" w:cs="Times New Roman"/>
          <w:bCs/>
          <w:sz w:val="24"/>
          <w:szCs w:val="24"/>
          <w:lang w:eastAsia="ru-RU"/>
        </w:rPr>
      </w:pPr>
      <w:r w:rsidRPr="003246EA">
        <w:rPr>
          <w:rFonts w:ascii="Times New Roman" w:eastAsia="Calibri" w:hAnsi="Times New Roman" w:cs="Times New Roman"/>
          <w:bCs/>
          <w:sz w:val="24"/>
          <w:szCs w:val="24"/>
          <w:lang w:eastAsia="ru-RU"/>
        </w:rPr>
        <w:t>Стороны договорились, что исполнительный лист получается по месту (указать: истца, третейского судопроизводства).</w:t>
      </w:r>
    </w:p>
    <w:p w14:paraId="786E293D" w14:textId="77777777" w:rsidR="003246EA" w:rsidRPr="003246EA" w:rsidRDefault="003246EA" w:rsidP="003246EA">
      <w:pPr>
        <w:spacing w:after="0" w:line="240" w:lineRule="auto"/>
        <w:ind w:firstLine="708"/>
        <w:jc w:val="both"/>
        <w:rPr>
          <w:rFonts w:ascii="Times New Roman" w:eastAsia="Calibri" w:hAnsi="Times New Roman" w:cs="Times New Roman"/>
          <w:bCs/>
          <w:sz w:val="24"/>
          <w:szCs w:val="24"/>
          <w:lang w:eastAsia="ru-RU"/>
        </w:rPr>
      </w:pPr>
      <w:r w:rsidRPr="003246EA">
        <w:rPr>
          <w:rFonts w:ascii="Times New Roman" w:eastAsia="Calibri" w:hAnsi="Times New Roman" w:cs="Times New Roman"/>
          <w:bCs/>
          <w:sz w:val="24"/>
          <w:szCs w:val="24"/>
          <w:lang w:eastAsia="ru-RU"/>
        </w:rPr>
        <w:t>Стороны соглашаются, что документы и иные материалы в рамках арбитража могут направляться по следующим адресам электронной почты:</w:t>
      </w:r>
    </w:p>
    <w:p w14:paraId="353113EE" w14:textId="77777777" w:rsidR="003246EA" w:rsidRPr="003246EA" w:rsidRDefault="003246EA" w:rsidP="003246EA">
      <w:pPr>
        <w:spacing w:after="0" w:line="240" w:lineRule="auto"/>
        <w:ind w:firstLine="708"/>
        <w:jc w:val="both"/>
        <w:rPr>
          <w:rFonts w:ascii="Times New Roman" w:eastAsia="Calibri" w:hAnsi="Times New Roman" w:cs="Times New Roman"/>
          <w:bCs/>
          <w:sz w:val="24"/>
          <w:szCs w:val="24"/>
          <w:lang w:eastAsia="ru-RU"/>
        </w:rPr>
      </w:pPr>
      <w:r w:rsidRPr="003246EA">
        <w:rPr>
          <w:rFonts w:ascii="Times New Roman" w:eastAsia="Calibri" w:hAnsi="Times New Roman" w:cs="Times New Roman"/>
          <w:bCs/>
          <w:sz w:val="24"/>
          <w:szCs w:val="24"/>
          <w:lang w:eastAsia="ru-RU"/>
        </w:rPr>
        <w:t>Заказчик: __________________________________ (адрес электронной почты);</w:t>
      </w:r>
    </w:p>
    <w:p w14:paraId="36D65439" w14:textId="77777777" w:rsidR="003246EA" w:rsidRPr="003246EA" w:rsidRDefault="003246EA" w:rsidP="003246EA">
      <w:pPr>
        <w:spacing w:after="0" w:line="240" w:lineRule="auto"/>
        <w:ind w:firstLine="708"/>
        <w:jc w:val="both"/>
        <w:rPr>
          <w:rFonts w:ascii="Times New Roman" w:eastAsia="Calibri" w:hAnsi="Times New Roman" w:cs="Times New Roman"/>
          <w:bCs/>
          <w:sz w:val="24"/>
          <w:szCs w:val="24"/>
          <w:lang w:eastAsia="ru-RU"/>
        </w:rPr>
      </w:pPr>
      <w:r w:rsidRPr="003246EA">
        <w:rPr>
          <w:rFonts w:ascii="Times New Roman" w:eastAsia="Calibri" w:hAnsi="Times New Roman" w:cs="Times New Roman"/>
          <w:bCs/>
          <w:sz w:val="24"/>
          <w:szCs w:val="24"/>
          <w:lang w:eastAsia="ru-RU"/>
        </w:rPr>
        <w:t>Подрядчик: ____________________________________ (адрес электронной почты).</w:t>
      </w:r>
    </w:p>
    <w:p w14:paraId="5769E27A" w14:textId="12D95D98" w:rsidR="003246EA" w:rsidRPr="003246EA" w:rsidRDefault="003246EA" w:rsidP="003246EA">
      <w:pPr>
        <w:spacing w:after="0" w:line="240" w:lineRule="auto"/>
        <w:ind w:firstLine="708"/>
        <w:jc w:val="both"/>
        <w:rPr>
          <w:rFonts w:ascii="Times New Roman" w:eastAsia="Calibri" w:hAnsi="Times New Roman" w:cs="Times New Roman"/>
          <w:sz w:val="24"/>
          <w:szCs w:val="24"/>
        </w:rPr>
      </w:pPr>
      <w:r>
        <w:rPr>
          <w:rFonts w:ascii="Times New Roman" w:eastAsia="Calibri" w:hAnsi="Times New Roman" w:cs="Times New Roman"/>
          <w:sz w:val="24"/>
          <w:szCs w:val="24"/>
          <w:lang w:eastAsia="ru-RU"/>
        </w:rPr>
        <w:t>12</w:t>
      </w:r>
      <w:r w:rsidRPr="003246EA">
        <w:rPr>
          <w:rFonts w:ascii="Times New Roman" w:eastAsia="Calibri" w:hAnsi="Times New Roman" w:cs="Times New Roman"/>
          <w:sz w:val="24"/>
          <w:szCs w:val="24"/>
          <w:lang w:eastAsia="ru-RU"/>
        </w:rPr>
        <w:t>.2.</w:t>
      </w:r>
      <w:r w:rsidRPr="003246EA">
        <w:rPr>
          <w:rFonts w:ascii="Times New Roman" w:eastAsia="Calibri" w:hAnsi="Times New Roman" w:cs="Times New Roman"/>
          <w:sz w:val="24"/>
          <w:szCs w:val="24"/>
        </w:rPr>
        <w:t xml:space="preserve"> Досудебный порядок урегулирования спора является обязательным. Срок ответа на претензию – 15 (пятнадцать) календарных дней со дня ее получения. Спор по имущественным требованиям </w:t>
      </w:r>
      <w:r w:rsidRPr="003246EA">
        <w:rPr>
          <w:rFonts w:ascii="Times New Roman" w:eastAsia="Calibri" w:hAnsi="Times New Roman" w:cs="Times New Roman"/>
          <w:spacing w:val="-2"/>
          <w:sz w:val="24"/>
          <w:szCs w:val="24"/>
        </w:rPr>
        <w:t xml:space="preserve">Покупателя </w:t>
      </w:r>
      <w:r w:rsidRPr="003246EA">
        <w:rPr>
          <w:rFonts w:ascii="Times New Roman" w:eastAsia="Calibri" w:hAnsi="Times New Roman" w:cs="Times New Roman"/>
          <w:sz w:val="24"/>
          <w:szCs w:val="24"/>
        </w:rPr>
        <w:t>может быть передан на разрешение суда по истечении 15 (пятнадцати) календарных дней с момента направления Покупателем претензии (требования) Продавцу.</w:t>
      </w:r>
    </w:p>
    <w:p w14:paraId="5AC9BE61" w14:textId="5370CB6A" w:rsidR="00C83C3A" w:rsidRPr="001E6C3E" w:rsidRDefault="00C83C3A" w:rsidP="003246EA">
      <w:pPr>
        <w:shd w:val="clear" w:color="auto" w:fill="FFFFFF"/>
        <w:tabs>
          <w:tab w:val="left" w:pos="1276"/>
        </w:tab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p>
    <w:p w14:paraId="0899718C" w14:textId="77777777" w:rsidR="00D11EAA" w:rsidRPr="001E6C3E" w:rsidRDefault="00D11EAA" w:rsidP="00D11EAA">
      <w:pPr>
        <w:spacing w:after="0" w:line="240" w:lineRule="auto"/>
        <w:ind w:firstLine="709"/>
        <w:contextualSpacing/>
        <w:jc w:val="both"/>
        <w:outlineLvl w:val="0"/>
        <w:rPr>
          <w:rFonts w:ascii="Times New Roman" w:eastAsia="Times New Roman" w:hAnsi="Times New Roman" w:cs="Times New Roman"/>
          <w:b/>
          <w:bCs/>
          <w:kern w:val="32"/>
          <w:sz w:val="24"/>
          <w:szCs w:val="24"/>
          <w:lang w:eastAsia="ru-RU"/>
        </w:rPr>
      </w:pPr>
      <w:r w:rsidRPr="001E6C3E">
        <w:rPr>
          <w:rFonts w:ascii="Times New Roman" w:eastAsia="Times New Roman" w:hAnsi="Times New Roman" w:cs="Times New Roman"/>
          <w:b/>
          <w:bCs/>
          <w:kern w:val="32"/>
          <w:sz w:val="24"/>
          <w:szCs w:val="24"/>
          <w:lang w:eastAsia="ru-RU"/>
        </w:rPr>
        <w:t xml:space="preserve">РАЗДЕЛ </w:t>
      </w:r>
      <w:r w:rsidRPr="001E6C3E">
        <w:rPr>
          <w:rFonts w:ascii="Times New Roman" w:eastAsia="Times New Roman" w:hAnsi="Times New Roman" w:cs="Times New Roman"/>
          <w:b/>
          <w:bCs/>
          <w:kern w:val="32"/>
          <w:sz w:val="24"/>
          <w:szCs w:val="24"/>
          <w:lang w:val="en-US" w:eastAsia="ru-RU"/>
        </w:rPr>
        <w:t>V</w:t>
      </w:r>
      <w:r w:rsidRPr="001E6C3E">
        <w:rPr>
          <w:rFonts w:ascii="Times New Roman" w:eastAsia="Times New Roman" w:hAnsi="Times New Roman" w:cs="Times New Roman"/>
          <w:b/>
          <w:bCs/>
          <w:kern w:val="32"/>
          <w:sz w:val="24"/>
          <w:szCs w:val="24"/>
          <w:lang w:eastAsia="ru-RU"/>
        </w:rPr>
        <w:t>. ОСОБЫЕ УСЛОВИЯ</w:t>
      </w:r>
    </w:p>
    <w:p w14:paraId="01A5C754" w14:textId="6856A8D8" w:rsidR="00D11EAA" w:rsidRPr="001E6C3E" w:rsidRDefault="00C53DEA" w:rsidP="00D11EAA">
      <w:pPr>
        <w:shd w:val="clear" w:color="auto" w:fill="FFFFFF"/>
        <w:tabs>
          <w:tab w:val="left" w:pos="2700"/>
        </w:tab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Статья 1</w:t>
      </w:r>
      <w:r w:rsidR="003246EA">
        <w:rPr>
          <w:rFonts w:ascii="Times New Roman" w:eastAsia="Times New Roman" w:hAnsi="Times New Roman" w:cs="Times New Roman"/>
          <w:b/>
          <w:bCs/>
          <w:sz w:val="24"/>
          <w:szCs w:val="24"/>
          <w:lang w:eastAsia="ru-RU"/>
        </w:rPr>
        <w:t>3</w:t>
      </w:r>
      <w:r w:rsidR="00D11EAA" w:rsidRPr="001E6C3E">
        <w:rPr>
          <w:rFonts w:ascii="Times New Roman" w:eastAsia="Times New Roman" w:hAnsi="Times New Roman" w:cs="Times New Roman"/>
          <w:b/>
          <w:bCs/>
          <w:sz w:val="24"/>
          <w:szCs w:val="24"/>
          <w:lang w:eastAsia="ru-RU"/>
        </w:rPr>
        <w:t>. Изменение, прекращение и расторжение Договора</w:t>
      </w:r>
    </w:p>
    <w:p w14:paraId="4FDC8F39" w14:textId="74DB63D3" w:rsidR="00D11EAA" w:rsidRPr="001E6C3E" w:rsidRDefault="00C53DEA" w:rsidP="00D11EAA">
      <w:pPr>
        <w:shd w:val="clear" w:color="auto" w:fill="FFFFFF"/>
        <w:tabs>
          <w:tab w:val="left" w:pos="1276"/>
          <w:tab w:val="left" w:pos="1418"/>
        </w:tab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3246EA">
        <w:rPr>
          <w:rFonts w:ascii="Times New Roman" w:eastAsia="Times New Roman" w:hAnsi="Times New Roman" w:cs="Times New Roman"/>
          <w:sz w:val="24"/>
          <w:szCs w:val="24"/>
          <w:lang w:eastAsia="ru-RU"/>
        </w:rPr>
        <w:t>3</w:t>
      </w:r>
      <w:r w:rsidR="00D11EAA" w:rsidRPr="001E6C3E">
        <w:rPr>
          <w:rFonts w:ascii="Times New Roman" w:eastAsia="Times New Roman" w:hAnsi="Times New Roman" w:cs="Times New Roman"/>
          <w:sz w:val="24"/>
          <w:szCs w:val="24"/>
          <w:lang w:eastAsia="ru-RU"/>
        </w:rPr>
        <w:t>.1.</w:t>
      </w:r>
      <w:r w:rsidR="00D11EAA" w:rsidRPr="001E6C3E">
        <w:rPr>
          <w:rFonts w:ascii="Times New Roman" w:eastAsia="Times New Roman" w:hAnsi="Times New Roman" w:cs="Times New Roman"/>
          <w:sz w:val="24"/>
          <w:szCs w:val="24"/>
          <w:lang w:eastAsia="ru-RU"/>
        </w:rPr>
        <w:tab/>
        <w:t>Любые изменения и дополнения в настоящий Договор вносятся по взаимному согласию Сторон и оформляются дополнительным соглашением, являющимся с даты его подписания неотъемлемой частью настоящего Договора.</w:t>
      </w:r>
    </w:p>
    <w:p w14:paraId="5B6F4FE7" w14:textId="2937E674" w:rsidR="00D11EAA" w:rsidRPr="001E6C3E" w:rsidRDefault="00D11EAA" w:rsidP="00D11EAA">
      <w:pPr>
        <w:shd w:val="clear" w:color="auto" w:fill="FFFFFF"/>
        <w:tabs>
          <w:tab w:val="left" w:pos="1418"/>
        </w:tab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1E6C3E">
        <w:rPr>
          <w:rFonts w:ascii="Times New Roman" w:eastAsia="Times New Roman" w:hAnsi="Times New Roman" w:cs="Times New Roman"/>
          <w:sz w:val="24"/>
          <w:szCs w:val="24"/>
          <w:lang w:eastAsia="ru-RU"/>
        </w:rPr>
        <w:t>В случае изменения реквизит</w:t>
      </w:r>
      <w:r w:rsidR="00C53DEA">
        <w:rPr>
          <w:rFonts w:ascii="Times New Roman" w:eastAsia="Times New Roman" w:hAnsi="Times New Roman" w:cs="Times New Roman"/>
          <w:sz w:val="24"/>
          <w:szCs w:val="24"/>
          <w:lang w:eastAsia="ru-RU"/>
        </w:rPr>
        <w:t xml:space="preserve">ов Сторон, </w:t>
      </w:r>
      <w:r w:rsidR="00C53DEA" w:rsidRPr="0098660A">
        <w:rPr>
          <w:rFonts w:ascii="Times New Roman" w:eastAsia="Times New Roman" w:hAnsi="Times New Roman" w:cs="Times New Roman"/>
          <w:sz w:val="24"/>
          <w:szCs w:val="24"/>
          <w:lang w:eastAsia="ru-RU"/>
        </w:rPr>
        <w:t xml:space="preserve">указанных в статье </w:t>
      </w:r>
      <w:r w:rsidR="00772060">
        <w:rPr>
          <w:rFonts w:ascii="Times New Roman" w:eastAsia="Times New Roman" w:hAnsi="Times New Roman" w:cs="Times New Roman"/>
          <w:sz w:val="24"/>
          <w:szCs w:val="24"/>
          <w:lang w:eastAsia="ru-RU"/>
        </w:rPr>
        <w:t>20</w:t>
      </w:r>
      <w:r w:rsidR="00322E05" w:rsidRPr="001E6C3E">
        <w:rPr>
          <w:rFonts w:ascii="Times New Roman" w:eastAsia="Times New Roman" w:hAnsi="Times New Roman" w:cs="Times New Roman"/>
          <w:sz w:val="24"/>
          <w:szCs w:val="24"/>
          <w:lang w:eastAsia="ru-RU"/>
        </w:rPr>
        <w:t xml:space="preserve"> </w:t>
      </w:r>
      <w:r w:rsidRPr="001E6C3E">
        <w:rPr>
          <w:rFonts w:ascii="Times New Roman" w:eastAsia="Times New Roman" w:hAnsi="Times New Roman" w:cs="Times New Roman"/>
          <w:sz w:val="24"/>
          <w:szCs w:val="24"/>
          <w:lang w:eastAsia="ru-RU"/>
        </w:rPr>
        <w:t xml:space="preserve">настоящего Договора, соответствующие изменения считаются внесенными (измененными) с даты получения Стороной (Сторонами) соответствующего уведомления. </w:t>
      </w:r>
    </w:p>
    <w:p w14:paraId="5859402F" w14:textId="2F7F40B0" w:rsidR="00D11EAA" w:rsidRPr="001E6C3E" w:rsidRDefault="00D11EAA" w:rsidP="00D11EAA">
      <w:pPr>
        <w:shd w:val="clear" w:color="auto" w:fill="FFFFFF"/>
        <w:tabs>
          <w:tab w:val="left" w:pos="1276"/>
          <w:tab w:val="num" w:pos="1620"/>
        </w:tab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1E6C3E">
        <w:rPr>
          <w:rFonts w:ascii="Times New Roman" w:eastAsia="Times New Roman" w:hAnsi="Times New Roman" w:cs="Times New Roman"/>
          <w:sz w:val="24"/>
          <w:szCs w:val="24"/>
          <w:lang w:eastAsia="ru-RU"/>
        </w:rPr>
        <w:lastRenderedPageBreak/>
        <w:t>1</w:t>
      </w:r>
      <w:r w:rsidR="003246EA">
        <w:rPr>
          <w:rFonts w:ascii="Times New Roman" w:eastAsia="Times New Roman" w:hAnsi="Times New Roman" w:cs="Times New Roman"/>
          <w:sz w:val="24"/>
          <w:szCs w:val="24"/>
          <w:lang w:eastAsia="ru-RU"/>
        </w:rPr>
        <w:t>3</w:t>
      </w:r>
      <w:r w:rsidRPr="001E6C3E">
        <w:rPr>
          <w:rFonts w:ascii="Times New Roman" w:eastAsia="Times New Roman" w:hAnsi="Times New Roman" w:cs="Times New Roman"/>
          <w:sz w:val="24"/>
          <w:szCs w:val="24"/>
          <w:lang w:eastAsia="ru-RU"/>
        </w:rPr>
        <w:t>.2.</w:t>
      </w:r>
      <w:r w:rsidRPr="001E6C3E">
        <w:rPr>
          <w:rFonts w:ascii="Times New Roman" w:eastAsia="Times New Roman" w:hAnsi="Times New Roman" w:cs="Times New Roman"/>
          <w:sz w:val="24"/>
          <w:szCs w:val="24"/>
          <w:lang w:eastAsia="ru-RU"/>
        </w:rPr>
        <w:tab/>
        <w:t>При изменениях законодательных и нормативных актов, ухудшающих положение Сторон по сравнению с их состоянием на дату заключения настоящего Договора, и приводящих к дополнительным затратам времени или денежных средств, действующие на дату начала действия изменений законодательных и нормативных актов договоренности по срокам и стоимости работ, могут быть соответствующим образом скорректированы Сторонами и закреплены дополнительным соглашением, становящимся со дня его подписания неотъемлемой частью настоящего Договора.</w:t>
      </w:r>
    </w:p>
    <w:p w14:paraId="73004129" w14:textId="43387072" w:rsidR="00D11EAA" w:rsidRPr="001E6C3E" w:rsidRDefault="00D11EAA" w:rsidP="00D11EAA">
      <w:pPr>
        <w:shd w:val="clear" w:color="auto" w:fill="FFFFFF"/>
        <w:tabs>
          <w:tab w:val="num" w:pos="-720"/>
          <w:tab w:val="left" w:pos="1276"/>
        </w:tab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1E6C3E">
        <w:rPr>
          <w:rFonts w:ascii="Times New Roman" w:eastAsia="Times New Roman" w:hAnsi="Times New Roman" w:cs="Times New Roman"/>
          <w:spacing w:val="-4"/>
          <w:sz w:val="24"/>
          <w:szCs w:val="24"/>
          <w:lang w:eastAsia="ru-RU"/>
        </w:rPr>
        <w:t>1</w:t>
      </w:r>
      <w:r w:rsidR="003246EA">
        <w:rPr>
          <w:rFonts w:ascii="Times New Roman" w:eastAsia="Times New Roman" w:hAnsi="Times New Roman" w:cs="Times New Roman"/>
          <w:spacing w:val="-4"/>
          <w:sz w:val="24"/>
          <w:szCs w:val="24"/>
          <w:lang w:eastAsia="ru-RU"/>
        </w:rPr>
        <w:t>3</w:t>
      </w:r>
      <w:r w:rsidRPr="001E6C3E">
        <w:rPr>
          <w:rFonts w:ascii="Times New Roman" w:eastAsia="Times New Roman" w:hAnsi="Times New Roman" w:cs="Times New Roman"/>
          <w:spacing w:val="-4"/>
          <w:sz w:val="24"/>
          <w:szCs w:val="24"/>
          <w:lang w:eastAsia="ru-RU"/>
        </w:rPr>
        <w:t>.3.</w:t>
      </w:r>
      <w:r w:rsidRPr="001E6C3E">
        <w:rPr>
          <w:rFonts w:ascii="Times New Roman" w:eastAsia="Times New Roman" w:hAnsi="Times New Roman" w:cs="Times New Roman"/>
          <w:spacing w:val="-4"/>
          <w:sz w:val="24"/>
          <w:szCs w:val="24"/>
          <w:lang w:eastAsia="ru-RU"/>
        </w:rPr>
        <w:tab/>
        <w:t>Заказчик вправе в одностороннем внесудебном порядке отказаться от исполнения</w:t>
      </w:r>
      <w:r w:rsidRPr="001E6C3E">
        <w:rPr>
          <w:rFonts w:ascii="Times New Roman" w:eastAsia="Times New Roman" w:hAnsi="Times New Roman" w:cs="Times New Roman"/>
          <w:sz w:val="24"/>
          <w:szCs w:val="24"/>
          <w:lang w:eastAsia="ru-RU"/>
        </w:rPr>
        <w:t xml:space="preserve"> настоящего Договора в любое время в течение срока действия Договора путем уведомления Подрядчика</w:t>
      </w:r>
      <w:r w:rsidR="00B4174C">
        <w:rPr>
          <w:rFonts w:ascii="Times New Roman" w:eastAsia="Times New Roman" w:hAnsi="Times New Roman" w:cs="Times New Roman"/>
          <w:sz w:val="24"/>
          <w:szCs w:val="24"/>
          <w:lang w:eastAsia="ru-RU"/>
        </w:rPr>
        <w:t xml:space="preserve"> при условии оплаты Подрядчику стоимости фактически выполненных работ на момент получения Подрядчиком указанного уведомления</w:t>
      </w:r>
      <w:r w:rsidRPr="001E6C3E">
        <w:rPr>
          <w:rFonts w:ascii="Times New Roman" w:eastAsia="Times New Roman" w:hAnsi="Times New Roman" w:cs="Times New Roman"/>
          <w:sz w:val="24"/>
          <w:szCs w:val="24"/>
          <w:lang w:eastAsia="ru-RU"/>
        </w:rPr>
        <w:t>. В этом случае Договор будет считаться расторгнутым с даты, указанной Заказчиком в уведомлении об отказе от исполнения Договора, после получения указанного уведомления Подрядчиком.</w:t>
      </w:r>
    </w:p>
    <w:p w14:paraId="6BD0A5EC" w14:textId="68DAAD7F" w:rsidR="00D11EAA" w:rsidRPr="001E6C3E" w:rsidRDefault="00D11EAA" w:rsidP="00D11EAA">
      <w:pPr>
        <w:shd w:val="clear" w:color="auto" w:fill="FFFFFF"/>
        <w:tabs>
          <w:tab w:val="left" w:pos="1134"/>
          <w:tab w:val="left" w:pos="1276"/>
          <w:tab w:val="num" w:pos="1620"/>
        </w:tab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1E6C3E">
        <w:rPr>
          <w:rFonts w:ascii="Times New Roman" w:eastAsia="Times New Roman" w:hAnsi="Times New Roman" w:cs="Times New Roman"/>
          <w:sz w:val="24"/>
          <w:szCs w:val="24"/>
          <w:lang w:eastAsia="ru-RU"/>
        </w:rPr>
        <w:t>1</w:t>
      </w:r>
      <w:r w:rsidR="003246EA">
        <w:rPr>
          <w:rFonts w:ascii="Times New Roman" w:eastAsia="Times New Roman" w:hAnsi="Times New Roman" w:cs="Times New Roman"/>
          <w:sz w:val="24"/>
          <w:szCs w:val="24"/>
          <w:lang w:eastAsia="ru-RU"/>
        </w:rPr>
        <w:t>3</w:t>
      </w:r>
      <w:r w:rsidRPr="001E6C3E">
        <w:rPr>
          <w:rFonts w:ascii="Times New Roman" w:eastAsia="Times New Roman" w:hAnsi="Times New Roman" w:cs="Times New Roman"/>
          <w:sz w:val="24"/>
          <w:szCs w:val="24"/>
          <w:lang w:eastAsia="ru-RU"/>
        </w:rPr>
        <w:t>.4.</w:t>
      </w:r>
      <w:r w:rsidRPr="001E6C3E">
        <w:rPr>
          <w:rFonts w:ascii="Times New Roman" w:eastAsia="Times New Roman" w:hAnsi="Times New Roman" w:cs="Times New Roman"/>
          <w:sz w:val="24"/>
          <w:szCs w:val="24"/>
          <w:lang w:eastAsia="ru-RU"/>
        </w:rPr>
        <w:tab/>
      </w:r>
      <w:bookmarkStart w:id="2" w:name="_Hlk31906158"/>
      <w:r w:rsidRPr="001E6C3E">
        <w:rPr>
          <w:rFonts w:ascii="Times New Roman" w:eastAsia="Times New Roman" w:hAnsi="Times New Roman" w:cs="Times New Roman"/>
          <w:sz w:val="24"/>
          <w:szCs w:val="24"/>
          <w:lang w:eastAsia="ru-RU"/>
        </w:rPr>
        <w:t>Заказчик вправе в одностороннем порядке отказаться от исполнения Договора путем направления соответствующего уведомления Подрядчику, с указанием даты предполагаемого отказа в случае (включая, но не ограничиваясь):</w:t>
      </w:r>
    </w:p>
    <w:bookmarkEnd w:id="2"/>
    <w:p w14:paraId="3E7A3B75" w14:textId="100D8CDF" w:rsidR="00D11EAA" w:rsidRPr="001E6C3E" w:rsidRDefault="00D11EAA" w:rsidP="00866A52">
      <w:pPr>
        <w:numPr>
          <w:ilvl w:val="1"/>
          <w:numId w:val="2"/>
        </w:numPr>
        <w:shd w:val="clear" w:color="auto" w:fill="FFFFFF"/>
        <w:tabs>
          <w:tab w:val="clear" w:pos="928"/>
          <w:tab w:val="left" w:pos="993"/>
          <w:tab w:val="num" w:pos="1620"/>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1E6C3E">
        <w:rPr>
          <w:rFonts w:ascii="Times New Roman" w:eastAsia="Times New Roman" w:hAnsi="Times New Roman" w:cs="Times New Roman"/>
          <w:sz w:val="24"/>
          <w:szCs w:val="24"/>
          <w:lang w:eastAsia="ru-RU"/>
        </w:rPr>
        <w:t>задержки Подрядчиком начала или окончания Работ и(или) этапов Работ более чем на 15 (пятнадцать) календарных дней по причинам, не зависящим от Заказчика;</w:t>
      </w:r>
    </w:p>
    <w:p w14:paraId="7247C08E" w14:textId="77777777" w:rsidR="00D11EAA" w:rsidRPr="001E6C3E" w:rsidRDefault="00D11EAA" w:rsidP="00866A52">
      <w:pPr>
        <w:numPr>
          <w:ilvl w:val="1"/>
          <w:numId w:val="2"/>
        </w:numPr>
        <w:shd w:val="clear" w:color="auto" w:fill="FFFFFF"/>
        <w:tabs>
          <w:tab w:val="clear" w:pos="928"/>
          <w:tab w:val="left" w:pos="993"/>
        </w:tabs>
        <w:autoSpaceDE w:val="0"/>
        <w:autoSpaceDN w:val="0"/>
        <w:adjustRightInd w:val="0"/>
        <w:spacing w:after="0" w:line="240" w:lineRule="auto"/>
        <w:ind w:left="0" w:firstLine="709"/>
        <w:contextualSpacing/>
        <w:jc w:val="both"/>
        <w:rPr>
          <w:rFonts w:ascii="Times New Roman" w:eastAsia="Times New Roman" w:hAnsi="Times New Roman" w:cs="Times New Roman"/>
          <w:spacing w:val="-2"/>
          <w:sz w:val="24"/>
          <w:szCs w:val="24"/>
          <w:lang w:eastAsia="ru-RU"/>
        </w:rPr>
      </w:pPr>
      <w:r w:rsidRPr="001E6C3E">
        <w:rPr>
          <w:rFonts w:ascii="Times New Roman" w:eastAsia="Times New Roman" w:hAnsi="Times New Roman" w:cs="Times New Roman"/>
          <w:sz w:val="24"/>
          <w:szCs w:val="24"/>
          <w:lang w:eastAsia="ru-RU"/>
        </w:rPr>
        <w:t xml:space="preserve">неоднократного нарушения Подрядчиком сроков начала и окончания выполнения этапов </w:t>
      </w:r>
      <w:r w:rsidRPr="001E6C3E">
        <w:rPr>
          <w:rFonts w:ascii="Times New Roman" w:eastAsia="Times New Roman" w:hAnsi="Times New Roman" w:cs="Times New Roman"/>
          <w:spacing w:val="-2"/>
          <w:sz w:val="24"/>
          <w:szCs w:val="24"/>
          <w:lang w:eastAsia="ru-RU"/>
        </w:rPr>
        <w:t>Работ;</w:t>
      </w:r>
    </w:p>
    <w:p w14:paraId="45B30B9C" w14:textId="77777777" w:rsidR="00D11EAA" w:rsidRPr="001E6C3E" w:rsidRDefault="00D11EAA" w:rsidP="00866A52">
      <w:pPr>
        <w:numPr>
          <w:ilvl w:val="1"/>
          <w:numId w:val="2"/>
        </w:numPr>
        <w:shd w:val="clear" w:color="auto" w:fill="FFFFFF"/>
        <w:tabs>
          <w:tab w:val="clear" w:pos="928"/>
          <w:tab w:val="left" w:pos="993"/>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1E6C3E">
        <w:rPr>
          <w:rFonts w:ascii="Times New Roman" w:eastAsia="Times New Roman" w:hAnsi="Times New Roman" w:cs="Times New Roman"/>
          <w:sz w:val="24"/>
          <w:szCs w:val="24"/>
          <w:lang w:eastAsia="ru-RU"/>
        </w:rPr>
        <w:t>несоблюдения Подрядчиком требований по качеству Работ, если исправление соответствующих некачественно выполненных Работ влечет задержку выполнения Работ более чем на 15 (пятнадцать) календарных дней;</w:t>
      </w:r>
    </w:p>
    <w:p w14:paraId="00D13B9D" w14:textId="77777777" w:rsidR="00D11EAA" w:rsidRPr="001E6C3E" w:rsidRDefault="00D11EAA" w:rsidP="00866A52">
      <w:pPr>
        <w:numPr>
          <w:ilvl w:val="1"/>
          <w:numId w:val="2"/>
        </w:numPr>
        <w:shd w:val="clear" w:color="auto" w:fill="FFFFFF"/>
        <w:tabs>
          <w:tab w:val="clear" w:pos="928"/>
          <w:tab w:val="left" w:pos="993"/>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1E6C3E">
        <w:rPr>
          <w:rFonts w:ascii="Times New Roman" w:eastAsia="Times New Roman" w:hAnsi="Times New Roman" w:cs="Times New Roman"/>
          <w:sz w:val="24"/>
          <w:szCs w:val="24"/>
          <w:lang w:eastAsia="ru-RU"/>
        </w:rPr>
        <w:t>аннулирования или прекращения права на выполнение работ, полученного Подрядчиком в саморегулируемой организации (СРО);</w:t>
      </w:r>
    </w:p>
    <w:p w14:paraId="75E8A4A3" w14:textId="77777777" w:rsidR="00D11EAA" w:rsidRPr="001E6C3E" w:rsidRDefault="00D11EAA" w:rsidP="00866A52">
      <w:pPr>
        <w:numPr>
          <w:ilvl w:val="1"/>
          <w:numId w:val="2"/>
        </w:numPr>
        <w:shd w:val="clear" w:color="auto" w:fill="FFFFFF"/>
        <w:tabs>
          <w:tab w:val="clear" w:pos="928"/>
          <w:tab w:val="left" w:pos="993"/>
        </w:tabs>
        <w:autoSpaceDE w:val="0"/>
        <w:autoSpaceDN w:val="0"/>
        <w:adjustRightInd w:val="0"/>
        <w:spacing w:after="0" w:line="240" w:lineRule="auto"/>
        <w:ind w:left="0" w:firstLine="709"/>
        <w:contextualSpacing/>
        <w:jc w:val="both"/>
        <w:rPr>
          <w:rFonts w:ascii="Times New Roman" w:eastAsia="Times New Roman" w:hAnsi="Times New Roman" w:cs="Times New Roman"/>
          <w:spacing w:val="-4"/>
          <w:sz w:val="24"/>
          <w:szCs w:val="24"/>
          <w:lang w:eastAsia="ru-RU"/>
        </w:rPr>
      </w:pPr>
      <w:r w:rsidRPr="001E6C3E">
        <w:rPr>
          <w:rFonts w:ascii="Times New Roman" w:eastAsia="Times New Roman" w:hAnsi="Times New Roman" w:cs="Times New Roman"/>
          <w:spacing w:val="-4"/>
          <w:sz w:val="24"/>
          <w:szCs w:val="24"/>
          <w:lang w:eastAsia="ru-RU"/>
        </w:rPr>
        <w:t>аннулирования или прекращения членства в саморегулируемой организации (СРО);</w:t>
      </w:r>
    </w:p>
    <w:p w14:paraId="790100AA" w14:textId="77777777" w:rsidR="00D11EAA" w:rsidRPr="001E6C3E" w:rsidRDefault="00D11EAA" w:rsidP="00866A52">
      <w:pPr>
        <w:numPr>
          <w:ilvl w:val="1"/>
          <w:numId w:val="2"/>
        </w:numPr>
        <w:shd w:val="clear" w:color="auto" w:fill="FFFFFF"/>
        <w:tabs>
          <w:tab w:val="clear" w:pos="928"/>
          <w:tab w:val="left" w:pos="993"/>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1E6C3E">
        <w:rPr>
          <w:rFonts w:ascii="Times New Roman" w:eastAsia="Times New Roman" w:hAnsi="Times New Roman" w:cs="Times New Roman"/>
          <w:sz w:val="24"/>
          <w:szCs w:val="24"/>
          <w:lang w:eastAsia="ru-RU"/>
        </w:rPr>
        <w:t>аннулирования или прекращения действия разрешительных документов, удостоверяющих право Подрядчика на выполнение предусмотренных настоящим Договором работ (в том числе лицензии), других актов государственных органов в рамках действующего законодательства, лишающих Подрядчика права на производство работ;</w:t>
      </w:r>
    </w:p>
    <w:p w14:paraId="36838473" w14:textId="77777777" w:rsidR="00D11EAA" w:rsidRPr="001E6C3E" w:rsidRDefault="00D11EAA" w:rsidP="00866A52">
      <w:pPr>
        <w:numPr>
          <w:ilvl w:val="1"/>
          <w:numId w:val="2"/>
        </w:numPr>
        <w:shd w:val="clear" w:color="auto" w:fill="FFFFFF"/>
        <w:tabs>
          <w:tab w:val="clear" w:pos="928"/>
          <w:tab w:val="left" w:pos="993"/>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1E6C3E">
        <w:rPr>
          <w:rFonts w:ascii="Times New Roman" w:eastAsia="Times New Roman" w:hAnsi="Times New Roman" w:cs="Times New Roman"/>
          <w:sz w:val="24"/>
          <w:szCs w:val="24"/>
          <w:lang w:eastAsia="ru-RU"/>
        </w:rPr>
        <w:t xml:space="preserve">аннулирования или прекращения действия других актов государственных органов </w:t>
      </w:r>
      <w:r w:rsidRPr="001E6C3E">
        <w:rPr>
          <w:rFonts w:ascii="Times New Roman" w:eastAsia="Times New Roman" w:hAnsi="Times New Roman" w:cs="Times New Roman"/>
          <w:spacing w:val="-4"/>
          <w:sz w:val="24"/>
          <w:szCs w:val="24"/>
          <w:lang w:eastAsia="ru-RU"/>
        </w:rPr>
        <w:t>или организаций, выдающих сертификаты и аттестаты, в рамках законодательства, лишающих</w:t>
      </w:r>
      <w:r w:rsidRPr="001E6C3E">
        <w:rPr>
          <w:rFonts w:ascii="Times New Roman" w:eastAsia="Times New Roman" w:hAnsi="Times New Roman" w:cs="Times New Roman"/>
          <w:sz w:val="24"/>
          <w:szCs w:val="24"/>
          <w:lang w:eastAsia="ru-RU"/>
        </w:rPr>
        <w:t xml:space="preserve"> Подрядчика права на производство Работ;</w:t>
      </w:r>
    </w:p>
    <w:p w14:paraId="4F28B596" w14:textId="3D0A7295" w:rsidR="00D11EAA" w:rsidRPr="001E6C3E" w:rsidRDefault="00D11EAA" w:rsidP="00866A52">
      <w:pPr>
        <w:numPr>
          <w:ilvl w:val="1"/>
          <w:numId w:val="2"/>
        </w:numPr>
        <w:shd w:val="clear" w:color="auto" w:fill="FFFFFF"/>
        <w:tabs>
          <w:tab w:val="clear" w:pos="928"/>
          <w:tab w:val="left" w:pos="993"/>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1E6C3E">
        <w:rPr>
          <w:rFonts w:ascii="Times New Roman" w:eastAsia="Times New Roman" w:hAnsi="Times New Roman" w:cs="Times New Roman"/>
          <w:sz w:val="24"/>
          <w:szCs w:val="24"/>
          <w:lang w:eastAsia="ru-RU"/>
        </w:rPr>
        <w:t xml:space="preserve">отказа Подрядчика от исполнения своих обязательств, предусмотренных </w:t>
      </w:r>
      <w:r w:rsidRPr="001E6C3E">
        <w:rPr>
          <w:rFonts w:ascii="Times New Roman" w:eastAsia="Times New Roman" w:hAnsi="Times New Roman" w:cs="Times New Roman"/>
          <w:sz w:val="24"/>
          <w:szCs w:val="24"/>
          <w:lang w:eastAsia="ru-RU"/>
        </w:rPr>
        <w:br/>
      </w:r>
      <w:proofErr w:type="spellStart"/>
      <w:r w:rsidRPr="001E6C3E">
        <w:rPr>
          <w:rFonts w:ascii="Times New Roman" w:eastAsia="Times New Roman" w:hAnsi="Times New Roman" w:cs="Times New Roman"/>
          <w:sz w:val="24"/>
          <w:szCs w:val="24"/>
          <w:lang w:eastAsia="ru-RU"/>
        </w:rPr>
        <w:t>пп</w:t>
      </w:r>
      <w:proofErr w:type="spellEnd"/>
      <w:r w:rsidRPr="001E6C3E">
        <w:rPr>
          <w:rFonts w:ascii="Times New Roman" w:eastAsia="Times New Roman" w:hAnsi="Times New Roman" w:cs="Times New Roman"/>
          <w:sz w:val="24"/>
          <w:szCs w:val="24"/>
          <w:lang w:eastAsia="ru-RU"/>
        </w:rPr>
        <w:t xml:space="preserve">. </w:t>
      </w:r>
      <w:r w:rsidRPr="003A1EF7">
        <w:rPr>
          <w:rFonts w:ascii="Times New Roman" w:eastAsia="Times New Roman" w:hAnsi="Times New Roman" w:cs="Times New Roman"/>
          <w:sz w:val="24"/>
          <w:szCs w:val="24"/>
          <w:lang w:eastAsia="ru-RU"/>
        </w:rPr>
        <w:t>6.1.4</w:t>
      </w:r>
      <w:r w:rsidR="003A1EF7">
        <w:rPr>
          <w:rFonts w:ascii="Times New Roman" w:eastAsia="Times New Roman" w:hAnsi="Times New Roman" w:cs="Times New Roman"/>
          <w:sz w:val="24"/>
          <w:szCs w:val="24"/>
          <w:lang w:eastAsia="ru-RU"/>
        </w:rPr>
        <w:t xml:space="preserve"> </w:t>
      </w:r>
      <w:r w:rsidRPr="001E6C3E">
        <w:rPr>
          <w:rFonts w:ascii="Times New Roman" w:eastAsia="Times New Roman" w:hAnsi="Times New Roman" w:cs="Times New Roman"/>
          <w:sz w:val="24"/>
          <w:szCs w:val="24"/>
          <w:lang w:eastAsia="ru-RU"/>
        </w:rPr>
        <w:t>настоящего Договора;</w:t>
      </w:r>
    </w:p>
    <w:p w14:paraId="67CB13D5" w14:textId="3A1B9286" w:rsidR="00D11EAA" w:rsidRPr="001E6C3E" w:rsidRDefault="00D11EAA" w:rsidP="00D11EAA">
      <w:pPr>
        <w:shd w:val="clear" w:color="auto" w:fill="FFFFFF"/>
        <w:tabs>
          <w:tab w:val="left" w:pos="1022"/>
        </w:tab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1E6C3E">
        <w:rPr>
          <w:rFonts w:ascii="Times New Roman" w:eastAsia="Times New Roman" w:hAnsi="Times New Roman" w:cs="Times New Roman"/>
          <w:sz w:val="24"/>
          <w:szCs w:val="24"/>
          <w:lang w:eastAsia="ru-RU"/>
        </w:rPr>
        <w:t>-</w:t>
      </w:r>
      <w:r w:rsidRPr="001E6C3E">
        <w:rPr>
          <w:rFonts w:ascii="Times New Roman" w:eastAsia="Times New Roman" w:hAnsi="Times New Roman" w:cs="Times New Roman"/>
          <w:sz w:val="24"/>
          <w:szCs w:val="24"/>
          <w:lang w:eastAsia="ru-RU"/>
        </w:rPr>
        <w:tab/>
        <w:t xml:space="preserve">непредставления / представления не в полном объеме либо при отказе </w:t>
      </w:r>
      <w:r w:rsidRPr="001E6C3E">
        <w:rPr>
          <w:rFonts w:ascii="Times New Roman" w:eastAsia="Times New Roman" w:hAnsi="Times New Roman" w:cs="Times New Roman"/>
          <w:spacing w:val="-4"/>
          <w:sz w:val="24"/>
          <w:szCs w:val="24"/>
          <w:lang w:eastAsia="ru-RU"/>
        </w:rPr>
        <w:t>в представлении Подрядчиком/Субподрядчиком Информации о собственниках Подрядчика/ Субподрядчика</w:t>
      </w:r>
      <w:r w:rsidRPr="001E6C3E">
        <w:rPr>
          <w:rFonts w:ascii="Times New Roman" w:eastAsia="Times New Roman" w:hAnsi="Times New Roman" w:cs="Times New Roman"/>
          <w:sz w:val="24"/>
          <w:szCs w:val="24"/>
          <w:lang w:eastAsia="ru-RU"/>
        </w:rPr>
        <w:t>, указанной в п. 6.6 настоящего</w:t>
      </w:r>
      <w:r w:rsidR="004C627D">
        <w:rPr>
          <w:rFonts w:ascii="Times New Roman" w:eastAsia="Times New Roman" w:hAnsi="Times New Roman" w:cs="Times New Roman"/>
          <w:sz w:val="24"/>
          <w:szCs w:val="24"/>
          <w:lang w:eastAsia="ru-RU"/>
        </w:rPr>
        <w:t xml:space="preserve"> Договора, по </w:t>
      </w:r>
      <w:r w:rsidR="00A70849">
        <w:rPr>
          <w:rFonts w:ascii="Times New Roman" w:eastAsia="Times New Roman" w:hAnsi="Times New Roman" w:cs="Times New Roman"/>
          <w:sz w:val="24"/>
          <w:szCs w:val="24"/>
          <w:lang w:eastAsia="ru-RU"/>
        </w:rPr>
        <w:t>форме приложения 4</w:t>
      </w:r>
      <w:r w:rsidRPr="001E6C3E">
        <w:rPr>
          <w:rFonts w:ascii="Times New Roman" w:eastAsia="Times New Roman" w:hAnsi="Times New Roman" w:cs="Times New Roman"/>
          <w:sz w:val="24"/>
          <w:szCs w:val="24"/>
          <w:lang w:eastAsia="ru-RU"/>
        </w:rPr>
        <w:t xml:space="preserve"> к настоящему Договору;</w:t>
      </w:r>
    </w:p>
    <w:p w14:paraId="74C4B222" w14:textId="77777777" w:rsidR="00D11EAA" w:rsidRPr="001E6C3E" w:rsidRDefault="00D11EAA" w:rsidP="00866A52">
      <w:pPr>
        <w:numPr>
          <w:ilvl w:val="1"/>
          <w:numId w:val="2"/>
        </w:numPr>
        <w:shd w:val="clear" w:color="auto" w:fill="FFFFFF"/>
        <w:tabs>
          <w:tab w:val="clear" w:pos="928"/>
          <w:tab w:val="left" w:pos="1022"/>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1E6C3E">
        <w:rPr>
          <w:rFonts w:ascii="Times New Roman" w:eastAsia="Times New Roman" w:hAnsi="Times New Roman" w:cs="Times New Roman"/>
          <w:sz w:val="24"/>
          <w:szCs w:val="24"/>
          <w:lang w:eastAsia="ru-RU"/>
        </w:rPr>
        <w:t>заключения без согласования с Заказчиком договоров с Субподрядчиками на выполнение Работ по настоящему Договору;</w:t>
      </w:r>
    </w:p>
    <w:p w14:paraId="38F2C7CD" w14:textId="77777777" w:rsidR="00D11EAA" w:rsidRPr="001E6C3E" w:rsidRDefault="00D11EAA" w:rsidP="00866A52">
      <w:pPr>
        <w:numPr>
          <w:ilvl w:val="1"/>
          <w:numId w:val="2"/>
        </w:numPr>
        <w:shd w:val="clear" w:color="auto" w:fill="FFFFFF"/>
        <w:tabs>
          <w:tab w:val="clear" w:pos="928"/>
          <w:tab w:val="left" w:pos="1022"/>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1E6C3E">
        <w:rPr>
          <w:rFonts w:ascii="Times New Roman" w:eastAsia="Times New Roman" w:hAnsi="Times New Roman" w:cs="Times New Roman"/>
          <w:sz w:val="24"/>
          <w:szCs w:val="24"/>
          <w:lang w:eastAsia="ru-RU"/>
        </w:rPr>
        <w:t>в случае введения процедуры несостоятельности (банкротства) в отношении Подрядчика.</w:t>
      </w:r>
    </w:p>
    <w:p w14:paraId="54E7CA47" w14:textId="77777777" w:rsidR="00D11EAA" w:rsidRPr="001E6C3E" w:rsidRDefault="00D11EAA" w:rsidP="00D11EAA">
      <w:pPr>
        <w:tabs>
          <w:tab w:val="left" w:pos="709"/>
          <w:tab w:val="left" w:pos="1276"/>
        </w:tabs>
        <w:autoSpaceDN w:val="0"/>
        <w:spacing w:after="0" w:line="240" w:lineRule="auto"/>
        <w:ind w:firstLine="709"/>
        <w:contextualSpacing/>
        <w:jc w:val="both"/>
        <w:rPr>
          <w:rFonts w:ascii="Times New Roman" w:eastAsia="Times New Roman" w:hAnsi="Times New Roman" w:cs="Times New Roman"/>
          <w:sz w:val="24"/>
          <w:szCs w:val="24"/>
          <w:lang w:eastAsia="ru-RU"/>
        </w:rPr>
      </w:pPr>
      <w:r w:rsidRPr="001E6C3E">
        <w:rPr>
          <w:rFonts w:ascii="Times New Roman" w:eastAsia="Times New Roman" w:hAnsi="Times New Roman" w:cs="Times New Roman"/>
          <w:sz w:val="24"/>
          <w:szCs w:val="24"/>
          <w:lang w:eastAsia="ru-RU"/>
        </w:rPr>
        <w:t>Договор считается расторгнутым с даты, указанной в уведомлении об отказе от исполнения Договора, после получения указанного уведомления Подрядчиком. При неполучении Подрядчиком уведомления по причинам, связанным с отсутствием у Заказчика информации о фактическом месте нахождения Подрядчика, с изменением наименования, реорганизацией последнего, Договор считается расторгнутым с даты получения Заказчиком уведомления об отсутствии Подрядчика по последнему известному Заказчику адресу, либо уведомления об истечении срока хранения корреспонденции органами связи.</w:t>
      </w:r>
      <w:r w:rsidRPr="001E6C3E">
        <w:rPr>
          <w:rStyle w:val="affffa"/>
          <w:rFonts w:ascii="Times New Roman" w:hAnsi="Times New Roman"/>
          <w:iCs/>
          <w:sz w:val="24"/>
          <w:szCs w:val="24"/>
        </w:rPr>
        <w:t xml:space="preserve"> </w:t>
      </w:r>
    </w:p>
    <w:p w14:paraId="5B47F895" w14:textId="7FCFB8C8" w:rsidR="00D11EAA" w:rsidRPr="001E6C3E" w:rsidRDefault="00D11EAA" w:rsidP="00D11EAA">
      <w:pPr>
        <w:tabs>
          <w:tab w:val="left" w:pos="1276"/>
          <w:tab w:val="left" w:pos="1418"/>
        </w:tab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1E6C3E">
        <w:rPr>
          <w:rFonts w:ascii="Times New Roman" w:eastAsia="Times New Roman" w:hAnsi="Times New Roman" w:cs="Times New Roman"/>
          <w:sz w:val="24"/>
          <w:szCs w:val="24"/>
          <w:lang w:eastAsia="ru-RU"/>
        </w:rPr>
        <w:t>1</w:t>
      </w:r>
      <w:r w:rsidR="003A1EF7">
        <w:rPr>
          <w:rFonts w:ascii="Times New Roman" w:eastAsia="Times New Roman" w:hAnsi="Times New Roman" w:cs="Times New Roman"/>
          <w:sz w:val="24"/>
          <w:szCs w:val="24"/>
          <w:lang w:eastAsia="ru-RU"/>
        </w:rPr>
        <w:t>3</w:t>
      </w:r>
      <w:r w:rsidRPr="001E6C3E">
        <w:rPr>
          <w:rFonts w:ascii="Times New Roman" w:eastAsia="Times New Roman" w:hAnsi="Times New Roman" w:cs="Times New Roman"/>
          <w:sz w:val="24"/>
          <w:szCs w:val="24"/>
          <w:lang w:eastAsia="ru-RU"/>
        </w:rPr>
        <w:t>.5.</w:t>
      </w:r>
      <w:bookmarkStart w:id="3" w:name="_Hlk31981204"/>
      <w:r w:rsidRPr="001E6C3E">
        <w:rPr>
          <w:rFonts w:ascii="Times New Roman" w:eastAsia="Times New Roman" w:hAnsi="Times New Roman" w:cs="Times New Roman"/>
          <w:sz w:val="24"/>
          <w:szCs w:val="24"/>
          <w:lang w:eastAsia="ru-RU"/>
        </w:rPr>
        <w:tab/>
        <w:t>В случае одностороннего отказа Заказчика от исполнения настоящего Договора по ука</w:t>
      </w:r>
      <w:r w:rsidR="00C53DEA">
        <w:rPr>
          <w:rFonts w:ascii="Times New Roman" w:eastAsia="Times New Roman" w:hAnsi="Times New Roman" w:cs="Times New Roman"/>
          <w:sz w:val="24"/>
          <w:szCs w:val="24"/>
          <w:lang w:eastAsia="ru-RU"/>
        </w:rPr>
        <w:t xml:space="preserve">занным в п. </w:t>
      </w:r>
      <w:r w:rsidR="003A1EF7">
        <w:rPr>
          <w:rFonts w:ascii="Times New Roman" w:eastAsia="Times New Roman" w:hAnsi="Times New Roman" w:cs="Times New Roman"/>
          <w:sz w:val="24"/>
          <w:szCs w:val="24"/>
          <w:lang w:eastAsia="ru-RU"/>
        </w:rPr>
        <w:t>13</w:t>
      </w:r>
      <w:r w:rsidRPr="001E6C3E">
        <w:rPr>
          <w:rFonts w:ascii="Times New Roman" w:eastAsia="Times New Roman" w:hAnsi="Times New Roman" w:cs="Times New Roman"/>
          <w:sz w:val="24"/>
          <w:szCs w:val="24"/>
          <w:lang w:eastAsia="ru-RU"/>
        </w:rPr>
        <w:t>.4 настоящего Договора основаниям Подрядчик не вправе требовать возмещения ему убытков, связанных с расторжением Договора</w:t>
      </w:r>
      <w:bookmarkEnd w:id="3"/>
      <w:r w:rsidRPr="001E6C3E">
        <w:rPr>
          <w:rFonts w:ascii="Times New Roman" w:eastAsia="Times New Roman" w:hAnsi="Times New Roman" w:cs="Times New Roman"/>
          <w:sz w:val="24"/>
          <w:szCs w:val="24"/>
          <w:lang w:eastAsia="ru-RU"/>
        </w:rPr>
        <w:t xml:space="preserve">, в том числе разницы </w:t>
      </w:r>
      <w:r w:rsidR="00602AF8" w:rsidRPr="001E6C3E">
        <w:rPr>
          <w:rFonts w:ascii="Times New Roman" w:eastAsia="Times New Roman" w:hAnsi="Times New Roman" w:cs="Times New Roman"/>
          <w:sz w:val="24"/>
          <w:szCs w:val="24"/>
          <w:lang w:eastAsia="ru-RU"/>
        </w:rPr>
        <w:t>между</w:t>
      </w:r>
      <w:r w:rsidRPr="001E6C3E">
        <w:rPr>
          <w:rFonts w:ascii="Times New Roman" w:eastAsia="Times New Roman" w:hAnsi="Times New Roman" w:cs="Times New Roman"/>
          <w:sz w:val="24"/>
          <w:szCs w:val="24"/>
          <w:lang w:eastAsia="ru-RU"/>
        </w:rPr>
        <w:t xml:space="preserve"> Ценой Договора и ценой фактически оплаченных Работ, включая погашенную часть аванса.</w:t>
      </w:r>
    </w:p>
    <w:p w14:paraId="73185075" w14:textId="557591AB" w:rsidR="00D11EAA" w:rsidRPr="001E6C3E" w:rsidRDefault="00D11EAA" w:rsidP="00D11EAA">
      <w:pPr>
        <w:shd w:val="clear" w:color="auto" w:fill="FFFFFF"/>
        <w:tabs>
          <w:tab w:val="left" w:pos="1276"/>
          <w:tab w:val="left" w:pos="1418"/>
        </w:tab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1E6C3E">
        <w:rPr>
          <w:rFonts w:ascii="Times New Roman" w:eastAsia="Times New Roman" w:hAnsi="Times New Roman" w:cs="Times New Roman"/>
          <w:sz w:val="24"/>
          <w:szCs w:val="24"/>
          <w:lang w:eastAsia="ru-RU"/>
        </w:rPr>
        <w:lastRenderedPageBreak/>
        <w:t>1</w:t>
      </w:r>
      <w:r w:rsidR="003A1EF7">
        <w:rPr>
          <w:rFonts w:ascii="Times New Roman" w:eastAsia="Times New Roman" w:hAnsi="Times New Roman" w:cs="Times New Roman"/>
          <w:sz w:val="24"/>
          <w:szCs w:val="24"/>
          <w:lang w:eastAsia="ru-RU"/>
        </w:rPr>
        <w:t>3</w:t>
      </w:r>
      <w:r w:rsidRPr="001E6C3E">
        <w:rPr>
          <w:rFonts w:ascii="Times New Roman" w:eastAsia="Times New Roman" w:hAnsi="Times New Roman" w:cs="Times New Roman"/>
          <w:sz w:val="24"/>
          <w:szCs w:val="24"/>
          <w:lang w:eastAsia="ru-RU"/>
        </w:rPr>
        <w:t>.6.</w:t>
      </w:r>
      <w:r w:rsidRPr="001E6C3E">
        <w:rPr>
          <w:rFonts w:ascii="Times New Roman" w:eastAsia="Times New Roman" w:hAnsi="Times New Roman" w:cs="Times New Roman"/>
          <w:sz w:val="24"/>
          <w:szCs w:val="24"/>
          <w:lang w:eastAsia="ru-RU"/>
        </w:rPr>
        <w:tab/>
        <w:t xml:space="preserve">В течение 10 (десяти) рабочих дней с даты получения Уведомления Подрядчик </w:t>
      </w:r>
      <w:r w:rsidRPr="001E6C3E">
        <w:rPr>
          <w:rFonts w:ascii="Times New Roman" w:eastAsia="Times New Roman" w:hAnsi="Times New Roman" w:cs="Times New Roman"/>
          <w:spacing w:val="-4"/>
          <w:sz w:val="24"/>
          <w:szCs w:val="24"/>
          <w:lang w:eastAsia="ru-RU"/>
        </w:rPr>
        <w:t>обязан предоставить Заказчику три экземпляра, подписанного со своей стороны Акта сдачи</w:t>
      </w:r>
      <w:r w:rsidRPr="001E6C3E">
        <w:rPr>
          <w:rFonts w:ascii="Times New Roman" w:eastAsia="Times New Roman" w:hAnsi="Times New Roman" w:cs="Times New Roman"/>
          <w:sz w:val="24"/>
          <w:szCs w:val="24"/>
          <w:lang w:eastAsia="ru-RU"/>
        </w:rPr>
        <w:t xml:space="preserve">-приемки Результатов выполненных Работ (приложение 1) фактически выполненных на дату </w:t>
      </w:r>
      <w:r w:rsidRPr="001E6C3E">
        <w:rPr>
          <w:rFonts w:ascii="Times New Roman" w:eastAsia="Times New Roman" w:hAnsi="Times New Roman" w:cs="Times New Roman"/>
          <w:spacing w:val="-4"/>
          <w:sz w:val="24"/>
          <w:szCs w:val="24"/>
          <w:lang w:eastAsia="ru-RU"/>
        </w:rPr>
        <w:t>получения Подрядчиком Уведомления (далее - Акт), накладную с приложением документации,</w:t>
      </w:r>
      <w:r w:rsidRPr="001E6C3E">
        <w:rPr>
          <w:rFonts w:ascii="Times New Roman" w:eastAsia="Times New Roman" w:hAnsi="Times New Roman" w:cs="Times New Roman"/>
          <w:sz w:val="24"/>
          <w:szCs w:val="24"/>
          <w:lang w:eastAsia="ru-RU"/>
        </w:rPr>
        <w:t xml:space="preserve"> разработанной на условиях настоящего Договора.</w:t>
      </w:r>
    </w:p>
    <w:p w14:paraId="06D37AAA" w14:textId="77777777" w:rsidR="00D11EAA" w:rsidRPr="001E6C3E" w:rsidRDefault="00D11EAA" w:rsidP="00D11EAA">
      <w:pPr>
        <w:shd w:val="clear" w:color="auto" w:fill="FFFFFF"/>
        <w:tabs>
          <w:tab w:val="left" w:pos="1276"/>
          <w:tab w:val="left" w:pos="1418"/>
        </w:tab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1E6C3E">
        <w:rPr>
          <w:rFonts w:ascii="Times New Roman" w:eastAsia="Times New Roman" w:hAnsi="Times New Roman" w:cs="Times New Roman"/>
          <w:sz w:val="24"/>
          <w:szCs w:val="24"/>
          <w:lang w:eastAsia="ru-RU"/>
        </w:rPr>
        <w:t>Работы, выполненные Подрядчиком после получения уведомления о расторжении Договора, оплате Заказчиком не подлежат.</w:t>
      </w:r>
    </w:p>
    <w:p w14:paraId="7A157D6F" w14:textId="6A5A47F1" w:rsidR="00D11EAA" w:rsidRPr="001E6C3E" w:rsidRDefault="00D11EAA" w:rsidP="00D11EAA">
      <w:pPr>
        <w:tabs>
          <w:tab w:val="left" w:pos="1276"/>
          <w:tab w:val="left" w:pos="1418"/>
        </w:tab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1E6C3E">
        <w:rPr>
          <w:rFonts w:ascii="Times New Roman" w:eastAsia="Times New Roman" w:hAnsi="Times New Roman" w:cs="Times New Roman"/>
          <w:sz w:val="24"/>
          <w:szCs w:val="24"/>
          <w:lang w:eastAsia="ru-RU"/>
        </w:rPr>
        <w:t>1</w:t>
      </w:r>
      <w:r w:rsidR="003A1EF7">
        <w:rPr>
          <w:rFonts w:ascii="Times New Roman" w:eastAsia="Times New Roman" w:hAnsi="Times New Roman" w:cs="Times New Roman"/>
          <w:sz w:val="24"/>
          <w:szCs w:val="24"/>
          <w:lang w:eastAsia="ru-RU"/>
        </w:rPr>
        <w:t>3</w:t>
      </w:r>
      <w:r w:rsidRPr="001E6C3E">
        <w:rPr>
          <w:rFonts w:ascii="Times New Roman" w:eastAsia="Times New Roman" w:hAnsi="Times New Roman" w:cs="Times New Roman"/>
          <w:sz w:val="24"/>
          <w:szCs w:val="24"/>
          <w:lang w:eastAsia="ru-RU"/>
        </w:rPr>
        <w:t>.7.</w:t>
      </w:r>
      <w:r w:rsidRPr="001E6C3E">
        <w:rPr>
          <w:rFonts w:ascii="Times New Roman" w:eastAsia="Times New Roman" w:hAnsi="Times New Roman" w:cs="Times New Roman"/>
          <w:sz w:val="24"/>
          <w:szCs w:val="24"/>
          <w:lang w:eastAsia="ru-RU"/>
        </w:rPr>
        <w:tab/>
        <w:t>В течение 30 (тридцати) рабочих дней с даты получения от Подрядч</w:t>
      </w:r>
      <w:r w:rsidR="00C53DEA">
        <w:rPr>
          <w:rFonts w:ascii="Times New Roman" w:eastAsia="Times New Roman" w:hAnsi="Times New Roman" w:cs="Times New Roman"/>
          <w:sz w:val="24"/>
          <w:szCs w:val="24"/>
          <w:lang w:eastAsia="ru-RU"/>
        </w:rPr>
        <w:t>ика Акта, указанного в пункте 1</w:t>
      </w:r>
      <w:r w:rsidR="003A1EF7">
        <w:rPr>
          <w:rFonts w:ascii="Times New Roman" w:eastAsia="Times New Roman" w:hAnsi="Times New Roman" w:cs="Times New Roman"/>
          <w:sz w:val="24"/>
          <w:szCs w:val="24"/>
          <w:lang w:eastAsia="ru-RU"/>
        </w:rPr>
        <w:t>3</w:t>
      </w:r>
      <w:r w:rsidRPr="001E6C3E">
        <w:rPr>
          <w:rFonts w:ascii="Times New Roman" w:eastAsia="Times New Roman" w:hAnsi="Times New Roman" w:cs="Times New Roman"/>
          <w:sz w:val="24"/>
          <w:szCs w:val="24"/>
          <w:lang w:eastAsia="ru-RU"/>
        </w:rPr>
        <w:t>.6, Заказчик рассматривает и подписывает Акт и возвращает Подрядчику один его экземпляр либо предоставляет Подрядчику мотивированный отказ от его подписания.</w:t>
      </w:r>
    </w:p>
    <w:p w14:paraId="2579F593" w14:textId="55FD9CDB" w:rsidR="00D11EAA" w:rsidRPr="001E6C3E" w:rsidRDefault="00D11EAA" w:rsidP="00D11EAA">
      <w:pPr>
        <w:tabs>
          <w:tab w:val="left" w:pos="1276"/>
          <w:tab w:val="left" w:pos="1418"/>
        </w:tab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1E6C3E">
        <w:rPr>
          <w:rFonts w:ascii="Times New Roman" w:eastAsia="Times New Roman" w:hAnsi="Times New Roman" w:cs="Times New Roman"/>
          <w:sz w:val="24"/>
          <w:szCs w:val="24"/>
          <w:lang w:eastAsia="ru-RU"/>
        </w:rPr>
        <w:t>1</w:t>
      </w:r>
      <w:r w:rsidR="003A1EF7">
        <w:rPr>
          <w:rFonts w:ascii="Times New Roman" w:eastAsia="Times New Roman" w:hAnsi="Times New Roman" w:cs="Times New Roman"/>
          <w:sz w:val="24"/>
          <w:szCs w:val="24"/>
          <w:lang w:eastAsia="ru-RU"/>
        </w:rPr>
        <w:t>3</w:t>
      </w:r>
      <w:r w:rsidRPr="001E6C3E">
        <w:rPr>
          <w:rFonts w:ascii="Times New Roman" w:eastAsia="Times New Roman" w:hAnsi="Times New Roman" w:cs="Times New Roman"/>
          <w:sz w:val="24"/>
          <w:szCs w:val="24"/>
          <w:lang w:eastAsia="ru-RU"/>
        </w:rPr>
        <w:t>.8.</w:t>
      </w:r>
      <w:r w:rsidRPr="001E6C3E">
        <w:rPr>
          <w:rFonts w:ascii="Times New Roman" w:eastAsia="Times New Roman" w:hAnsi="Times New Roman" w:cs="Times New Roman"/>
          <w:sz w:val="24"/>
          <w:szCs w:val="24"/>
          <w:lang w:eastAsia="ru-RU"/>
        </w:rPr>
        <w:tab/>
        <w:t xml:space="preserve">Заказчик производит оплату фактически выполненных Подрядчиком работ </w:t>
      </w:r>
      <w:r w:rsidRPr="001E6C3E">
        <w:rPr>
          <w:rFonts w:ascii="Times New Roman" w:eastAsia="Times New Roman" w:hAnsi="Times New Roman" w:cs="Times New Roman"/>
          <w:spacing w:val="-4"/>
          <w:sz w:val="24"/>
          <w:szCs w:val="24"/>
          <w:lang w:eastAsia="ru-RU"/>
        </w:rPr>
        <w:t>на дату получения Уведомления в течение 30 (тридцати) банковских дней с даты подписания</w:t>
      </w:r>
      <w:r w:rsidRPr="001E6C3E">
        <w:rPr>
          <w:rFonts w:ascii="Times New Roman" w:eastAsia="Times New Roman" w:hAnsi="Times New Roman" w:cs="Times New Roman"/>
          <w:sz w:val="24"/>
          <w:szCs w:val="24"/>
          <w:lang w:eastAsia="ru-RU"/>
        </w:rPr>
        <w:t xml:space="preserve"> </w:t>
      </w:r>
      <w:r w:rsidRPr="001E6C3E">
        <w:rPr>
          <w:rFonts w:ascii="Times New Roman" w:eastAsia="Times New Roman" w:hAnsi="Times New Roman" w:cs="Times New Roman"/>
          <w:spacing w:val="-4"/>
          <w:sz w:val="24"/>
          <w:szCs w:val="24"/>
          <w:lang w:eastAsia="ru-RU"/>
        </w:rPr>
        <w:t>сторон</w:t>
      </w:r>
      <w:r w:rsidR="00C53DEA">
        <w:rPr>
          <w:rFonts w:ascii="Times New Roman" w:eastAsia="Times New Roman" w:hAnsi="Times New Roman" w:cs="Times New Roman"/>
          <w:spacing w:val="-4"/>
          <w:sz w:val="24"/>
          <w:szCs w:val="24"/>
          <w:lang w:eastAsia="ru-RU"/>
        </w:rPr>
        <w:t>ами Акта, указанного в пункте 1</w:t>
      </w:r>
      <w:r w:rsidR="003A1EF7">
        <w:rPr>
          <w:rFonts w:ascii="Times New Roman" w:eastAsia="Times New Roman" w:hAnsi="Times New Roman" w:cs="Times New Roman"/>
          <w:spacing w:val="-4"/>
          <w:sz w:val="24"/>
          <w:szCs w:val="24"/>
          <w:lang w:eastAsia="ru-RU"/>
        </w:rPr>
        <w:t>3</w:t>
      </w:r>
      <w:r w:rsidRPr="001E6C3E">
        <w:rPr>
          <w:rFonts w:ascii="Times New Roman" w:eastAsia="Times New Roman" w:hAnsi="Times New Roman" w:cs="Times New Roman"/>
          <w:spacing w:val="-4"/>
          <w:sz w:val="24"/>
          <w:szCs w:val="24"/>
          <w:lang w:eastAsia="ru-RU"/>
        </w:rPr>
        <w:t>.6, на основании выставленного Подрядчиком счета</w:t>
      </w:r>
      <w:r w:rsidRPr="001E6C3E">
        <w:rPr>
          <w:rFonts w:ascii="Times New Roman" w:eastAsia="Times New Roman" w:hAnsi="Times New Roman" w:cs="Times New Roman"/>
          <w:sz w:val="24"/>
          <w:szCs w:val="24"/>
          <w:lang w:eastAsia="ru-RU"/>
        </w:rPr>
        <w:t>-фактуры.</w:t>
      </w:r>
    </w:p>
    <w:p w14:paraId="52CED1C2" w14:textId="6662885F" w:rsidR="00D11EAA" w:rsidRDefault="00D11EAA" w:rsidP="00D11EAA">
      <w:pPr>
        <w:tabs>
          <w:tab w:val="left" w:pos="1276"/>
          <w:tab w:val="left" w:pos="1418"/>
        </w:tab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1E6C3E">
        <w:rPr>
          <w:rFonts w:ascii="Times New Roman" w:eastAsia="Times New Roman" w:hAnsi="Times New Roman" w:cs="Times New Roman"/>
          <w:sz w:val="24"/>
          <w:szCs w:val="24"/>
          <w:lang w:eastAsia="ru-RU"/>
        </w:rPr>
        <w:t>1</w:t>
      </w:r>
      <w:r w:rsidR="003A1EF7">
        <w:rPr>
          <w:rFonts w:ascii="Times New Roman" w:eastAsia="Times New Roman" w:hAnsi="Times New Roman" w:cs="Times New Roman"/>
          <w:sz w:val="24"/>
          <w:szCs w:val="24"/>
          <w:lang w:eastAsia="ru-RU"/>
        </w:rPr>
        <w:t>3</w:t>
      </w:r>
      <w:r w:rsidRPr="001E6C3E">
        <w:rPr>
          <w:rFonts w:ascii="Times New Roman" w:eastAsia="Times New Roman" w:hAnsi="Times New Roman" w:cs="Times New Roman"/>
          <w:sz w:val="24"/>
          <w:szCs w:val="24"/>
          <w:lang w:eastAsia="ru-RU"/>
        </w:rPr>
        <w:t>.9.</w:t>
      </w:r>
      <w:r w:rsidRPr="001E6C3E">
        <w:rPr>
          <w:rFonts w:ascii="Times New Roman" w:eastAsia="Times New Roman" w:hAnsi="Times New Roman" w:cs="Times New Roman"/>
          <w:sz w:val="24"/>
          <w:szCs w:val="24"/>
          <w:lang w:eastAsia="ru-RU"/>
        </w:rPr>
        <w:tab/>
        <w:t>Убытки Подрядчика, связанные с отказом Заказчика от исполнения Договора, подлежат возмещению только в части реального ущерба. Упущенная выгода возмещению не подлежит.</w:t>
      </w:r>
    </w:p>
    <w:p w14:paraId="1DC76C54" w14:textId="06939CEC" w:rsidR="00A41E75" w:rsidRDefault="00A41E75" w:rsidP="00D11EAA">
      <w:pPr>
        <w:tabs>
          <w:tab w:val="left" w:pos="1276"/>
          <w:tab w:val="left" w:pos="1418"/>
        </w:tab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p>
    <w:p w14:paraId="7DD2DF24" w14:textId="77777777" w:rsidR="00A41E75" w:rsidRPr="001E6C3E" w:rsidRDefault="00A41E75" w:rsidP="00D11EAA">
      <w:pPr>
        <w:tabs>
          <w:tab w:val="left" w:pos="1276"/>
          <w:tab w:val="left" w:pos="1418"/>
        </w:tab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p>
    <w:p w14:paraId="550AF59B" w14:textId="44DC92ED" w:rsidR="00D11EAA" w:rsidRPr="001E6C3E" w:rsidRDefault="00D11EAA" w:rsidP="00D11EAA">
      <w:pPr>
        <w:shd w:val="clear" w:color="auto" w:fill="FFFFFF"/>
        <w:autoSpaceDE w:val="0"/>
        <w:autoSpaceDN w:val="0"/>
        <w:adjustRightInd w:val="0"/>
        <w:spacing w:after="0" w:line="240" w:lineRule="auto"/>
        <w:ind w:firstLine="709"/>
        <w:contextualSpacing/>
        <w:jc w:val="both"/>
        <w:rPr>
          <w:rFonts w:ascii="Times New Roman" w:eastAsia="Times New Roman" w:hAnsi="Times New Roman" w:cs="Times New Roman"/>
          <w:b/>
          <w:bCs/>
          <w:sz w:val="24"/>
          <w:szCs w:val="24"/>
          <w:lang w:eastAsia="ru-RU"/>
        </w:rPr>
      </w:pPr>
      <w:r w:rsidRPr="001E6C3E">
        <w:rPr>
          <w:rFonts w:ascii="Times New Roman" w:eastAsia="Times New Roman" w:hAnsi="Times New Roman" w:cs="Times New Roman"/>
          <w:b/>
          <w:sz w:val="24"/>
          <w:szCs w:val="24"/>
          <w:lang w:eastAsia="ru-RU"/>
        </w:rPr>
        <w:t>Статья 1</w:t>
      </w:r>
      <w:r w:rsidR="00D97685">
        <w:rPr>
          <w:rFonts w:ascii="Times New Roman" w:eastAsia="Times New Roman" w:hAnsi="Times New Roman" w:cs="Times New Roman"/>
          <w:b/>
          <w:sz w:val="24"/>
          <w:szCs w:val="24"/>
          <w:lang w:eastAsia="ru-RU"/>
        </w:rPr>
        <w:t>4</w:t>
      </w:r>
      <w:r w:rsidRPr="001E6C3E">
        <w:rPr>
          <w:rFonts w:ascii="Times New Roman" w:eastAsia="Times New Roman" w:hAnsi="Times New Roman" w:cs="Times New Roman"/>
          <w:b/>
          <w:sz w:val="24"/>
          <w:szCs w:val="24"/>
          <w:lang w:eastAsia="ru-RU"/>
        </w:rPr>
        <w:t>. Обстоятельства</w:t>
      </w:r>
      <w:r w:rsidRPr="001E6C3E">
        <w:rPr>
          <w:rFonts w:ascii="Times New Roman" w:eastAsia="Times New Roman" w:hAnsi="Times New Roman" w:cs="Times New Roman"/>
          <w:b/>
          <w:bCs/>
          <w:sz w:val="24"/>
          <w:szCs w:val="24"/>
          <w:lang w:eastAsia="ru-RU"/>
        </w:rPr>
        <w:t xml:space="preserve"> непреодолимой силы</w:t>
      </w:r>
    </w:p>
    <w:p w14:paraId="0E425442" w14:textId="7DCB4228" w:rsidR="00D97685" w:rsidRPr="00D97685" w:rsidRDefault="00D11EAA" w:rsidP="00D97685">
      <w:pPr>
        <w:widowControl w:val="0"/>
        <w:shd w:val="clear" w:color="auto" w:fill="FFFFFF"/>
        <w:tabs>
          <w:tab w:val="left" w:pos="1276"/>
          <w:tab w:val="num"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97685">
        <w:rPr>
          <w:rFonts w:ascii="Times New Roman" w:eastAsia="Times New Roman" w:hAnsi="Times New Roman" w:cs="Times New Roman"/>
          <w:sz w:val="24"/>
          <w:szCs w:val="24"/>
          <w:lang w:eastAsia="ru-RU"/>
        </w:rPr>
        <w:t>1</w:t>
      </w:r>
      <w:r w:rsidR="00D97685">
        <w:rPr>
          <w:rFonts w:ascii="Times New Roman" w:eastAsia="Times New Roman" w:hAnsi="Times New Roman" w:cs="Times New Roman"/>
          <w:sz w:val="24"/>
          <w:szCs w:val="24"/>
          <w:lang w:eastAsia="ru-RU"/>
        </w:rPr>
        <w:t>4</w:t>
      </w:r>
      <w:r w:rsidRPr="00D97685">
        <w:rPr>
          <w:rFonts w:ascii="Times New Roman" w:eastAsia="Times New Roman" w:hAnsi="Times New Roman" w:cs="Times New Roman"/>
          <w:sz w:val="24"/>
          <w:szCs w:val="24"/>
          <w:lang w:eastAsia="ru-RU"/>
        </w:rPr>
        <w:t>.1.</w:t>
      </w:r>
      <w:r w:rsidRPr="00D97685">
        <w:rPr>
          <w:rFonts w:ascii="Times New Roman" w:eastAsia="Times New Roman" w:hAnsi="Times New Roman" w:cs="Times New Roman"/>
          <w:sz w:val="24"/>
          <w:szCs w:val="24"/>
          <w:lang w:eastAsia="ru-RU"/>
        </w:rPr>
        <w:tab/>
      </w:r>
      <w:r w:rsidR="00D97685" w:rsidRPr="00D97685">
        <w:rPr>
          <w:rFonts w:ascii="Times New Roman" w:eastAsia="Times New Roman" w:hAnsi="Times New Roman" w:cs="Times New Roman"/>
          <w:sz w:val="24"/>
          <w:szCs w:val="24"/>
          <w:lang w:eastAsia="ru-RU"/>
        </w:rPr>
        <w:tab/>
        <w:t>Стороны освобождаются от ответственности, если неисполнение либо ненадлежащее исполнение принятых на себя обязательств вызвано действиями обстоятельств непреодолимой силы (п. 3 ст. 401 Гражданского кодекса Российской Федерации).</w:t>
      </w:r>
    </w:p>
    <w:p w14:paraId="21A72113" w14:textId="77777777" w:rsidR="00D97685" w:rsidRPr="00D97685" w:rsidRDefault="00D97685" w:rsidP="00D97685">
      <w:pPr>
        <w:keepNext/>
        <w:keepLines/>
        <w:widowControl w:val="0"/>
        <w:shd w:val="clear" w:color="auto" w:fill="FFFFFF"/>
        <w:tabs>
          <w:tab w:val="left" w:pos="1276"/>
          <w:tab w:val="num"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97685">
        <w:rPr>
          <w:rFonts w:ascii="Times New Roman" w:eastAsia="Times New Roman" w:hAnsi="Times New Roman" w:cs="Times New Roman"/>
          <w:sz w:val="24"/>
          <w:szCs w:val="24"/>
          <w:lang w:eastAsia="ru-RU"/>
        </w:rPr>
        <w:t xml:space="preserve">Сторона, ссылающаяся на обстоятельства непреодолимой силы, обязана в течение 5 (пяти) дней с момента возникновения таких обстоятельств, </w:t>
      </w:r>
      <w:r w:rsidRPr="00D97685">
        <w:rPr>
          <w:rFonts w:ascii="Times New Roman" w:eastAsia="Times New Roman" w:hAnsi="Times New Roman" w:cs="Times New Roman"/>
          <w:spacing w:val="-4"/>
          <w:sz w:val="24"/>
          <w:szCs w:val="24"/>
          <w:lang w:eastAsia="ru-RU"/>
        </w:rPr>
        <w:t>проинформировать другую Сторону Договора о наступлении подобных обстоятельств</w:t>
      </w:r>
      <w:r w:rsidRPr="00D97685">
        <w:rPr>
          <w:rFonts w:ascii="Times New Roman" w:eastAsia="Times New Roman" w:hAnsi="Times New Roman" w:cs="Times New Roman"/>
          <w:sz w:val="24"/>
          <w:szCs w:val="24"/>
          <w:lang w:eastAsia="ru-RU"/>
        </w:rPr>
        <w:t xml:space="preserve"> в письменной форме с предоставлением оформленного в установленном порядке документа, подтверждающего возникновение обстоятельств непреодолимой силы, от Торгово-промышленной палаты Российской Федерации или иного компетентного органа. Извещение должно содержать данные о наступлении и о характере (виде) обстоятельств непреодолимой силы, а также, по возможности, оценку их влияния на исполнение Стороной своих обязательств по Договору и на срок исполнения обязательств.</w:t>
      </w:r>
    </w:p>
    <w:p w14:paraId="23AC991D" w14:textId="77777777" w:rsidR="00D97685" w:rsidRPr="00D97685" w:rsidRDefault="00D97685" w:rsidP="00D97685">
      <w:pPr>
        <w:widowControl w:val="0"/>
        <w:shd w:val="clear" w:color="auto" w:fill="FFFFFF"/>
        <w:tabs>
          <w:tab w:val="left" w:pos="1276"/>
          <w:tab w:val="num"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97685">
        <w:rPr>
          <w:rFonts w:ascii="Times New Roman" w:eastAsia="Times New Roman" w:hAnsi="Times New Roman" w:cs="Times New Roman"/>
          <w:sz w:val="24"/>
          <w:szCs w:val="24"/>
          <w:lang w:eastAsia="ru-RU"/>
        </w:rPr>
        <w:t>При прекращении действия таких обстоятельств Сторона должна без промедления известить об этом другую Сторону в письменной форме. В этом случае в уведомлении необходимо указать срок, в который она предполагает исполнить обязательства по Договору либо обосновать невозможность их исполнения.</w:t>
      </w:r>
    </w:p>
    <w:p w14:paraId="2F7AC4C1" w14:textId="102CED63" w:rsidR="00D97685" w:rsidRPr="00D97685" w:rsidRDefault="00D97685" w:rsidP="00D97685">
      <w:pPr>
        <w:widowControl w:val="0"/>
        <w:shd w:val="clear" w:color="auto" w:fill="FFFFFF"/>
        <w:tabs>
          <w:tab w:val="left" w:pos="1276"/>
          <w:tab w:val="num"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r w:rsidRPr="00D97685">
        <w:rPr>
          <w:rFonts w:ascii="Times New Roman" w:eastAsia="Times New Roman" w:hAnsi="Times New Roman" w:cs="Times New Roman"/>
          <w:sz w:val="24"/>
          <w:szCs w:val="24"/>
          <w:lang w:eastAsia="ru-RU"/>
        </w:rPr>
        <w:t>.2.</w:t>
      </w:r>
      <w:r w:rsidRPr="00D97685">
        <w:rPr>
          <w:rFonts w:ascii="Times New Roman" w:eastAsia="Times New Roman" w:hAnsi="Times New Roman" w:cs="Times New Roman"/>
          <w:sz w:val="24"/>
          <w:szCs w:val="24"/>
          <w:lang w:eastAsia="ru-RU"/>
        </w:rPr>
        <w:tab/>
        <w:t>В случаях, предусмотренных в п. 1</w:t>
      </w:r>
      <w:r>
        <w:rPr>
          <w:rFonts w:ascii="Times New Roman" w:eastAsia="Times New Roman" w:hAnsi="Times New Roman" w:cs="Times New Roman"/>
          <w:sz w:val="24"/>
          <w:szCs w:val="24"/>
          <w:lang w:eastAsia="ru-RU"/>
        </w:rPr>
        <w:t>4</w:t>
      </w:r>
      <w:r w:rsidRPr="00D97685">
        <w:rPr>
          <w:rFonts w:ascii="Times New Roman" w:eastAsia="Times New Roman" w:hAnsi="Times New Roman" w:cs="Times New Roman"/>
          <w:sz w:val="24"/>
          <w:szCs w:val="24"/>
          <w:lang w:eastAsia="ru-RU"/>
        </w:rPr>
        <w:t xml:space="preserve">.1 Договора, срок исполнения Сторонами обязательств по Договору отодвигается соразмерно времени действия обстоятельств непреодолимой силы и времени, необходимого для ликвидации их последствий. Если обстоятельства непреодолимой силы будут действовать более 2 (двух) месяцев, любая из Сторон вправе в одностороннем порядке отказаться от дальнейшего исполнения Договора без возникновения обязательств по возмещению убытков, связанных с прекращением Договора. </w:t>
      </w:r>
    </w:p>
    <w:p w14:paraId="13DAE414" w14:textId="6C7106A2" w:rsidR="00D97685" w:rsidRPr="00D97685" w:rsidRDefault="00D97685" w:rsidP="00D97685">
      <w:pPr>
        <w:widowControl w:val="0"/>
        <w:shd w:val="clear" w:color="auto" w:fill="FFFFFF"/>
        <w:tabs>
          <w:tab w:val="left" w:pos="1276"/>
          <w:tab w:val="num"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r w:rsidRPr="00D97685">
        <w:rPr>
          <w:rFonts w:ascii="Times New Roman" w:eastAsia="Times New Roman" w:hAnsi="Times New Roman" w:cs="Times New Roman"/>
          <w:sz w:val="24"/>
          <w:szCs w:val="24"/>
          <w:lang w:eastAsia="ru-RU"/>
        </w:rPr>
        <w:t>.3.</w:t>
      </w:r>
      <w:r w:rsidRPr="00D97685">
        <w:rPr>
          <w:rFonts w:ascii="Times New Roman" w:eastAsia="Times New Roman" w:hAnsi="Times New Roman" w:cs="Times New Roman"/>
          <w:sz w:val="24"/>
          <w:szCs w:val="24"/>
          <w:lang w:eastAsia="ru-RU"/>
        </w:rPr>
        <w:tab/>
        <w:t>Сторона лишается права ссылаться на обстоятельства непреодолимой силы в случае невыполнения такой Стороной обязанности уведомления другой Стороны об обстоятельствах непреодолимой силы в установленный Договором срок.</w:t>
      </w:r>
    </w:p>
    <w:p w14:paraId="4F6C7D13" w14:textId="77777777" w:rsidR="00D97685" w:rsidRPr="00D97685" w:rsidRDefault="00D97685" w:rsidP="00D97685">
      <w:pPr>
        <w:widowControl w:val="0"/>
        <w:shd w:val="clear" w:color="auto" w:fill="FFFFFF"/>
        <w:tabs>
          <w:tab w:val="left" w:pos="1276"/>
          <w:tab w:val="num"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97685">
        <w:rPr>
          <w:rFonts w:ascii="Times New Roman" w:eastAsia="Times New Roman" w:hAnsi="Times New Roman" w:cs="Times New Roman"/>
          <w:sz w:val="24"/>
          <w:szCs w:val="24"/>
          <w:lang w:eastAsia="ru-RU"/>
        </w:rPr>
        <w:t>Стороны не освобождаются от ответственности за невыполнение или ненадлежащее выполнение обязательств, срок исполнения которых наступил до возникновения обстоятельств непреодолимой силы.</w:t>
      </w:r>
    </w:p>
    <w:p w14:paraId="383021A7" w14:textId="282AD537" w:rsidR="00C83C3A" w:rsidRPr="001E6C3E" w:rsidRDefault="00C83C3A" w:rsidP="00D97685">
      <w:pPr>
        <w:shd w:val="clear" w:color="auto" w:fill="FFFFFF"/>
        <w:tabs>
          <w:tab w:val="left" w:pos="1276"/>
          <w:tab w:val="num" w:pos="1418"/>
        </w:tab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p>
    <w:p w14:paraId="2987E454" w14:textId="780517AA" w:rsidR="00D11EAA" w:rsidRPr="001E6C3E" w:rsidRDefault="00D11EAA" w:rsidP="00D11EAA">
      <w:pPr>
        <w:autoSpaceDE w:val="0"/>
        <w:autoSpaceDN w:val="0"/>
        <w:adjustRightInd w:val="0"/>
        <w:spacing w:after="0" w:line="240" w:lineRule="auto"/>
        <w:ind w:firstLine="709"/>
        <w:contextualSpacing/>
        <w:jc w:val="both"/>
        <w:rPr>
          <w:rFonts w:ascii="Times New Roman" w:eastAsia="Times New Roman" w:hAnsi="Times New Roman" w:cs="Times New Roman"/>
          <w:b/>
          <w:sz w:val="24"/>
          <w:szCs w:val="24"/>
          <w:lang w:eastAsia="ru-RU"/>
        </w:rPr>
      </w:pPr>
      <w:r w:rsidRPr="001E6C3E">
        <w:rPr>
          <w:rFonts w:ascii="Times New Roman" w:eastAsia="Times New Roman" w:hAnsi="Times New Roman" w:cs="Times New Roman"/>
          <w:b/>
          <w:sz w:val="24"/>
          <w:szCs w:val="24"/>
          <w:lang w:eastAsia="ru-RU"/>
        </w:rPr>
        <w:t>Статья 1</w:t>
      </w:r>
      <w:r w:rsidR="00D97685">
        <w:rPr>
          <w:rFonts w:ascii="Times New Roman" w:eastAsia="Times New Roman" w:hAnsi="Times New Roman" w:cs="Times New Roman"/>
          <w:b/>
          <w:sz w:val="24"/>
          <w:szCs w:val="24"/>
          <w:lang w:eastAsia="ru-RU"/>
        </w:rPr>
        <w:t>5</w:t>
      </w:r>
      <w:r w:rsidRPr="001E6C3E">
        <w:rPr>
          <w:rFonts w:ascii="Times New Roman" w:eastAsia="Times New Roman" w:hAnsi="Times New Roman" w:cs="Times New Roman"/>
          <w:b/>
          <w:sz w:val="24"/>
          <w:szCs w:val="24"/>
          <w:lang w:eastAsia="ru-RU"/>
        </w:rPr>
        <w:t>. Исключительные права на результат Работ</w:t>
      </w:r>
    </w:p>
    <w:p w14:paraId="5D4F2A21" w14:textId="51C319A7" w:rsidR="00D11EAA" w:rsidRPr="001E6C3E" w:rsidRDefault="00D11EAA" w:rsidP="00D11EAA">
      <w:pPr>
        <w:tabs>
          <w:tab w:val="left" w:pos="1276"/>
        </w:tab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1E6C3E">
        <w:rPr>
          <w:rFonts w:ascii="Times New Roman" w:eastAsia="Times New Roman" w:hAnsi="Times New Roman" w:cs="Times New Roman"/>
          <w:spacing w:val="-4"/>
          <w:sz w:val="24"/>
          <w:szCs w:val="24"/>
          <w:lang w:eastAsia="ru-RU"/>
        </w:rPr>
        <w:t>1</w:t>
      </w:r>
      <w:r w:rsidR="00D97685">
        <w:rPr>
          <w:rFonts w:ascii="Times New Roman" w:eastAsia="Times New Roman" w:hAnsi="Times New Roman" w:cs="Times New Roman"/>
          <w:spacing w:val="-4"/>
          <w:sz w:val="24"/>
          <w:szCs w:val="24"/>
          <w:lang w:eastAsia="ru-RU"/>
        </w:rPr>
        <w:t>5</w:t>
      </w:r>
      <w:r w:rsidRPr="001E6C3E">
        <w:rPr>
          <w:rFonts w:ascii="Times New Roman" w:eastAsia="Times New Roman" w:hAnsi="Times New Roman" w:cs="Times New Roman"/>
          <w:spacing w:val="-4"/>
          <w:sz w:val="24"/>
          <w:szCs w:val="24"/>
          <w:lang w:eastAsia="ru-RU"/>
        </w:rPr>
        <w:t>.1.</w:t>
      </w:r>
      <w:r w:rsidRPr="001E6C3E">
        <w:rPr>
          <w:rFonts w:ascii="Times New Roman" w:eastAsia="Times New Roman" w:hAnsi="Times New Roman" w:cs="Times New Roman"/>
          <w:spacing w:val="-4"/>
          <w:sz w:val="24"/>
          <w:szCs w:val="24"/>
          <w:lang w:eastAsia="ru-RU"/>
        </w:rPr>
        <w:tab/>
        <w:t>Передаваемые Подрядчиком исключительные права на Результаты выполненных</w:t>
      </w:r>
      <w:r w:rsidRPr="001E6C3E">
        <w:rPr>
          <w:rFonts w:ascii="Times New Roman" w:eastAsia="Times New Roman" w:hAnsi="Times New Roman" w:cs="Times New Roman"/>
          <w:sz w:val="24"/>
          <w:szCs w:val="24"/>
          <w:lang w:eastAsia="ru-RU"/>
        </w:rPr>
        <w:t xml:space="preserve"> Работ в полном объеме означают право Заказчика использовать Результаты выполненных работ как на территории Российской Федерации, так и за ее пределами в любой форме и любым не противоречащим законодательству Российской Федерации способом.</w:t>
      </w:r>
    </w:p>
    <w:p w14:paraId="411015FF" w14:textId="77777777" w:rsidR="00D11EAA" w:rsidRPr="001E6C3E" w:rsidRDefault="00D11EAA" w:rsidP="00D11EAA">
      <w:pPr>
        <w:tabs>
          <w:tab w:val="left" w:pos="1276"/>
        </w:tab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1E6C3E">
        <w:rPr>
          <w:rFonts w:ascii="Times New Roman" w:eastAsia="Times New Roman" w:hAnsi="Times New Roman" w:cs="Times New Roman"/>
          <w:sz w:val="24"/>
          <w:szCs w:val="24"/>
          <w:lang w:eastAsia="ru-RU"/>
        </w:rPr>
        <w:lastRenderedPageBreak/>
        <w:t>Использование Подрядчиком вышеуказанных результатов интеллектуальной деятельности возможно только при заключении Сторонами возмездного лицензионного договора. Срок действия такого договора определяется сторонами при его заключении.</w:t>
      </w:r>
    </w:p>
    <w:p w14:paraId="2128A198" w14:textId="6BD8B173" w:rsidR="00D11EAA" w:rsidRPr="001E6C3E" w:rsidRDefault="00D11EAA" w:rsidP="00D11EAA">
      <w:pPr>
        <w:tabs>
          <w:tab w:val="left" w:pos="1276"/>
        </w:tab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1E6C3E">
        <w:rPr>
          <w:rFonts w:ascii="Times New Roman" w:eastAsia="Times New Roman" w:hAnsi="Times New Roman" w:cs="Times New Roman"/>
          <w:sz w:val="24"/>
          <w:szCs w:val="24"/>
          <w:lang w:eastAsia="ru-RU"/>
        </w:rPr>
        <w:t>Датами передачи исключительных прав являются даты подписания Актов сдачи-</w:t>
      </w:r>
      <w:r w:rsidRPr="001E6C3E">
        <w:rPr>
          <w:rFonts w:ascii="Times New Roman" w:eastAsia="Times New Roman" w:hAnsi="Times New Roman" w:cs="Times New Roman"/>
          <w:spacing w:val="-4"/>
          <w:sz w:val="24"/>
          <w:szCs w:val="24"/>
          <w:lang w:eastAsia="ru-RU"/>
        </w:rPr>
        <w:t>приемки Результатов выполненных Работ (приложение 1</w:t>
      </w:r>
      <w:proofErr w:type="gramStart"/>
      <w:r w:rsidRPr="001E6C3E">
        <w:rPr>
          <w:rFonts w:ascii="Times New Roman" w:eastAsia="Times New Roman" w:hAnsi="Times New Roman" w:cs="Times New Roman"/>
          <w:spacing w:val="-4"/>
          <w:sz w:val="24"/>
          <w:szCs w:val="24"/>
          <w:lang w:eastAsia="ru-RU"/>
        </w:rPr>
        <w:t xml:space="preserve">), </w:t>
      </w:r>
      <w:r w:rsidRPr="001E6C3E">
        <w:rPr>
          <w:rFonts w:ascii="Times New Roman" w:eastAsia="Times New Roman" w:hAnsi="Times New Roman" w:cs="Times New Roman"/>
          <w:sz w:val="24"/>
          <w:szCs w:val="24"/>
          <w:lang w:eastAsia="ru-RU"/>
        </w:rPr>
        <w:t xml:space="preserve"> а</w:t>
      </w:r>
      <w:proofErr w:type="gramEnd"/>
      <w:r w:rsidRPr="001E6C3E">
        <w:rPr>
          <w:rFonts w:ascii="Times New Roman" w:eastAsia="Times New Roman" w:hAnsi="Times New Roman" w:cs="Times New Roman"/>
          <w:sz w:val="24"/>
          <w:szCs w:val="24"/>
          <w:lang w:eastAsia="ru-RU"/>
        </w:rPr>
        <w:t xml:space="preserve"> в случае досрочного расторжения Договора - дата расторжения настоящего Договора. </w:t>
      </w:r>
    </w:p>
    <w:p w14:paraId="2ECC0269" w14:textId="7AD481BD" w:rsidR="00D11EAA" w:rsidRPr="001E6C3E" w:rsidRDefault="00D11EAA" w:rsidP="00D11EAA">
      <w:pPr>
        <w:tabs>
          <w:tab w:val="left" w:pos="1276"/>
        </w:tab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1E6C3E">
        <w:rPr>
          <w:rFonts w:ascii="Times New Roman" w:eastAsia="Times New Roman" w:hAnsi="Times New Roman" w:cs="Times New Roman"/>
          <w:sz w:val="24"/>
          <w:szCs w:val="24"/>
          <w:lang w:eastAsia="ru-RU"/>
        </w:rPr>
        <w:t>1</w:t>
      </w:r>
      <w:r w:rsidR="00D97685">
        <w:rPr>
          <w:rFonts w:ascii="Times New Roman" w:eastAsia="Times New Roman" w:hAnsi="Times New Roman" w:cs="Times New Roman"/>
          <w:sz w:val="24"/>
          <w:szCs w:val="24"/>
          <w:lang w:eastAsia="ru-RU"/>
        </w:rPr>
        <w:t>5</w:t>
      </w:r>
      <w:r w:rsidRPr="001E6C3E">
        <w:rPr>
          <w:rFonts w:ascii="Times New Roman" w:eastAsia="Times New Roman" w:hAnsi="Times New Roman" w:cs="Times New Roman"/>
          <w:sz w:val="24"/>
          <w:szCs w:val="24"/>
          <w:lang w:eastAsia="ru-RU"/>
        </w:rPr>
        <w:t>.2.</w:t>
      </w:r>
      <w:r w:rsidRPr="001E6C3E">
        <w:rPr>
          <w:rFonts w:ascii="Times New Roman" w:eastAsia="Times New Roman" w:hAnsi="Times New Roman" w:cs="Times New Roman"/>
          <w:sz w:val="24"/>
          <w:szCs w:val="24"/>
          <w:lang w:eastAsia="ru-RU"/>
        </w:rPr>
        <w:tab/>
        <w:t xml:space="preserve">В рамках настоящего Договора Подрядчик дает Заказчику согласие на обнародование Результатов выполненных Работ, то есть дает согласие на осуществление </w:t>
      </w:r>
      <w:r w:rsidRPr="001E6C3E">
        <w:rPr>
          <w:rFonts w:ascii="Times New Roman" w:eastAsia="Times New Roman" w:hAnsi="Times New Roman" w:cs="Times New Roman"/>
          <w:spacing w:val="-4"/>
          <w:sz w:val="24"/>
          <w:szCs w:val="24"/>
          <w:lang w:eastAsia="ru-RU"/>
        </w:rPr>
        <w:t>действия, которое впервые делает Результаты выполненных Работ доступным для всеобщего</w:t>
      </w:r>
      <w:r w:rsidRPr="001E6C3E">
        <w:rPr>
          <w:rFonts w:ascii="Times New Roman" w:eastAsia="Times New Roman" w:hAnsi="Times New Roman" w:cs="Times New Roman"/>
          <w:sz w:val="24"/>
          <w:szCs w:val="24"/>
          <w:lang w:eastAsia="ru-RU"/>
        </w:rPr>
        <w:t xml:space="preserve"> сведения путем его опубликования, публичного показа, сообщения по кабелю либо любым другим способом.</w:t>
      </w:r>
    </w:p>
    <w:p w14:paraId="638546D7" w14:textId="2DD20A47" w:rsidR="00D11EAA" w:rsidRPr="001E6C3E" w:rsidRDefault="00D11EAA" w:rsidP="00D11EAA">
      <w:pPr>
        <w:tabs>
          <w:tab w:val="left" w:pos="1276"/>
        </w:tab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1E6C3E">
        <w:rPr>
          <w:rFonts w:ascii="Times New Roman" w:eastAsia="Times New Roman" w:hAnsi="Times New Roman" w:cs="Times New Roman"/>
          <w:sz w:val="24"/>
          <w:szCs w:val="24"/>
          <w:lang w:eastAsia="ru-RU"/>
        </w:rPr>
        <w:t>1</w:t>
      </w:r>
      <w:r w:rsidR="00D97685">
        <w:rPr>
          <w:rFonts w:ascii="Times New Roman" w:eastAsia="Times New Roman" w:hAnsi="Times New Roman" w:cs="Times New Roman"/>
          <w:sz w:val="24"/>
          <w:szCs w:val="24"/>
          <w:lang w:eastAsia="ru-RU"/>
        </w:rPr>
        <w:t>5</w:t>
      </w:r>
      <w:r w:rsidRPr="001E6C3E">
        <w:rPr>
          <w:rFonts w:ascii="Times New Roman" w:eastAsia="Times New Roman" w:hAnsi="Times New Roman" w:cs="Times New Roman"/>
          <w:sz w:val="24"/>
          <w:szCs w:val="24"/>
          <w:lang w:eastAsia="ru-RU"/>
        </w:rPr>
        <w:t>.3.</w:t>
      </w:r>
      <w:r w:rsidRPr="001E6C3E">
        <w:rPr>
          <w:rFonts w:ascii="Times New Roman" w:eastAsia="Times New Roman" w:hAnsi="Times New Roman" w:cs="Times New Roman"/>
          <w:sz w:val="24"/>
          <w:szCs w:val="24"/>
          <w:lang w:eastAsia="ru-RU"/>
        </w:rPr>
        <w:tab/>
        <w:t>Использование Заказчиком Результатов выполненных Работ допускается неограниченное количество раз.</w:t>
      </w:r>
    </w:p>
    <w:p w14:paraId="0AFB9800" w14:textId="0F1FD3F6" w:rsidR="00D11EAA" w:rsidRDefault="00D11EAA" w:rsidP="00D11EAA">
      <w:pPr>
        <w:tabs>
          <w:tab w:val="left" w:pos="1276"/>
        </w:tab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1E6C3E">
        <w:rPr>
          <w:rFonts w:ascii="Times New Roman" w:eastAsia="Times New Roman" w:hAnsi="Times New Roman" w:cs="Times New Roman"/>
          <w:sz w:val="24"/>
          <w:szCs w:val="24"/>
          <w:lang w:eastAsia="ru-RU"/>
        </w:rPr>
        <w:t>1</w:t>
      </w:r>
      <w:r w:rsidR="00D97685">
        <w:rPr>
          <w:rFonts w:ascii="Times New Roman" w:eastAsia="Times New Roman" w:hAnsi="Times New Roman" w:cs="Times New Roman"/>
          <w:sz w:val="24"/>
          <w:szCs w:val="24"/>
          <w:lang w:eastAsia="ru-RU"/>
        </w:rPr>
        <w:t>5</w:t>
      </w:r>
      <w:r w:rsidRPr="001E6C3E">
        <w:rPr>
          <w:rFonts w:ascii="Times New Roman" w:eastAsia="Times New Roman" w:hAnsi="Times New Roman" w:cs="Times New Roman"/>
          <w:sz w:val="24"/>
          <w:szCs w:val="24"/>
          <w:lang w:eastAsia="ru-RU"/>
        </w:rPr>
        <w:t>.4.</w:t>
      </w:r>
      <w:r w:rsidRPr="001E6C3E">
        <w:rPr>
          <w:rFonts w:ascii="Times New Roman" w:eastAsia="Times New Roman" w:hAnsi="Times New Roman" w:cs="Times New Roman"/>
          <w:sz w:val="24"/>
          <w:szCs w:val="24"/>
          <w:lang w:eastAsia="ru-RU"/>
        </w:rPr>
        <w:tab/>
        <w:t>Подрядчик обязуется предусмотреть в договорах с третьими лицами права Заказчика на создаваемые результаты интеллектуальной деятельности с учетом положений п. 1</w:t>
      </w:r>
      <w:r w:rsidR="00D97685">
        <w:rPr>
          <w:rFonts w:ascii="Times New Roman" w:eastAsia="Times New Roman" w:hAnsi="Times New Roman" w:cs="Times New Roman"/>
          <w:sz w:val="24"/>
          <w:szCs w:val="24"/>
          <w:lang w:eastAsia="ru-RU"/>
        </w:rPr>
        <w:t>5</w:t>
      </w:r>
      <w:r w:rsidRPr="001E6C3E">
        <w:rPr>
          <w:rFonts w:ascii="Times New Roman" w:eastAsia="Times New Roman" w:hAnsi="Times New Roman" w:cs="Times New Roman"/>
          <w:sz w:val="24"/>
          <w:szCs w:val="24"/>
          <w:lang w:eastAsia="ru-RU"/>
        </w:rPr>
        <w:t>.1 настоящего Договора.</w:t>
      </w:r>
    </w:p>
    <w:p w14:paraId="7102EF12" w14:textId="77777777" w:rsidR="00C83C3A" w:rsidRPr="001E6C3E" w:rsidRDefault="00C83C3A" w:rsidP="00D11EAA">
      <w:pPr>
        <w:tabs>
          <w:tab w:val="left" w:pos="1276"/>
        </w:tab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p>
    <w:p w14:paraId="189A72CA" w14:textId="77777777" w:rsidR="00D11EAA" w:rsidRPr="001E6C3E" w:rsidRDefault="00D11EAA" w:rsidP="00D11EAA">
      <w:pPr>
        <w:spacing w:after="0" w:line="240" w:lineRule="auto"/>
        <w:ind w:firstLine="709"/>
        <w:contextualSpacing/>
        <w:jc w:val="both"/>
        <w:outlineLvl w:val="0"/>
        <w:rPr>
          <w:rFonts w:ascii="Times New Roman" w:eastAsia="Times New Roman" w:hAnsi="Times New Roman" w:cs="Times New Roman"/>
          <w:b/>
          <w:bCs/>
          <w:kern w:val="32"/>
          <w:sz w:val="24"/>
          <w:szCs w:val="24"/>
          <w:lang w:eastAsia="ru-RU"/>
        </w:rPr>
      </w:pPr>
      <w:r w:rsidRPr="001E6C3E">
        <w:rPr>
          <w:rFonts w:ascii="Times New Roman" w:eastAsia="Times New Roman" w:hAnsi="Times New Roman" w:cs="Times New Roman"/>
          <w:b/>
          <w:bCs/>
          <w:kern w:val="32"/>
          <w:sz w:val="24"/>
          <w:szCs w:val="24"/>
          <w:lang w:eastAsia="ru-RU"/>
        </w:rPr>
        <w:t xml:space="preserve">РАЗДЕЛ </w:t>
      </w:r>
      <w:r w:rsidRPr="001E6C3E">
        <w:rPr>
          <w:rFonts w:ascii="Times New Roman" w:eastAsia="Times New Roman" w:hAnsi="Times New Roman" w:cs="Times New Roman"/>
          <w:b/>
          <w:bCs/>
          <w:kern w:val="32"/>
          <w:sz w:val="24"/>
          <w:szCs w:val="24"/>
          <w:lang w:val="en-US" w:eastAsia="ru-RU"/>
        </w:rPr>
        <w:t>VI</w:t>
      </w:r>
      <w:r w:rsidRPr="001E6C3E">
        <w:rPr>
          <w:rFonts w:ascii="Times New Roman" w:eastAsia="Times New Roman" w:hAnsi="Times New Roman" w:cs="Times New Roman"/>
          <w:b/>
          <w:bCs/>
          <w:kern w:val="32"/>
          <w:sz w:val="24"/>
          <w:szCs w:val="24"/>
          <w:lang w:eastAsia="ru-RU"/>
        </w:rPr>
        <w:t>. ПРОЧИЕ УСЛОВИЯ</w:t>
      </w:r>
    </w:p>
    <w:p w14:paraId="78325C90" w14:textId="26F58F9C" w:rsidR="00D11EAA" w:rsidRPr="001E6C3E" w:rsidRDefault="00D11EAA" w:rsidP="00D11EAA">
      <w:pPr>
        <w:shd w:val="clear" w:color="auto" w:fill="FFFFFF"/>
        <w:autoSpaceDE w:val="0"/>
        <w:autoSpaceDN w:val="0"/>
        <w:adjustRightInd w:val="0"/>
        <w:spacing w:after="0" w:line="240" w:lineRule="auto"/>
        <w:ind w:firstLine="709"/>
        <w:contextualSpacing/>
        <w:jc w:val="both"/>
        <w:rPr>
          <w:rFonts w:ascii="Times New Roman" w:eastAsia="Times New Roman" w:hAnsi="Times New Roman" w:cs="Times New Roman"/>
          <w:b/>
          <w:bCs/>
          <w:sz w:val="24"/>
          <w:szCs w:val="24"/>
          <w:lang w:eastAsia="ru-RU"/>
        </w:rPr>
      </w:pPr>
      <w:r w:rsidRPr="001E6C3E">
        <w:rPr>
          <w:rFonts w:ascii="Times New Roman" w:eastAsia="Times New Roman" w:hAnsi="Times New Roman" w:cs="Times New Roman"/>
          <w:b/>
          <w:bCs/>
          <w:sz w:val="24"/>
          <w:szCs w:val="24"/>
          <w:lang w:eastAsia="ru-RU"/>
        </w:rPr>
        <w:t>Статья 1</w:t>
      </w:r>
      <w:r w:rsidR="00D97685">
        <w:rPr>
          <w:rFonts w:ascii="Times New Roman" w:eastAsia="Times New Roman" w:hAnsi="Times New Roman" w:cs="Times New Roman"/>
          <w:b/>
          <w:bCs/>
          <w:sz w:val="24"/>
          <w:szCs w:val="24"/>
          <w:lang w:eastAsia="ru-RU"/>
        </w:rPr>
        <w:t>6</w:t>
      </w:r>
      <w:r w:rsidRPr="001E6C3E">
        <w:rPr>
          <w:rFonts w:ascii="Times New Roman" w:eastAsia="Times New Roman" w:hAnsi="Times New Roman" w:cs="Times New Roman"/>
          <w:b/>
          <w:bCs/>
          <w:sz w:val="24"/>
          <w:szCs w:val="24"/>
          <w:lang w:eastAsia="ru-RU"/>
        </w:rPr>
        <w:t>. Конфиденциальность</w:t>
      </w:r>
    </w:p>
    <w:p w14:paraId="308889D2" w14:textId="3E571C55" w:rsidR="00C83C3A" w:rsidRPr="0097261A" w:rsidRDefault="00D97685" w:rsidP="00D11EAA">
      <w:pPr>
        <w:shd w:val="clear" w:color="auto" w:fill="FFFFFF"/>
        <w:tabs>
          <w:tab w:val="left" w:pos="1276"/>
          <w:tab w:val="left" w:pos="1418"/>
        </w:tab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97261A">
        <w:rPr>
          <w:rFonts w:ascii="Times New Roman" w:eastAsia="Times New Roman" w:hAnsi="Times New Roman" w:cs="Times New Roman"/>
          <w:sz w:val="24"/>
          <w:szCs w:val="24"/>
          <w:lang w:eastAsia="ru-RU"/>
        </w:rPr>
        <w:t>Передача и использование Сторонами по настоящему Договору информации, составляющей коммерческую тайну, осуществляется на основании соглашения о конфиденциальности, заключаемого Сторонами по типовой форме, утвержденной в ПАО «Россети Центр».</w:t>
      </w:r>
    </w:p>
    <w:p w14:paraId="2EE6B8E7" w14:textId="77777777" w:rsidR="00D97685" w:rsidRPr="0097261A" w:rsidRDefault="00D97685" w:rsidP="00D11EAA">
      <w:pPr>
        <w:shd w:val="clear" w:color="auto" w:fill="FFFFFF"/>
        <w:tabs>
          <w:tab w:val="left" w:pos="1276"/>
          <w:tab w:val="left" w:pos="1418"/>
        </w:tab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p>
    <w:p w14:paraId="011C1230" w14:textId="660A1D04" w:rsidR="00D11EAA" w:rsidRPr="001E6C3E" w:rsidRDefault="00D11EAA" w:rsidP="00D11EAA">
      <w:pPr>
        <w:shd w:val="clear" w:color="auto" w:fill="FFFFFF"/>
        <w:autoSpaceDE w:val="0"/>
        <w:autoSpaceDN w:val="0"/>
        <w:adjustRightInd w:val="0"/>
        <w:spacing w:after="0" w:line="240" w:lineRule="auto"/>
        <w:ind w:firstLine="709"/>
        <w:contextualSpacing/>
        <w:jc w:val="both"/>
        <w:rPr>
          <w:rFonts w:ascii="Times New Roman" w:eastAsia="Times New Roman" w:hAnsi="Times New Roman" w:cs="Times New Roman"/>
          <w:b/>
          <w:bCs/>
          <w:sz w:val="24"/>
          <w:szCs w:val="24"/>
          <w:lang w:eastAsia="ru-RU"/>
        </w:rPr>
      </w:pPr>
      <w:r w:rsidRPr="001E6C3E">
        <w:rPr>
          <w:rFonts w:ascii="Times New Roman" w:eastAsia="Times New Roman" w:hAnsi="Times New Roman" w:cs="Times New Roman"/>
          <w:b/>
          <w:bCs/>
          <w:sz w:val="24"/>
          <w:szCs w:val="24"/>
          <w:lang w:eastAsia="ru-RU"/>
        </w:rPr>
        <w:t>Статья 1</w:t>
      </w:r>
      <w:r w:rsidR="00D97685">
        <w:rPr>
          <w:rFonts w:ascii="Times New Roman" w:eastAsia="Times New Roman" w:hAnsi="Times New Roman" w:cs="Times New Roman"/>
          <w:b/>
          <w:bCs/>
          <w:sz w:val="24"/>
          <w:szCs w:val="24"/>
          <w:lang w:eastAsia="ru-RU"/>
        </w:rPr>
        <w:t>7</w:t>
      </w:r>
      <w:r w:rsidRPr="001E6C3E">
        <w:rPr>
          <w:rFonts w:ascii="Times New Roman" w:eastAsia="Times New Roman" w:hAnsi="Times New Roman" w:cs="Times New Roman"/>
          <w:b/>
          <w:bCs/>
          <w:sz w:val="24"/>
          <w:szCs w:val="24"/>
          <w:lang w:eastAsia="ru-RU"/>
        </w:rPr>
        <w:t>. Антикоррупционная оговорка</w:t>
      </w:r>
    </w:p>
    <w:p w14:paraId="2CF26732" w14:textId="29325AB8" w:rsidR="00D11EAA" w:rsidRPr="001E6C3E" w:rsidRDefault="00D11EAA" w:rsidP="00D11EAA">
      <w:pPr>
        <w:shd w:val="clear" w:color="auto" w:fill="FFFFFF"/>
        <w:tabs>
          <w:tab w:val="left" w:pos="1276"/>
          <w:tab w:val="left" w:pos="1418"/>
        </w:tab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1E6C3E">
        <w:rPr>
          <w:rFonts w:ascii="Times New Roman" w:eastAsia="Times New Roman" w:hAnsi="Times New Roman" w:cs="Times New Roman"/>
          <w:sz w:val="24"/>
          <w:szCs w:val="24"/>
          <w:lang w:eastAsia="ru-RU"/>
        </w:rPr>
        <w:t>1</w:t>
      </w:r>
      <w:r w:rsidR="00D97685">
        <w:rPr>
          <w:rFonts w:ascii="Times New Roman" w:eastAsia="Times New Roman" w:hAnsi="Times New Roman" w:cs="Times New Roman"/>
          <w:sz w:val="24"/>
          <w:szCs w:val="24"/>
          <w:lang w:eastAsia="ru-RU"/>
        </w:rPr>
        <w:t>7</w:t>
      </w:r>
      <w:r w:rsidRPr="001E6C3E">
        <w:rPr>
          <w:rFonts w:ascii="Times New Roman" w:eastAsia="Times New Roman" w:hAnsi="Times New Roman" w:cs="Times New Roman"/>
          <w:sz w:val="24"/>
          <w:szCs w:val="24"/>
          <w:lang w:eastAsia="ru-RU"/>
        </w:rPr>
        <w:t>.1.</w:t>
      </w:r>
      <w:r w:rsidRPr="001E6C3E">
        <w:rPr>
          <w:rFonts w:ascii="Times New Roman" w:eastAsia="Times New Roman" w:hAnsi="Times New Roman" w:cs="Times New Roman"/>
          <w:sz w:val="24"/>
          <w:szCs w:val="24"/>
          <w:lang w:eastAsia="ru-RU"/>
        </w:rPr>
        <w:tab/>
        <w:t>Подрядчику известно о том, что Заказчи</w:t>
      </w:r>
      <w:r w:rsidR="00C53DEA">
        <w:rPr>
          <w:rFonts w:ascii="Times New Roman" w:eastAsia="Times New Roman" w:hAnsi="Times New Roman" w:cs="Times New Roman"/>
          <w:sz w:val="24"/>
          <w:szCs w:val="24"/>
          <w:lang w:eastAsia="ru-RU"/>
        </w:rPr>
        <w:t>к реализует требования статьи 12</w:t>
      </w:r>
      <w:r w:rsidRPr="001E6C3E">
        <w:rPr>
          <w:rFonts w:ascii="Times New Roman" w:eastAsia="Times New Roman" w:hAnsi="Times New Roman" w:cs="Times New Roman"/>
          <w:sz w:val="24"/>
          <w:szCs w:val="24"/>
          <w:lang w:eastAsia="ru-RU"/>
        </w:rPr>
        <w:t xml:space="preserve">.3 Федерального закона от 25.12.2008 № 273-ФЗ «О противодействии коррупции», принимает меры по предупреждению коррупции, присоединился к Антикоррупционной хартии российского бизнеса (свидетельство от 23.09.2014 № 496), включен в Реестр надежных </w:t>
      </w:r>
      <w:r w:rsidRPr="001E6C3E">
        <w:rPr>
          <w:rFonts w:ascii="Times New Roman" w:eastAsia="Times New Roman" w:hAnsi="Times New Roman" w:cs="Times New Roman"/>
          <w:spacing w:val="-4"/>
          <w:sz w:val="24"/>
          <w:szCs w:val="24"/>
          <w:lang w:eastAsia="ru-RU"/>
        </w:rPr>
        <w:t>партнеров, ведет Антикоррупционную политику и развивает не допускающую коррупционных</w:t>
      </w:r>
      <w:r w:rsidRPr="001E6C3E">
        <w:rPr>
          <w:rFonts w:ascii="Times New Roman" w:eastAsia="Times New Roman" w:hAnsi="Times New Roman" w:cs="Times New Roman"/>
          <w:sz w:val="24"/>
          <w:szCs w:val="24"/>
          <w:lang w:eastAsia="ru-RU"/>
        </w:rPr>
        <w:t xml:space="preserve"> проявлений культуру, поддерживает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14:paraId="6A6DC600" w14:textId="1F7AC38E" w:rsidR="00D11EAA" w:rsidRPr="001E6C3E" w:rsidRDefault="00D11EAA" w:rsidP="00D11EAA">
      <w:pPr>
        <w:shd w:val="clear" w:color="auto" w:fill="FFFFFF"/>
        <w:tabs>
          <w:tab w:val="left" w:pos="1276"/>
          <w:tab w:val="left" w:pos="1418"/>
        </w:tab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1E6C3E">
        <w:rPr>
          <w:rFonts w:ascii="Times New Roman" w:eastAsia="Times New Roman" w:hAnsi="Times New Roman" w:cs="Times New Roman"/>
          <w:sz w:val="24"/>
          <w:szCs w:val="24"/>
          <w:lang w:eastAsia="ru-RU"/>
        </w:rPr>
        <w:t>1</w:t>
      </w:r>
      <w:r w:rsidR="00D97685">
        <w:rPr>
          <w:rFonts w:ascii="Times New Roman" w:eastAsia="Times New Roman" w:hAnsi="Times New Roman" w:cs="Times New Roman"/>
          <w:sz w:val="24"/>
          <w:szCs w:val="24"/>
          <w:lang w:eastAsia="ru-RU"/>
        </w:rPr>
        <w:t>7</w:t>
      </w:r>
      <w:r w:rsidRPr="001E6C3E">
        <w:rPr>
          <w:rFonts w:ascii="Times New Roman" w:eastAsia="Times New Roman" w:hAnsi="Times New Roman" w:cs="Times New Roman"/>
          <w:sz w:val="24"/>
          <w:szCs w:val="24"/>
          <w:lang w:eastAsia="ru-RU"/>
        </w:rPr>
        <w:t>.2.</w:t>
      </w:r>
      <w:r w:rsidRPr="001E6C3E">
        <w:rPr>
          <w:rFonts w:ascii="Times New Roman" w:eastAsia="Times New Roman" w:hAnsi="Times New Roman" w:cs="Times New Roman"/>
          <w:sz w:val="24"/>
          <w:szCs w:val="24"/>
          <w:lang w:eastAsia="ru-RU"/>
        </w:rPr>
        <w:tab/>
        <w:t>Подрядчик настоящим подтверждает, что он ознакомился с Антикоррупционной хартией российского бизнеса и Антикоррупционной политикой ПАО «Россети» и ПАО «</w:t>
      </w:r>
      <w:r w:rsidR="008F6E93">
        <w:rPr>
          <w:rFonts w:ascii="Times New Roman" w:eastAsia="Times New Roman" w:hAnsi="Times New Roman" w:cs="Times New Roman"/>
          <w:sz w:val="24"/>
          <w:szCs w:val="24"/>
          <w:lang w:eastAsia="ru-RU"/>
        </w:rPr>
        <w:t>Россети Центр</w:t>
      </w:r>
      <w:r w:rsidRPr="001E6C3E">
        <w:rPr>
          <w:rFonts w:ascii="Times New Roman" w:eastAsia="Times New Roman" w:hAnsi="Times New Roman" w:cs="Times New Roman"/>
          <w:sz w:val="24"/>
          <w:szCs w:val="24"/>
          <w:lang w:eastAsia="ru-RU"/>
        </w:rPr>
        <w:t>» и ПАО «</w:t>
      </w:r>
      <w:r w:rsidR="008F6E93">
        <w:rPr>
          <w:rFonts w:ascii="Times New Roman" w:eastAsia="Times New Roman" w:hAnsi="Times New Roman" w:cs="Times New Roman"/>
          <w:sz w:val="24"/>
          <w:szCs w:val="24"/>
          <w:lang w:eastAsia="ru-RU"/>
        </w:rPr>
        <w:t>Россети Центр</w:t>
      </w:r>
      <w:r w:rsidRPr="001E6C3E">
        <w:rPr>
          <w:rFonts w:ascii="Times New Roman" w:eastAsia="Times New Roman" w:hAnsi="Times New Roman" w:cs="Times New Roman"/>
          <w:sz w:val="24"/>
          <w:szCs w:val="24"/>
          <w:lang w:eastAsia="ru-RU"/>
        </w:rPr>
        <w:t xml:space="preserve"> и Приволжья» (представленных в разделе «Антикоррупционная политика» на официальном сайте ПАО «Россети» по адресу: </w:t>
      </w:r>
      <w:hyperlink r:id="rId8" w:history="1">
        <w:r w:rsidRPr="001E6C3E">
          <w:rPr>
            <w:rStyle w:val="afff7"/>
            <w:rFonts w:ascii="Times New Roman" w:eastAsia="Times New Roman" w:hAnsi="Times New Roman"/>
            <w:color w:val="auto"/>
            <w:sz w:val="24"/>
            <w:szCs w:val="24"/>
            <w:lang w:eastAsia="ru-RU"/>
          </w:rPr>
          <w:t>http://www.rosseti.ru/about/anticorruptionpolicy/policy/index.php</w:t>
        </w:r>
      </w:hyperlink>
      <w:r w:rsidRPr="001E6C3E">
        <w:rPr>
          <w:rFonts w:ascii="Times New Roman" w:eastAsia="Times New Roman" w:hAnsi="Times New Roman" w:cs="Times New Roman"/>
          <w:sz w:val="24"/>
          <w:szCs w:val="24"/>
          <w:lang w:eastAsia="ru-RU"/>
        </w:rPr>
        <w:t>), полностью принимает положения Антикоррупционной политики ПАО «Россети» и ПАО «</w:t>
      </w:r>
      <w:r w:rsidR="008F6E93">
        <w:rPr>
          <w:rFonts w:ascii="Times New Roman" w:eastAsia="Times New Roman" w:hAnsi="Times New Roman" w:cs="Times New Roman"/>
          <w:sz w:val="24"/>
          <w:szCs w:val="24"/>
          <w:lang w:eastAsia="ru-RU"/>
        </w:rPr>
        <w:t>Россети Центр</w:t>
      </w:r>
      <w:r w:rsidRPr="001E6C3E">
        <w:rPr>
          <w:rFonts w:ascii="Times New Roman" w:eastAsia="Times New Roman" w:hAnsi="Times New Roman" w:cs="Times New Roman"/>
          <w:sz w:val="24"/>
          <w:szCs w:val="24"/>
          <w:lang w:eastAsia="ru-RU"/>
        </w:rPr>
        <w:t>» и ПАО «</w:t>
      </w:r>
      <w:r w:rsidR="008F6E93">
        <w:rPr>
          <w:rFonts w:ascii="Times New Roman" w:eastAsia="Times New Roman" w:hAnsi="Times New Roman" w:cs="Times New Roman"/>
          <w:sz w:val="24"/>
          <w:szCs w:val="24"/>
          <w:lang w:eastAsia="ru-RU"/>
        </w:rPr>
        <w:t>Россети Центр</w:t>
      </w:r>
      <w:r w:rsidRPr="001E6C3E">
        <w:rPr>
          <w:rFonts w:ascii="Times New Roman" w:eastAsia="Times New Roman" w:hAnsi="Times New Roman" w:cs="Times New Roman"/>
          <w:sz w:val="24"/>
          <w:szCs w:val="24"/>
          <w:lang w:eastAsia="ru-RU"/>
        </w:rPr>
        <w:t xml:space="preserve"> и Приволжья» и обязуется обеспечивать соблюдение ее требований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14:paraId="1051D55E" w14:textId="5C78AE24" w:rsidR="00D11EAA" w:rsidRPr="001E6C3E" w:rsidRDefault="00D11EAA" w:rsidP="00D11EAA">
      <w:pPr>
        <w:shd w:val="clear" w:color="auto" w:fill="FFFFFF"/>
        <w:tabs>
          <w:tab w:val="left" w:pos="1276"/>
          <w:tab w:val="left" w:pos="1418"/>
        </w:tab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1E6C3E">
        <w:rPr>
          <w:rFonts w:ascii="Times New Roman" w:eastAsia="Times New Roman" w:hAnsi="Times New Roman" w:cs="Times New Roman"/>
          <w:sz w:val="24"/>
          <w:szCs w:val="24"/>
          <w:lang w:eastAsia="ru-RU"/>
        </w:rPr>
        <w:t>1</w:t>
      </w:r>
      <w:r w:rsidR="00D97685">
        <w:rPr>
          <w:rFonts w:ascii="Times New Roman" w:eastAsia="Times New Roman" w:hAnsi="Times New Roman" w:cs="Times New Roman"/>
          <w:sz w:val="24"/>
          <w:szCs w:val="24"/>
          <w:lang w:eastAsia="ru-RU"/>
        </w:rPr>
        <w:t>7</w:t>
      </w:r>
      <w:r w:rsidRPr="001E6C3E">
        <w:rPr>
          <w:rFonts w:ascii="Times New Roman" w:eastAsia="Times New Roman" w:hAnsi="Times New Roman" w:cs="Times New Roman"/>
          <w:sz w:val="24"/>
          <w:szCs w:val="24"/>
          <w:lang w:eastAsia="ru-RU"/>
        </w:rPr>
        <w:t>.3.</w:t>
      </w:r>
      <w:r w:rsidRPr="001E6C3E">
        <w:rPr>
          <w:rFonts w:ascii="Times New Roman" w:eastAsia="Times New Roman" w:hAnsi="Times New Roman" w:cs="Times New Roman"/>
          <w:sz w:val="24"/>
          <w:szCs w:val="24"/>
          <w:lang w:eastAsia="ru-RU"/>
        </w:rPr>
        <w:tab/>
        <w:t xml:space="preserve">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w:t>
      </w:r>
      <w:r w:rsidRPr="001E6C3E">
        <w:rPr>
          <w:rFonts w:ascii="Times New Roman" w:eastAsia="Times New Roman" w:hAnsi="Times New Roman" w:cs="Times New Roman"/>
          <w:spacing w:val="-4"/>
          <w:sz w:val="24"/>
          <w:szCs w:val="24"/>
          <w:lang w:eastAsia="ru-RU"/>
        </w:rPr>
        <w:t>или косвенно, любым лицам для оказания влияния на действия или решения этих лиц с целью</w:t>
      </w:r>
      <w:r w:rsidRPr="001E6C3E">
        <w:rPr>
          <w:rFonts w:ascii="Times New Roman" w:eastAsia="Times New Roman" w:hAnsi="Times New Roman" w:cs="Times New Roman"/>
          <w:sz w:val="24"/>
          <w:szCs w:val="24"/>
          <w:lang w:eastAsia="ru-RU"/>
        </w:rPr>
        <w:t xml:space="preserve"> </w:t>
      </w:r>
      <w:r w:rsidRPr="001E6C3E">
        <w:rPr>
          <w:rFonts w:ascii="Times New Roman" w:eastAsia="Times New Roman" w:hAnsi="Times New Roman" w:cs="Times New Roman"/>
          <w:spacing w:val="-4"/>
          <w:sz w:val="24"/>
          <w:szCs w:val="24"/>
          <w:lang w:eastAsia="ru-RU"/>
        </w:rPr>
        <w:t>получить какие-либо неправомерные преимущества или достичь иные неправомерные цели.</w:t>
      </w:r>
    </w:p>
    <w:p w14:paraId="2E732D66" w14:textId="77777777" w:rsidR="00D11EAA" w:rsidRPr="001E6C3E" w:rsidRDefault="00D11EAA" w:rsidP="00D11EAA">
      <w:pPr>
        <w:shd w:val="clear" w:color="auto" w:fill="FFFFFF"/>
        <w:tabs>
          <w:tab w:val="left" w:pos="1276"/>
          <w:tab w:val="left" w:pos="1418"/>
        </w:tab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1E6C3E">
        <w:rPr>
          <w:rFonts w:ascii="Times New Roman" w:eastAsia="Times New Roman" w:hAnsi="Times New Roman" w:cs="Times New Roman"/>
          <w:sz w:val="24"/>
          <w:szCs w:val="24"/>
          <w:lang w:eastAsia="ru-RU"/>
        </w:rPr>
        <w:t>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ставящими работника в определенную зависимость и направленным на обеспечение выполнения этим работником каких-либо действий в пользу стимулирующей его стороны (Подрядчика и Заказчика).</w:t>
      </w:r>
    </w:p>
    <w:p w14:paraId="13A16904" w14:textId="2A8CAF7B" w:rsidR="00D11EAA" w:rsidRPr="001E6C3E" w:rsidRDefault="00D11EAA" w:rsidP="00D11EAA">
      <w:pPr>
        <w:shd w:val="clear" w:color="auto" w:fill="FFFFFF"/>
        <w:tabs>
          <w:tab w:val="left" w:pos="1276"/>
          <w:tab w:val="left" w:pos="1418"/>
        </w:tab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1E6C3E">
        <w:rPr>
          <w:rFonts w:ascii="Times New Roman" w:eastAsia="Times New Roman" w:hAnsi="Times New Roman" w:cs="Times New Roman"/>
          <w:sz w:val="24"/>
          <w:szCs w:val="24"/>
          <w:lang w:eastAsia="ru-RU"/>
        </w:rPr>
        <w:lastRenderedPageBreak/>
        <w:t>1</w:t>
      </w:r>
      <w:r w:rsidR="00D97685">
        <w:rPr>
          <w:rFonts w:ascii="Times New Roman" w:eastAsia="Times New Roman" w:hAnsi="Times New Roman" w:cs="Times New Roman"/>
          <w:sz w:val="24"/>
          <w:szCs w:val="24"/>
          <w:lang w:eastAsia="ru-RU"/>
        </w:rPr>
        <w:t>7</w:t>
      </w:r>
      <w:r w:rsidRPr="001E6C3E">
        <w:rPr>
          <w:rFonts w:ascii="Times New Roman" w:eastAsia="Times New Roman" w:hAnsi="Times New Roman" w:cs="Times New Roman"/>
          <w:sz w:val="24"/>
          <w:szCs w:val="24"/>
          <w:lang w:eastAsia="ru-RU"/>
        </w:rPr>
        <w:t>.4.</w:t>
      </w:r>
      <w:r w:rsidRPr="001E6C3E">
        <w:rPr>
          <w:rFonts w:ascii="Times New Roman" w:eastAsia="Times New Roman" w:hAnsi="Times New Roman" w:cs="Times New Roman"/>
          <w:sz w:val="24"/>
          <w:szCs w:val="24"/>
          <w:lang w:eastAsia="ru-RU"/>
        </w:rPr>
        <w:tab/>
        <w:t xml:space="preserve">В случае возникновения у одной из Сторон подозрений, что произошло или </w:t>
      </w:r>
      <w:r w:rsidRPr="001E6C3E">
        <w:rPr>
          <w:rFonts w:ascii="Times New Roman" w:eastAsia="Times New Roman" w:hAnsi="Times New Roman" w:cs="Times New Roman"/>
          <w:spacing w:val="-4"/>
          <w:sz w:val="24"/>
          <w:szCs w:val="24"/>
          <w:lang w:eastAsia="ru-RU"/>
        </w:rPr>
        <w:t>может произойти нарушение</w:t>
      </w:r>
      <w:r w:rsidR="00D97685">
        <w:rPr>
          <w:rFonts w:ascii="Times New Roman" w:eastAsia="Times New Roman" w:hAnsi="Times New Roman" w:cs="Times New Roman"/>
          <w:spacing w:val="-4"/>
          <w:sz w:val="24"/>
          <w:szCs w:val="24"/>
          <w:lang w:eastAsia="ru-RU"/>
        </w:rPr>
        <w:t xml:space="preserve"> каких-либо положений пунктов 17.1-17</w:t>
      </w:r>
      <w:r w:rsidR="002804B1">
        <w:rPr>
          <w:rFonts w:ascii="Times New Roman" w:eastAsia="Times New Roman" w:hAnsi="Times New Roman" w:cs="Times New Roman"/>
          <w:spacing w:val="-4"/>
          <w:sz w:val="24"/>
          <w:szCs w:val="24"/>
          <w:lang w:eastAsia="ru-RU"/>
        </w:rPr>
        <w:t>.3</w:t>
      </w:r>
      <w:r w:rsidRPr="001E6C3E">
        <w:rPr>
          <w:rFonts w:ascii="Times New Roman" w:eastAsia="Times New Roman" w:hAnsi="Times New Roman" w:cs="Times New Roman"/>
          <w:spacing w:val="-4"/>
          <w:sz w:val="24"/>
          <w:szCs w:val="24"/>
          <w:lang w:eastAsia="ru-RU"/>
        </w:rPr>
        <w:t xml:space="preserve"> настоящего Договора,</w:t>
      </w:r>
      <w:r w:rsidRPr="001E6C3E">
        <w:rPr>
          <w:rFonts w:ascii="Times New Roman" w:eastAsia="Times New Roman" w:hAnsi="Times New Roman" w:cs="Times New Roman"/>
          <w:sz w:val="24"/>
          <w:szCs w:val="24"/>
          <w:lang w:eastAsia="ru-RU"/>
        </w:rPr>
        <w:t xml:space="preserve">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14:paraId="32467274" w14:textId="18188F2C" w:rsidR="00D11EAA" w:rsidRPr="001E6C3E" w:rsidRDefault="00D11EAA" w:rsidP="00D11EAA">
      <w:pPr>
        <w:shd w:val="clear" w:color="auto" w:fill="FFFFFF"/>
        <w:tabs>
          <w:tab w:val="left" w:pos="1418"/>
        </w:tab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1E6C3E">
        <w:rPr>
          <w:rFonts w:ascii="Times New Roman" w:eastAsia="Times New Roman" w:hAnsi="Times New Roman" w:cs="Times New Roman"/>
          <w:sz w:val="24"/>
          <w:szCs w:val="24"/>
          <w:lang w:eastAsia="ru-RU"/>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w:t>
      </w:r>
      <w:r w:rsidR="00D97685">
        <w:rPr>
          <w:rFonts w:ascii="Times New Roman" w:eastAsia="Times New Roman" w:hAnsi="Times New Roman" w:cs="Times New Roman"/>
          <w:sz w:val="24"/>
          <w:szCs w:val="24"/>
          <w:lang w:eastAsia="ru-RU"/>
        </w:rPr>
        <w:t xml:space="preserve"> каких-либо положений пунктов 17.1, 17</w:t>
      </w:r>
      <w:r w:rsidRPr="001E6C3E">
        <w:rPr>
          <w:rFonts w:ascii="Times New Roman" w:eastAsia="Times New Roman" w:hAnsi="Times New Roman" w:cs="Times New Roman"/>
          <w:sz w:val="24"/>
          <w:szCs w:val="24"/>
          <w:lang w:eastAsia="ru-RU"/>
        </w:rPr>
        <w:t>.2 настоящего Договора любой из Сторон, аффилированными лицами, работниками или посредниками.</w:t>
      </w:r>
    </w:p>
    <w:p w14:paraId="53A1A83A" w14:textId="51EAF418" w:rsidR="00D11EAA" w:rsidRDefault="00D11EAA" w:rsidP="00D11EAA">
      <w:pPr>
        <w:shd w:val="clear" w:color="auto" w:fill="FFFFFF"/>
        <w:tabs>
          <w:tab w:val="left" w:pos="1276"/>
          <w:tab w:val="left" w:pos="1418"/>
        </w:tab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1E6C3E">
        <w:rPr>
          <w:rFonts w:ascii="Times New Roman" w:eastAsia="Times New Roman" w:hAnsi="Times New Roman" w:cs="Times New Roman"/>
          <w:sz w:val="24"/>
          <w:szCs w:val="24"/>
          <w:lang w:eastAsia="ru-RU"/>
        </w:rPr>
        <w:t>1</w:t>
      </w:r>
      <w:r w:rsidR="00D97685">
        <w:rPr>
          <w:rFonts w:ascii="Times New Roman" w:eastAsia="Times New Roman" w:hAnsi="Times New Roman" w:cs="Times New Roman"/>
          <w:sz w:val="24"/>
          <w:szCs w:val="24"/>
          <w:lang w:eastAsia="ru-RU"/>
        </w:rPr>
        <w:t>7</w:t>
      </w:r>
      <w:r w:rsidRPr="001E6C3E">
        <w:rPr>
          <w:rFonts w:ascii="Times New Roman" w:eastAsia="Times New Roman" w:hAnsi="Times New Roman" w:cs="Times New Roman"/>
          <w:sz w:val="24"/>
          <w:szCs w:val="24"/>
          <w:lang w:eastAsia="ru-RU"/>
        </w:rPr>
        <w:t>.5.</w:t>
      </w:r>
      <w:r w:rsidRPr="001E6C3E">
        <w:rPr>
          <w:rFonts w:ascii="Times New Roman" w:eastAsia="Times New Roman" w:hAnsi="Times New Roman" w:cs="Times New Roman"/>
          <w:sz w:val="24"/>
          <w:szCs w:val="24"/>
          <w:lang w:eastAsia="ru-RU"/>
        </w:rPr>
        <w:tab/>
        <w:t xml:space="preserve">В случае нарушения одной из Сторон обязательств по соблюдению требований </w:t>
      </w:r>
      <w:r w:rsidRPr="001E6C3E">
        <w:rPr>
          <w:rFonts w:ascii="Times New Roman" w:eastAsia="Times New Roman" w:hAnsi="Times New Roman" w:cs="Times New Roman"/>
          <w:spacing w:val="-4"/>
          <w:sz w:val="24"/>
          <w:szCs w:val="24"/>
          <w:lang w:eastAsia="ru-RU"/>
        </w:rPr>
        <w:t>Антикоррупционной полит</w:t>
      </w:r>
      <w:r w:rsidR="00C53DEA">
        <w:rPr>
          <w:rFonts w:ascii="Times New Roman" w:eastAsia="Times New Roman" w:hAnsi="Times New Roman" w:cs="Times New Roman"/>
          <w:spacing w:val="-4"/>
          <w:sz w:val="24"/>
          <w:szCs w:val="24"/>
          <w:lang w:eastAsia="ru-RU"/>
        </w:rPr>
        <w:t>ики, предусмотренных пунктами 1</w:t>
      </w:r>
      <w:r w:rsidR="00D97685">
        <w:rPr>
          <w:rFonts w:ascii="Times New Roman" w:eastAsia="Times New Roman" w:hAnsi="Times New Roman" w:cs="Times New Roman"/>
          <w:spacing w:val="-4"/>
          <w:sz w:val="24"/>
          <w:szCs w:val="24"/>
          <w:lang w:eastAsia="ru-RU"/>
        </w:rPr>
        <w:t>7</w:t>
      </w:r>
      <w:r w:rsidR="00C53DEA">
        <w:rPr>
          <w:rFonts w:ascii="Times New Roman" w:eastAsia="Times New Roman" w:hAnsi="Times New Roman" w:cs="Times New Roman"/>
          <w:spacing w:val="-4"/>
          <w:sz w:val="24"/>
          <w:szCs w:val="24"/>
          <w:lang w:eastAsia="ru-RU"/>
        </w:rPr>
        <w:t>.1, 1</w:t>
      </w:r>
      <w:r w:rsidR="00D97685">
        <w:rPr>
          <w:rFonts w:ascii="Times New Roman" w:eastAsia="Times New Roman" w:hAnsi="Times New Roman" w:cs="Times New Roman"/>
          <w:spacing w:val="-4"/>
          <w:sz w:val="24"/>
          <w:szCs w:val="24"/>
          <w:lang w:eastAsia="ru-RU"/>
        </w:rPr>
        <w:t>7</w:t>
      </w:r>
      <w:r w:rsidRPr="001E6C3E">
        <w:rPr>
          <w:rFonts w:ascii="Times New Roman" w:eastAsia="Times New Roman" w:hAnsi="Times New Roman" w:cs="Times New Roman"/>
          <w:spacing w:val="-4"/>
          <w:sz w:val="24"/>
          <w:szCs w:val="24"/>
          <w:lang w:eastAsia="ru-RU"/>
        </w:rPr>
        <w:t>.2 настоящего Договора</w:t>
      </w:r>
      <w:r w:rsidRPr="001E6C3E">
        <w:rPr>
          <w:rFonts w:ascii="Times New Roman" w:eastAsia="Times New Roman" w:hAnsi="Times New Roman" w:cs="Times New Roman"/>
          <w:sz w:val="24"/>
          <w:szCs w:val="24"/>
          <w:lang w:eastAsia="ru-RU"/>
        </w:rPr>
        <w:t>, и обязательств воздержив</w:t>
      </w:r>
      <w:r w:rsidR="00C53DEA">
        <w:rPr>
          <w:rFonts w:ascii="Times New Roman" w:eastAsia="Times New Roman" w:hAnsi="Times New Roman" w:cs="Times New Roman"/>
          <w:sz w:val="24"/>
          <w:szCs w:val="24"/>
          <w:lang w:eastAsia="ru-RU"/>
        </w:rPr>
        <w:t>аться от запрещенных в пункте 1</w:t>
      </w:r>
      <w:r w:rsidR="00D97685">
        <w:rPr>
          <w:rFonts w:ascii="Times New Roman" w:eastAsia="Times New Roman" w:hAnsi="Times New Roman" w:cs="Times New Roman"/>
          <w:sz w:val="24"/>
          <w:szCs w:val="24"/>
          <w:lang w:eastAsia="ru-RU"/>
        </w:rPr>
        <w:t>7</w:t>
      </w:r>
      <w:r w:rsidRPr="001E6C3E">
        <w:rPr>
          <w:rFonts w:ascii="Times New Roman" w:eastAsia="Times New Roman" w:hAnsi="Times New Roman" w:cs="Times New Roman"/>
          <w:sz w:val="24"/>
          <w:szCs w:val="24"/>
          <w:lang w:eastAsia="ru-RU"/>
        </w:rPr>
        <w:t xml:space="preserve">.3 настоящего Договора действий и/или неполучения другой стороной в установленный срок подтверждения, что нарушения не произошло или не произойдет, Подрядчик или Заказчик имеет право расторгнуть </w:t>
      </w:r>
      <w:r w:rsidRPr="001E6C3E">
        <w:rPr>
          <w:rFonts w:ascii="Times New Roman" w:eastAsia="Times New Roman" w:hAnsi="Times New Roman" w:cs="Times New Roman"/>
          <w:spacing w:val="-4"/>
          <w:sz w:val="24"/>
          <w:szCs w:val="24"/>
          <w:lang w:eastAsia="ru-RU"/>
        </w:rPr>
        <w:t>настоящий Договор в одностороннем порядке, полностью или в части, направив письменное</w:t>
      </w:r>
      <w:r w:rsidRPr="001E6C3E">
        <w:rPr>
          <w:rFonts w:ascii="Times New Roman" w:eastAsia="Times New Roman" w:hAnsi="Times New Roman" w:cs="Times New Roman"/>
          <w:sz w:val="24"/>
          <w:szCs w:val="24"/>
          <w:lang w:eastAsia="ru-RU"/>
        </w:rPr>
        <w:t xml:space="preserve"> уведомление о расторжении. Сторона, по чьей инициативе был расторгнут настоящий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14:paraId="7BBF9BF9" w14:textId="77777777" w:rsidR="00C83C3A" w:rsidRPr="001E6C3E" w:rsidRDefault="00C83C3A" w:rsidP="00D11EAA">
      <w:pPr>
        <w:shd w:val="clear" w:color="auto" w:fill="FFFFFF"/>
        <w:tabs>
          <w:tab w:val="left" w:pos="1276"/>
          <w:tab w:val="left" w:pos="1418"/>
        </w:tab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p>
    <w:p w14:paraId="00CF96AC" w14:textId="15641BD6" w:rsidR="00D11EAA" w:rsidRPr="001E6C3E" w:rsidRDefault="00D11EAA" w:rsidP="00D11EAA">
      <w:pPr>
        <w:shd w:val="clear" w:color="auto" w:fill="FFFFFF"/>
        <w:spacing w:after="0" w:line="240" w:lineRule="auto"/>
        <w:ind w:firstLine="709"/>
        <w:contextualSpacing/>
        <w:jc w:val="both"/>
        <w:rPr>
          <w:rFonts w:ascii="Times New Roman" w:hAnsi="Times New Roman" w:cs="Times New Roman"/>
          <w:b/>
          <w:bCs/>
          <w:sz w:val="24"/>
          <w:szCs w:val="24"/>
        </w:rPr>
      </w:pPr>
      <w:r w:rsidRPr="001E6C3E">
        <w:rPr>
          <w:rFonts w:ascii="Times New Roman" w:eastAsia="Times New Roman" w:hAnsi="Times New Roman" w:cs="Times New Roman"/>
          <w:b/>
          <w:bCs/>
          <w:sz w:val="24"/>
          <w:szCs w:val="24"/>
          <w:lang w:eastAsia="ru-RU"/>
        </w:rPr>
        <w:t xml:space="preserve">Статья </w:t>
      </w:r>
      <w:r w:rsidR="00C53DEA">
        <w:rPr>
          <w:rFonts w:ascii="Times New Roman" w:eastAsia="Times New Roman" w:hAnsi="Times New Roman" w:cs="Times New Roman"/>
          <w:b/>
          <w:bCs/>
          <w:sz w:val="24"/>
          <w:szCs w:val="24"/>
          <w:lang w:eastAsia="ru-RU"/>
        </w:rPr>
        <w:t>1</w:t>
      </w:r>
      <w:r w:rsidR="00D97685">
        <w:rPr>
          <w:rFonts w:ascii="Times New Roman" w:eastAsia="Times New Roman" w:hAnsi="Times New Roman" w:cs="Times New Roman"/>
          <w:b/>
          <w:bCs/>
          <w:sz w:val="24"/>
          <w:szCs w:val="24"/>
          <w:lang w:eastAsia="ru-RU"/>
        </w:rPr>
        <w:t>8</w:t>
      </w:r>
      <w:r w:rsidRPr="001E6C3E">
        <w:rPr>
          <w:rFonts w:ascii="Times New Roman" w:eastAsia="Times New Roman" w:hAnsi="Times New Roman" w:cs="Times New Roman"/>
          <w:b/>
          <w:bCs/>
          <w:sz w:val="24"/>
          <w:szCs w:val="24"/>
          <w:lang w:eastAsia="ru-RU"/>
        </w:rPr>
        <w:t xml:space="preserve">. </w:t>
      </w:r>
      <w:r w:rsidRPr="001E6C3E">
        <w:rPr>
          <w:rFonts w:ascii="Times New Roman" w:hAnsi="Times New Roman" w:cs="Times New Roman"/>
          <w:b/>
          <w:bCs/>
          <w:sz w:val="24"/>
          <w:szCs w:val="24"/>
        </w:rPr>
        <w:t>Толкование</w:t>
      </w:r>
      <w:r w:rsidR="002804B1">
        <w:rPr>
          <w:rFonts w:ascii="Times New Roman" w:hAnsi="Times New Roman" w:cs="Times New Roman"/>
          <w:b/>
          <w:bCs/>
          <w:sz w:val="24"/>
          <w:szCs w:val="24"/>
        </w:rPr>
        <w:t xml:space="preserve"> Договора</w:t>
      </w:r>
    </w:p>
    <w:p w14:paraId="36D3F7A9" w14:textId="35DBAFA8" w:rsidR="00D11EAA" w:rsidRPr="001E6C3E" w:rsidRDefault="00C53DEA" w:rsidP="00D11EAA">
      <w:pPr>
        <w:shd w:val="clear" w:color="auto" w:fill="FFFFFF"/>
        <w:tabs>
          <w:tab w:val="left" w:pos="1276"/>
          <w:tab w:val="left" w:pos="1418"/>
        </w:tabs>
        <w:spacing w:after="0"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1</w:t>
      </w:r>
      <w:r w:rsidR="00D97685">
        <w:rPr>
          <w:rFonts w:ascii="Times New Roman" w:hAnsi="Times New Roman" w:cs="Times New Roman"/>
          <w:sz w:val="24"/>
          <w:szCs w:val="24"/>
        </w:rPr>
        <w:t>8</w:t>
      </w:r>
      <w:r w:rsidR="00D11EAA" w:rsidRPr="001E6C3E">
        <w:rPr>
          <w:rFonts w:ascii="Times New Roman" w:hAnsi="Times New Roman" w:cs="Times New Roman"/>
          <w:sz w:val="24"/>
          <w:szCs w:val="24"/>
        </w:rPr>
        <w:t>.1.</w:t>
      </w:r>
      <w:r w:rsidR="00D11EAA" w:rsidRPr="001E6C3E">
        <w:rPr>
          <w:rFonts w:ascii="Times New Roman" w:hAnsi="Times New Roman" w:cs="Times New Roman"/>
          <w:sz w:val="24"/>
          <w:szCs w:val="24"/>
        </w:rPr>
        <w:tab/>
        <w:t xml:space="preserve">Все договорные документы, корреспонденция и переписка, а также вся прочая документация, которая должна быть подготовлена и представлена по настоящему </w:t>
      </w:r>
      <w:r w:rsidR="00D11EAA" w:rsidRPr="001E6C3E">
        <w:rPr>
          <w:rFonts w:ascii="Times New Roman" w:hAnsi="Times New Roman" w:cs="Times New Roman"/>
          <w:spacing w:val="-4"/>
          <w:sz w:val="24"/>
          <w:szCs w:val="24"/>
        </w:rPr>
        <w:t>Договору, ведутся на русском языке, и настоящий Договор толкуется в соответствии с нормами</w:t>
      </w:r>
      <w:r w:rsidR="00D11EAA" w:rsidRPr="001E6C3E">
        <w:rPr>
          <w:rFonts w:ascii="Times New Roman" w:hAnsi="Times New Roman" w:cs="Times New Roman"/>
          <w:sz w:val="24"/>
          <w:szCs w:val="24"/>
        </w:rPr>
        <w:t xml:space="preserve"> этого языка.</w:t>
      </w:r>
    </w:p>
    <w:p w14:paraId="7CD0EA8E" w14:textId="240B3A4B" w:rsidR="00D11EAA" w:rsidRPr="001E6C3E" w:rsidRDefault="00C53DEA" w:rsidP="00D11EAA">
      <w:pPr>
        <w:shd w:val="clear" w:color="auto" w:fill="FFFFFF"/>
        <w:tabs>
          <w:tab w:val="left" w:pos="1276"/>
          <w:tab w:val="left" w:pos="1418"/>
        </w:tabs>
        <w:spacing w:after="0"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1</w:t>
      </w:r>
      <w:r w:rsidR="00D97685">
        <w:rPr>
          <w:rFonts w:ascii="Times New Roman" w:hAnsi="Times New Roman" w:cs="Times New Roman"/>
          <w:sz w:val="24"/>
          <w:szCs w:val="24"/>
        </w:rPr>
        <w:t>8</w:t>
      </w:r>
      <w:r w:rsidR="00D11EAA" w:rsidRPr="001E6C3E">
        <w:rPr>
          <w:rFonts w:ascii="Times New Roman" w:hAnsi="Times New Roman" w:cs="Times New Roman"/>
          <w:spacing w:val="-4"/>
          <w:sz w:val="24"/>
          <w:szCs w:val="24"/>
        </w:rPr>
        <w:t>.2.</w:t>
      </w:r>
      <w:r w:rsidR="00D11EAA" w:rsidRPr="001E6C3E">
        <w:rPr>
          <w:rFonts w:ascii="Times New Roman" w:hAnsi="Times New Roman" w:cs="Times New Roman"/>
          <w:spacing w:val="-4"/>
          <w:sz w:val="24"/>
          <w:szCs w:val="24"/>
        </w:rPr>
        <w:tab/>
        <w:t>Если какая-либо часть договорных документов, корреспонденции или переписки</w:t>
      </w:r>
      <w:r w:rsidR="00D11EAA" w:rsidRPr="001E6C3E">
        <w:rPr>
          <w:rFonts w:ascii="Times New Roman" w:hAnsi="Times New Roman" w:cs="Times New Roman"/>
          <w:sz w:val="24"/>
          <w:szCs w:val="24"/>
        </w:rPr>
        <w:t xml:space="preserve"> подготовлены на ином языке, то перевод на русский язык таких документов, корреспонденции и переписки имеет преимущественную силу в целях толкования.</w:t>
      </w:r>
    </w:p>
    <w:p w14:paraId="75C33EEC" w14:textId="613F1549" w:rsidR="00D11EAA" w:rsidRDefault="00C53DEA" w:rsidP="00D11EAA">
      <w:pPr>
        <w:shd w:val="clear" w:color="auto" w:fill="FFFFFF"/>
        <w:tabs>
          <w:tab w:val="left" w:pos="1276"/>
          <w:tab w:val="left" w:pos="1418"/>
        </w:tabs>
        <w:spacing w:after="0"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1</w:t>
      </w:r>
      <w:r w:rsidR="00D97685">
        <w:rPr>
          <w:rFonts w:ascii="Times New Roman" w:hAnsi="Times New Roman" w:cs="Times New Roman"/>
          <w:sz w:val="24"/>
          <w:szCs w:val="24"/>
        </w:rPr>
        <w:t>8</w:t>
      </w:r>
      <w:r w:rsidR="00D11EAA" w:rsidRPr="001E6C3E">
        <w:rPr>
          <w:rFonts w:ascii="Times New Roman" w:hAnsi="Times New Roman" w:cs="Times New Roman"/>
          <w:sz w:val="24"/>
          <w:szCs w:val="24"/>
        </w:rPr>
        <w:t>.3.</w:t>
      </w:r>
      <w:r w:rsidR="00D11EAA" w:rsidRPr="001E6C3E">
        <w:rPr>
          <w:rFonts w:ascii="Times New Roman" w:hAnsi="Times New Roman" w:cs="Times New Roman"/>
          <w:sz w:val="24"/>
          <w:szCs w:val="24"/>
        </w:rPr>
        <w:tab/>
        <w:t xml:space="preserve">Настоящий Договор и все приложения к нему представляет собой единое соглашение между Заказчиком и Подрядчиком в отношении предмета Договора и заменяет собой всю переписку, переговоры и соглашения (как письменные, так и устные) Сторон по этому предмету, имевшие место до дня подписания настоящего Договора. </w:t>
      </w:r>
    </w:p>
    <w:p w14:paraId="5E51CEF5" w14:textId="77777777" w:rsidR="00C83C3A" w:rsidRPr="001E6C3E" w:rsidRDefault="00C83C3A" w:rsidP="00D11EAA">
      <w:pPr>
        <w:shd w:val="clear" w:color="auto" w:fill="FFFFFF"/>
        <w:tabs>
          <w:tab w:val="left" w:pos="1276"/>
          <w:tab w:val="left" w:pos="1418"/>
        </w:tabs>
        <w:spacing w:after="0" w:line="240" w:lineRule="auto"/>
        <w:ind w:firstLine="709"/>
        <w:contextualSpacing/>
        <w:jc w:val="both"/>
        <w:rPr>
          <w:rFonts w:ascii="Times New Roman" w:hAnsi="Times New Roman" w:cs="Times New Roman"/>
          <w:sz w:val="24"/>
          <w:szCs w:val="24"/>
        </w:rPr>
      </w:pPr>
    </w:p>
    <w:p w14:paraId="037D6426" w14:textId="774483D7" w:rsidR="00D11EAA" w:rsidRPr="001E6C3E" w:rsidRDefault="00D11EAA" w:rsidP="00D11EAA">
      <w:pPr>
        <w:shd w:val="clear" w:color="auto" w:fill="FFFFFF"/>
        <w:autoSpaceDE w:val="0"/>
        <w:autoSpaceDN w:val="0"/>
        <w:adjustRightInd w:val="0"/>
        <w:spacing w:after="0" w:line="240" w:lineRule="auto"/>
        <w:ind w:firstLine="709"/>
        <w:contextualSpacing/>
        <w:jc w:val="both"/>
        <w:rPr>
          <w:rFonts w:ascii="Times New Roman" w:eastAsia="Times New Roman" w:hAnsi="Times New Roman" w:cs="Times New Roman"/>
          <w:b/>
          <w:bCs/>
          <w:sz w:val="24"/>
          <w:szCs w:val="24"/>
          <w:lang w:eastAsia="ru-RU"/>
        </w:rPr>
      </w:pPr>
      <w:r w:rsidRPr="001E6C3E">
        <w:rPr>
          <w:rFonts w:ascii="Times New Roman" w:eastAsia="Times New Roman" w:hAnsi="Times New Roman" w:cs="Times New Roman"/>
          <w:b/>
          <w:bCs/>
          <w:sz w:val="24"/>
          <w:szCs w:val="24"/>
          <w:lang w:eastAsia="ru-RU"/>
        </w:rPr>
        <w:t xml:space="preserve">Статья </w:t>
      </w:r>
      <w:r w:rsidR="00D97685">
        <w:rPr>
          <w:rFonts w:ascii="Times New Roman" w:eastAsia="Times New Roman" w:hAnsi="Times New Roman" w:cs="Times New Roman"/>
          <w:b/>
          <w:bCs/>
          <w:sz w:val="24"/>
          <w:szCs w:val="24"/>
          <w:lang w:eastAsia="ru-RU"/>
        </w:rPr>
        <w:t>19</w:t>
      </w:r>
      <w:r w:rsidRPr="001E6C3E">
        <w:rPr>
          <w:rFonts w:ascii="Times New Roman" w:eastAsia="Times New Roman" w:hAnsi="Times New Roman" w:cs="Times New Roman"/>
          <w:b/>
          <w:bCs/>
          <w:sz w:val="24"/>
          <w:szCs w:val="24"/>
          <w:lang w:eastAsia="ru-RU"/>
        </w:rPr>
        <w:t>. Заключительные положения</w:t>
      </w:r>
    </w:p>
    <w:p w14:paraId="78CD3417" w14:textId="2838115C" w:rsidR="002804B1" w:rsidRPr="002804B1" w:rsidRDefault="00D97685" w:rsidP="00D11EAA">
      <w:pPr>
        <w:tabs>
          <w:tab w:val="left" w:pos="1276"/>
          <w:tab w:val="left" w:pos="1418"/>
        </w:tabs>
        <w:autoSpaceDE w:val="0"/>
        <w:autoSpaceDN w:val="0"/>
        <w:adjustRightInd w:val="0"/>
        <w:spacing w:after="0" w:line="240" w:lineRule="auto"/>
        <w:ind w:firstLine="709"/>
        <w:contextualSpacing/>
        <w:jc w:val="both"/>
        <w:rPr>
          <w:rFonts w:ascii="Times New Roman" w:eastAsia="Times New Roman" w:hAnsi="Times New Roman" w:cs="Times New Roman"/>
          <w:spacing w:val="-4"/>
          <w:sz w:val="24"/>
          <w:szCs w:val="24"/>
          <w:lang w:eastAsia="ru-RU"/>
        </w:rPr>
      </w:pPr>
      <w:r>
        <w:rPr>
          <w:rFonts w:ascii="Times New Roman" w:hAnsi="Times New Roman" w:cs="Times New Roman"/>
          <w:sz w:val="24"/>
          <w:szCs w:val="24"/>
        </w:rPr>
        <w:t>19</w:t>
      </w:r>
      <w:r w:rsidR="00C53DEA">
        <w:rPr>
          <w:rFonts w:ascii="Times New Roman" w:hAnsi="Times New Roman" w:cs="Times New Roman"/>
          <w:sz w:val="24"/>
          <w:szCs w:val="24"/>
        </w:rPr>
        <w:t>.</w:t>
      </w:r>
      <w:r w:rsidR="00D11EAA" w:rsidRPr="001E6C3E">
        <w:rPr>
          <w:rFonts w:ascii="Times New Roman" w:eastAsia="Times New Roman" w:hAnsi="Times New Roman" w:cs="Times New Roman"/>
          <w:spacing w:val="-4"/>
          <w:sz w:val="24"/>
          <w:szCs w:val="24"/>
          <w:lang w:eastAsia="ru-RU"/>
        </w:rPr>
        <w:t>1.</w:t>
      </w:r>
      <w:r w:rsidR="00D11EAA" w:rsidRPr="001E6C3E">
        <w:rPr>
          <w:rFonts w:ascii="Times New Roman" w:eastAsia="Times New Roman" w:hAnsi="Times New Roman" w:cs="Times New Roman"/>
          <w:spacing w:val="-4"/>
          <w:sz w:val="24"/>
          <w:szCs w:val="24"/>
          <w:lang w:eastAsia="ru-RU"/>
        </w:rPr>
        <w:tab/>
      </w:r>
      <w:r w:rsidR="002804B1" w:rsidRPr="002804B1">
        <w:rPr>
          <w:rFonts w:ascii="Times New Roman" w:eastAsia="Times New Roman" w:hAnsi="Times New Roman" w:cs="Times New Roman"/>
          <w:sz w:val="24"/>
          <w:szCs w:val="24"/>
          <w:lang w:eastAsia="ru-RU"/>
        </w:rPr>
        <w:t>Настоящий Договор вступает в силу с даты его подписания и действует до полного исполнения Сторонами всех обязательств по нему.</w:t>
      </w:r>
    </w:p>
    <w:p w14:paraId="7C77C2CB" w14:textId="73545F9F" w:rsidR="00D11EAA" w:rsidRPr="001E6C3E" w:rsidRDefault="00D11EAA" w:rsidP="00D11EAA">
      <w:pPr>
        <w:tabs>
          <w:tab w:val="left" w:pos="1276"/>
          <w:tab w:val="left" w:pos="1418"/>
        </w:tabs>
        <w:autoSpaceDE w:val="0"/>
        <w:autoSpaceDN w:val="0"/>
        <w:adjustRightInd w:val="0"/>
        <w:spacing w:after="0" w:line="240" w:lineRule="auto"/>
        <w:ind w:firstLine="709"/>
        <w:contextualSpacing/>
        <w:jc w:val="both"/>
        <w:rPr>
          <w:rFonts w:ascii="Times New Roman" w:eastAsia="Times New Roman" w:hAnsi="Times New Roman" w:cs="Times New Roman"/>
          <w:spacing w:val="-4"/>
          <w:sz w:val="24"/>
          <w:szCs w:val="24"/>
          <w:lang w:eastAsia="ru-RU"/>
        </w:rPr>
      </w:pPr>
      <w:r w:rsidRPr="001E6C3E">
        <w:rPr>
          <w:rFonts w:ascii="Times New Roman" w:eastAsia="Times New Roman" w:hAnsi="Times New Roman" w:cs="Times New Roman"/>
          <w:spacing w:val="-4"/>
          <w:sz w:val="24"/>
          <w:szCs w:val="24"/>
          <w:lang w:eastAsia="ru-RU"/>
        </w:rPr>
        <w:t>Подрядчик подтверждает, что он заключил настоящий Договор с учетом изучения</w:t>
      </w:r>
      <w:r w:rsidRPr="001E6C3E">
        <w:rPr>
          <w:rFonts w:ascii="Times New Roman" w:eastAsia="Times New Roman" w:hAnsi="Times New Roman" w:cs="Times New Roman"/>
          <w:sz w:val="24"/>
          <w:szCs w:val="24"/>
          <w:lang w:eastAsia="ru-RU"/>
        </w:rPr>
        <w:t xml:space="preserve"> представленной Заказчиком информации, исходных данных </w:t>
      </w:r>
      <w:r w:rsidRPr="001E6C3E">
        <w:rPr>
          <w:rFonts w:ascii="Times New Roman" w:eastAsia="Times New Roman" w:hAnsi="Times New Roman" w:cs="Times New Roman"/>
          <w:spacing w:val="-4"/>
          <w:sz w:val="24"/>
          <w:szCs w:val="24"/>
          <w:lang w:eastAsia="ru-RU"/>
        </w:rPr>
        <w:t>и закупочной (конкурсной) документации.</w:t>
      </w:r>
    </w:p>
    <w:p w14:paraId="1978E068" w14:textId="77777777" w:rsidR="00D11EAA" w:rsidRPr="001E6C3E" w:rsidRDefault="00D11EAA" w:rsidP="00D11EAA">
      <w:pPr>
        <w:tabs>
          <w:tab w:val="left" w:pos="1276"/>
          <w:tab w:val="left" w:pos="1418"/>
        </w:tab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1E6C3E">
        <w:rPr>
          <w:rFonts w:ascii="Times New Roman" w:eastAsia="Times New Roman" w:hAnsi="Times New Roman" w:cs="Times New Roman"/>
          <w:sz w:val="24"/>
          <w:szCs w:val="24"/>
          <w:lang w:eastAsia="ru-RU"/>
        </w:rPr>
        <w:t>Подрядчик подтверждает, что если он не ознакомится со всей информацией, представленной Заказчиком, то это не освобождает его от ответственности за оценку сложности и стоимости успешного выполнения Работ.</w:t>
      </w:r>
    </w:p>
    <w:p w14:paraId="4D45B698" w14:textId="0E54D9DA" w:rsidR="00D11EAA" w:rsidRPr="001E6C3E" w:rsidRDefault="00D97685" w:rsidP="00D11EAA">
      <w:pPr>
        <w:shd w:val="clear" w:color="auto" w:fill="FFFFFF"/>
        <w:tabs>
          <w:tab w:val="left" w:pos="1176"/>
          <w:tab w:val="left" w:pos="1276"/>
          <w:tab w:val="left" w:pos="1418"/>
        </w:tab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w:t>
      </w:r>
      <w:r w:rsidR="00D11EAA" w:rsidRPr="001E6C3E">
        <w:rPr>
          <w:rFonts w:ascii="Times New Roman" w:eastAsia="Times New Roman" w:hAnsi="Times New Roman" w:cs="Times New Roman"/>
          <w:sz w:val="24"/>
          <w:szCs w:val="24"/>
          <w:lang w:eastAsia="ru-RU"/>
        </w:rPr>
        <w:t>.2.</w:t>
      </w:r>
      <w:r w:rsidR="00D11EAA" w:rsidRPr="001E6C3E">
        <w:rPr>
          <w:rFonts w:ascii="Times New Roman" w:eastAsia="Times New Roman" w:hAnsi="Times New Roman" w:cs="Times New Roman"/>
          <w:sz w:val="24"/>
          <w:szCs w:val="24"/>
          <w:lang w:eastAsia="ru-RU"/>
        </w:rPr>
        <w:tab/>
        <w:t xml:space="preserve">Настоящим Подрядчик подтверждает, что при выполнении Договора руководствуется Нормативными актами в области проектирования и строительства, ознакомлен со всеми требованиями и стандартами, установленными в нормативных, технических (технологических), организационно-распорядительных документах Заказчика </w:t>
      </w:r>
      <w:r w:rsidR="00D11EAA" w:rsidRPr="001E6C3E">
        <w:rPr>
          <w:rFonts w:ascii="Times New Roman" w:eastAsia="Times New Roman" w:hAnsi="Times New Roman" w:cs="Times New Roman"/>
          <w:i/>
          <w:sz w:val="24"/>
          <w:szCs w:val="24"/>
          <w:lang w:eastAsia="ru-RU"/>
        </w:rPr>
        <w:t>(</w:t>
      </w:r>
      <w:r w:rsidR="00D11EAA" w:rsidRPr="001E6C3E">
        <w:rPr>
          <w:rFonts w:ascii="Times New Roman" w:eastAsia="Times New Roman" w:hAnsi="Times New Roman" w:cs="Times New Roman"/>
          <w:sz w:val="24"/>
          <w:szCs w:val="24"/>
          <w:lang w:eastAsia="ru-RU"/>
        </w:rPr>
        <w:t>ОРД ПАО «</w:t>
      </w:r>
      <w:r w:rsidR="008F6E93">
        <w:rPr>
          <w:rFonts w:ascii="Times New Roman" w:eastAsia="Times New Roman" w:hAnsi="Times New Roman" w:cs="Times New Roman"/>
          <w:sz w:val="24"/>
          <w:szCs w:val="24"/>
          <w:lang w:eastAsia="ru-RU"/>
        </w:rPr>
        <w:t>Россети Центр</w:t>
      </w:r>
      <w:r w:rsidR="00D11EAA" w:rsidRPr="001E6C3E">
        <w:rPr>
          <w:rFonts w:ascii="Times New Roman" w:eastAsia="Times New Roman" w:hAnsi="Times New Roman" w:cs="Times New Roman"/>
          <w:sz w:val="24"/>
          <w:szCs w:val="24"/>
          <w:lang w:eastAsia="ru-RU"/>
        </w:rPr>
        <w:t>» и ПАО «</w:t>
      </w:r>
      <w:r w:rsidR="008F6E93">
        <w:rPr>
          <w:rFonts w:ascii="Times New Roman" w:eastAsia="Times New Roman" w:hAnsi="Times New Roman" w:cs="Times New Roman"/>
          <w:sz w:val="24"/>
          <w:szCs w:val="24"/>
          <w:lang w:eastAsia="ru-RU"/>
        </w:rPr>
        <w:t>Россети Центр</w:t>
      </w:r>
      <w:r w:rsidR="00D11EAA" w:rsidRPr="001E6C3E">
        <w:rPr>
          <w:rFonts w:ascii="Times New Roman" w:eastAsia="Times New Roman" w:hAnsi="Times New Roman" w:cs="Times New Roman"/>
          <w:sz w:val="24"/>
          <w:szCs w:val="24"/>
          <w:lang w:eastAsia="ru-RU"/>
        </w:rPr>
        <w:t xml:space="preserve"> и Приволжья»), прямо поименованных в настоящем Договоре, и иными нормативно-техническими и организационно-распорядительными документами Заказчика (ОРД ПАО «</w:t>
      </w:r>
      <w:r w:rsidR="008F6E93">
        <w:rPr>
          <w:rFonts w:ascii="Times New Roman" w:eastAsia="Times New Roman" w:hAnsi="Times New Roman" w:cs="Times New Roman"/>
          <w:sz w:val="24"/>
          <w:szCs w:val="24"/>
          <w:lang w:eastAsia="ru-RU"/>
        </w:rPr>
        <w:t>Россети Центр</w:t>
      </w:r>
      <w:r w:rsidR="00D11EAA" w:rsidRPr="001E6C3E">
        <w:rPr>
          <w:rFonts w:ascii="Times New Roman" w:eastAsia="Times New Roman" w:hAnsi="Times New Roman" w:cs="Times New Roman"/>
          <w:sz w:val="24"/>
          <w:szCs w:val="24"/>
          <w:lang w:eastAsia="ru-RU"/>
        </w:rPr>
        <w:t>» и ПАО «</w:t>
      </w:r>
      <w:r w:rsidR="008F6E93">
        <w:rPr>
          <w:rFonts w:ascii="Times New Roman" w:eastAsia="Times New Roman" w:hAnsi="Times New Roman" w:cs="Times New Roman"/>
          <w:sz w:val="24"/>
          <w:szCs w:val="24"/>
          <w:lang w:eastAsia="ru-RU"/>
        </w:rPr>
        <w:t>Россети Центр</w:t>
      </w:r>
      <w:r w:rsidR="00D11EAA" w:rsidRPr="001E6C3E">
        <w:rPr>
          <w:rFonts w:ascii="Times New Roman" w:eastAsia="Times New Roman" w:hAnsi="Times New Roman" w:cs="Times New Roman"/>
          <w:sz w:val="24"/>
          <w:szCs w:val="24"/>
          <w:lang w:eastAsia="ru-RU"/>
        </w:rPr>
        <w:t xml:space="preserve"> и Приволжья»), регламентирующими порядок принятия технических решений и осуществление нового строительства, реконструкции и технического перевооружения объектов ЕНЭС и распределительных сетей, порядком проведения регламентированных закупок товаров, работ, услуг для нужд Заказчика, порядком предоставления финансового обеспечения.</w:t>
      </w:r>
    </w:p>
    <w:p w14:paraId="067AC3A2" w14:textId="77777777" w:rsidR="00D11EAA" w:rsidRPr="001E6C3E" w:rsidRDefault="00D11EAA" w:rsidP="00D11EAA">
      <w:pPr>
        <w:shd w:val="clear" w:color="auto" w:fill="FFFFFF"/>
        <w:tabs>
          <w:tab w:val="left" w:pos="1176"/>
          <w:tab w:val="left" w:pos="1418"/>
        </w:tab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1E6C3E">
        <w:rPr>
          <w:rFonts w:ascii="Times New Roman" w:eastAsia="Times New Roman" w:hAnsi="Times New Roman" w:cs="Times New Roman"/>
          <w:sz w:val="24"/>
          <w:szCs w:val="24"/>
          <w:lang w:eastAsia="ru-RU"/>
        </w:rPr>
        <w:lastRenderedPageBreak/>
        <w:t xml:space="preserve">Настоящим Подрядчик гарантирует выполнение Работ в соответствии со всеми </w:t>
      </w:r>
      <w:r w:rsidRPr="001E6C3E">
        <w:rPr>
          <w:rFonts w:ascii="Times New Roman" w:eastAsia="Times New Roman" w:hAnsi="Times New Roman" w:cs="Times New Roman"/>
          <w:spacing w:val="-4"/>
          <w:sz w:val="24"/>
          <w:szCs w:val="24"/>
          <w:lang w:eastAsia="ru-RU"/>
        </w:rPr>
        <w:t>требованиями и стандартами, установленными нормативно-техническими и организационно</w:t>
      </w:r>
      <w:r w:rsidRPr="001E6C3E">
        <w:rPr>
          <w:rFonts w:ascii="Times New Roman" w:eastAsia="Times New Roman" w:hAnsi="Times New Roman" w:cs="Times New Roman"/>
          <w:sz w:val="24"/>
          <w:szCs w:val="24"/>
          <w:lang w:eastAsia="ru-RU"/>
        </w:rPr>
        <w:t>-распорядительными документами Заказчика, действующими на момент исполнения соответствующего обязательства по Договору.</w:t>
      </w:r>
    </w:p>
    <w:p w14:paraId="2EAFCC3C" w14:textId="6961517B" w:rsidR="00D11EAA" w:rsidRPr="001E6C3E" w:rsidRDefault="00D11EAA" w:rsidP="00D11EAA">
      <w:pPr>
        <w:shd w:val="clear" w:color="auto" w:fill="FFFFFF"/>
        <w:tabs>
          <w:tab w:val="left" w:pos="1176"/>
          <w:tab w:val="left" w:pos="1418"/>
        </w:tab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1E6C3E">
        <w:rPr>
          <w:rFonts w:ascii="Times New Roman" w:eastAsia="Times New Roman" w:hAnsi="Times New Roman" w:cs="Times New Roman"/>
          <w:sz w:val="24"/>
          <w:szCs w:val="24"/>
          <w:lang w:eastAsia="ru-RU"/>
        </w:rPr>
        <w:t>Заказчик вправе уведомлять Подрядчика о действующих организационно-распорядительных документах ПАО «</w:t>
      </w:r>
      <w:r w:rsidR="008F6E93">
        <w:rPr>
          <w:rFonts w:ascii="Times New Roman" w:eastAsia="Times New Roman" w:hAnsi="Times New Roman" w:cs="Times New Roman"/>
          <w:sz w:val="24"/>
          <w:szCs w:val="24"/>
          <w:lang w:eastAsia="ru-RU"/>
        </w:rPr>
        <w:t>Россети Центр</w:t>
      </w:r>
      <w:r w:rsidRPr="001E6C3E">
        <w:rPr>
          <w:rFonts w:ascii="Times New Roman" w:eastAsia="Times New Roman" w:hAnsi="Times New Roman" w:cs="Times New Roman"/>
          <w:sz w:val="24"/>
          <w:szCs w:val="24"/>
          <w:lang w:eastAsia="ru-RU"/>
        </w:rPr>
        <w:t>» и ПАО «</w:t>
      </w:r>
      <w:r w:rsidR="008F6E93">
        <w:rPr>
          <w:rFonts w:ascii="Times New Roman" w:eastAsia="Times New Roman" w:hAnsi="Times New Roman" w:cs="Times New Roman"/>
          <w:sz w:val="24"/>
          <w:szCs w:val="24"/>
          <w:lang w:eastAsia="ru-RU"/>
        </w:rPr>
        <w:t>Россети Центр</w:t>
      </w:r>
      <w:r w:rsidRPr="001E6C3E">
        <w:rPr>
          <w:rFonts w:ascii="Times New Roman" w:eastAsia="Times New Roman" w:hAnsi="Times New Roman" w:cs="Times New Roman"/>
          <w:sz w:val="24"/>
          <w:szCs w:val="24"/>
          <w:lang w:eastAsia="ru-RU"/>
        </w:rPr>
        <w:t xml:space="preserve"> и Приволжья» путем их размещения на своем официальном сайте или направлением в адрес подрядной Подрядчика. </w:t>
      </w:r>
    </w:p>
    <w:p w14:paraId="293ADDFC" w14:textId="052F1F37" w:rsidR="00D11EAA" w:rsidRPr="001E6C3E" w:rsidRDefault="00D97685" w:rsidP="00D11EAA">
      <w:pPr>
        <w:shd w:val="clear" w:color="auto" w:fill="FFFFFF"/>
        <w:tabs>
          <w:tab w:val="left" w:pos="1276"/>
          <w:tab w:val="left" w:pos="1418"/>
        </w:tabs>
        <w:autoSpaceDE w:val="0"/>
        <w:autoSpaceDN w:val="0"/>
        <w:adjustRightInd w:val="0"/>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sz w:val="24"/>
          <w:szCs w:val="24"/>
          <w:lang w:eastAsia="ru-RU"/>
        </w:rPr>
        <w:t>19</w:t>
      </w:r>
      <w:r w:rsidR="00D11EAA" w:rsidRPr="001E6C3E">
        <w:rPr>
          <w:rFonts w:ascii="Times New Roman" w:eastAsia="Times New Roman" w:hAnsi="Times New Roman" w:cs="Times New Roman"/>
          <w:sz w:val="24"/>
          <w:szCs w:val="24"/>
          <w:lang w:eastAsia="ru-RU"/>
        </w:rPr>
        <w:t>.3.</w:t>
      </w:r>
      <w:r w:rsidR="00D11EAA" w:rsidRPr="001E6C3E">
        <w:rPr>
          <w:rFonts w:ascii="Times New Roman" w:eastAsia="Times New Roman" w:hAnsi="Times New Roman" w:cs="Times New Roman"/>
          <w:sz w:val="24"/>
          <w:szCs w:val="24"/>
          <w:lang w:eastAsia="ru-RU"/>
        </w:rPr>
        <w:tab/>
      </w:r>
      <w:r w:rsidR="00D11EAA" w:rsidRPr="001E6C3E">
        <w:rPr>
          <w:rFonts w:ascii="Times New Roman" w:eastAsia="Times New Roman" w:hAnsi="Times New Roman" w:cs="Times New Roman"/>
          <w:bCs/>
          <w:sz w:val="24"/>
          <w:szCs w:val="24"/>
          <w:lang w:eastAsia="ru-RU"/>
        </w:rPr>
        <w:t>Настоящим Подрядчик гарантирует, что обладает всеми необходимыми разрешениями (лицензиями,</w:t>
      </w:r>
      <w:r w:rsidR="00D11EAA" w:rsidRPr="001E6C3E">
        <w:rPr>
          <w:rFonts w:ascii="Times New Roman" w:eastAsia="Times New Roman" w:hAnsi="Times New Roman" w:cs="Times New Roman"/>
          <w:sz w:val="24"/>
          <w:szCs w:val="24"/>
          <w:lang w:eastAsia="ru-RU"/>
        </w:rPr>
        <w:t xml:space="preserve"> свидетельствами) о допуске к работам, выданными </w:t>
      </w:r>
      <w:r w:rsidR="00D11EAA" w:rsidRPr="001E6C3E">
        <w:rPr>
          <w:rFonts w:ascii="Times New Roman" w:eastAsia="Times New Roman" w:hAnsi="Times New Roman" w:cs="Times New Roman"/>
          <w:spacing w:val="-4"/>
          <w:sz w:val="24"/>
          <w:szCs w:val="24"/>
          <w:lang w:eastAsia="ru-RU"/>
        </w:rPr>
        <w:t>в установленном законом порядке</w:t>
      </w:r>
      <w:r w:rsidR="00D11EAA" w:rsidRPr="001E6C3E">
        <w:rPr>
          <w:rFonts w:ascii="Times New Roman" w:eastAsia="Times New Roman" w:hAnsi="Times New Roman" w:cs="Times New Roman"/>
          <w:bCs/>
          <w:spacing w:val="-4"/>
          <w:sz w:val="24"/>
          <w:szCs w:val="24"/>
          <w:lang w:eastAsia="ru-RU"/>
        </w:rPr>
        <w:t xml:space="preserve">, для выполнения Работ, что подтверждается </w:t>
      </w:r>
      <w:r w:rsidR="0098660A">
        <w:rPr>
          <w:rFonts w:ascii="Times New Roman" w:eastAsia="Times New Roman" w:hAnsi="Times New Roman" w:cs="Times New Roman"/>
          <w:bCs/>
          <w:sz w:val="24"/>
          <w:szCs w:val="24"/>
          <w:lang w:eastAsia="ru-RU"/>
        </w:rPr>
        <w:t>документами.</w:t>
      </w:r>
      <w:r w:rsidR="00D11EAA" w:rsidRPr="001E6C3E">
        <w:rPr>
          <w:rFonts w:ascii="Times New Roman" w:eastAsia="Times New Roman" w:hAnsi="Times New Roman" w:cs="Times New Roman"/>
          <w:bCs/>
          <w:sz w:val="24"/>
          <w:szCs w:val="24"/>
          <w:lang w:eastAsia="ru-RU"/>
        </w:rPr>
        <w:t xml:space="preserve"> </w:t>
      </w:r>
    </w:p>
    <w:p w14:paraId="5262CB43" w14:textId="0D00000C" w:rsidR="00D11EAA" w:rsidRPr="001E6C3E" w:rsidRDefault="00D97685" w:rsidP="00D11EAA">
      <w:pPr>
        <w:shd w:val="clear" w:color="auto" w:fill="FFFFFF"/>
        <w:tabs>
          <w:tab w:val="left" w:pos="1276"/>
          <w:tab w:val="left" w:pos="1418"/>
        </w:tabs>
        <w:autoSpaceDE w:val="0"/>
        <w:autoSpaceDN w:val="0"/>
        <w:adjustRightInd w:val="0"/>
        <w:spacing w:after="0" w:line="240" w:lineRule="auto"/>
        <w:ind w:firstLine="709"/>
        <w:contextualSpacing/>
        <w:jc w:val="both"/>
        <w:rPr>
          <w:rFonts w:ascii="Times New Roman" w:hAnsi="Times New Roman" w:cs="Times New Roman"/>
          <w:sz w:val="24"/>
          <w:szCs w:val="24"/>
        </w:rPr>
      </w:pPr>
      <w:r>
        <w:rPr>
          <w:rFonts w:ascii="Times New Roman" w:eastAsia="Times New Roman" w:hAnsi="Times New Roman" w:cs="Times New Roman"/>
          <w:sz w:val="24"/>
          <w:szCs w:val="24"/>
          <w:lang w:eastAsia="ru-RU"/>
        </w:rPr>
        <w:t>19</w:t>
      </w:r>
      <w:r w:rsidR="00D11EAA" w:rsidRPr="001E6C3E">
        <w:rPr>
          <w:rFonts w:ascii="Times New Roman" w:eastAsia="Times New Roman" w:hAnsi="Times New Roman" w:cs="Times New Roman"/>
          <w:sz w:val="24"/>
          <w:szCs w:val="24"/>
          <w:lang w:eastAsia="ru-RU"/>
        </w:rPr>
        <w:t>.4.</w:t>
      </w:r>
      <w:r w:rsidR="00D11EAA" w:rsidRPr="001E6C3E">
        <w:rPr>
          <w:rFonts w:ascii="Times New Roman" w:eastAsia="Times New Roman" w:hAnsi="Times New Roman" w:cs="Times New Roman"/>
          <w:sz w:val="24"/>
          <w:szCs w:val="24"/>
          <w:lang w:eastAsia="ru-RU"/>
        </w:rPr>
        <w:tab/>
      </w:r>
      <w:r w:rsidR="00D250D7">
        <w:rPr>
          <w:rFonts w:ascii="Times New Roman" w:hAnsi="Times New Roman" w:cs="Times New Roman"/>
          <w:sz w:val="24"/>
          <w:szCs w:val="24"/>
        </w:rPr>
        <w:t>Стороны</w:t>
      </w:r>
      <w:r w:rsidR="00D250D7" w:rsidRPr="001E6C3E">
        <w:rPr>
          <w:rFonts w:ascii="Times New Roman" w:hAnsi="Times New Roman" w:cs="Times New Roman"/>
          <w:sz w:val="24"/>
          <w:szCs w:val="24"/>
        </w:rPr>
        <w:t xml:space="preserve"> </w:t>
      </w:r>
      <w:r w:rsidR="00D11EAA" w:rsidRPr="001E6C3E">
        <w:rPr>
          <w:rFonts w:ascii="Times New Roman" w:hAnsi="Times New Roman" w:cs="Times New Roman"/>
          <w:sz w:val="24"/>
          <w:szCs w:val="24"/>
        </w:rPr>
        <w:t xml:space="preserve">не вправе без предварительного письменного согласия </w:t>
      </w:r>
      <w:r w:rsidR="00D250D7">
        <w:rPr>
          <w:rFonts w:ascii="Times New Roman" w:hAnsi="Times New Roman" w:cs="Times New Roman"/>
          <w:sz w:val="24"/>
          <w:szCs w:val="24"/>
        </w:rPr>
        <w:t xml:space="preserve">другой Стороны </w:t>
      </w:r>
      <w:r w:rsidR="00D11EAA" w:rsidRPr="001E6C3E">
        <w:rPr>
          <w:rFonts w:ascii="Times New Roman" w:hAnsi="Times New Roman" w:cs="Times New Roman"/>
          <w:sz w:val="24"/>
          <w:szCs w:val="24"/>
        </w:rPr>
        <w:t>переуступать третьим лицам права по настоящему Договору.</w:t>
      </w:r>
    </w:p>
    <w:p w14:paraId="6CDDCB2F" w14:textId="5207FBB4" w:rsidR="00D11EAA" w:rsidRPr="001E6C3E" w:rsidRDefault="00D11EAA" w:rsidP="00D11EAA">
      <w:pPr>
        <w:shd w:val="clear" w:color="auto" w:fill="FFFFFF"/>
        <w:tabs>
          <w:tab w:val="left" w:pos="1276"/>
          <w:tab w:val="left" w:pos="1418"/>
        </w:tabs>
        <w:spacing w:after="0" w:line="240" w:lineRule="auto"/>
        <w:ind w:firstLine="709"/>
        <w:contextualSpacing/>
        <w:jc w:val="both"/>
        <w:rPr>
          <w:rFonts w:ascii="Times New Roman" w:hAnsi="Times New Roman" w:cs="Times New Roman"/>
          <w:sz w:val="24"/>
          <w:szCs w:val="24"/>
        </w:rPr>
      </w:pPr>
      <w:r w:rsidRPr="001E6C3E">
        <w:rPr>
          <w:rFonts w:ascii="Times New Roman" w:hAnsi="Times New Roman" w:cs="Times New Roman"/>
          <w:sz w:val="24"/>
          <w:szCs w:val="24"/>
        </w:rPr>
        <w:t xml:space="preserve">При этом </w:t>
      </w:r>
      <w:r w:rsidR="00D250D7">
        <w:rPr>
          <w:rFonts w:ascii="Times New Roman" w:hAnsi="Times New Roman" w:cs="Times New Roman"/>
          <w:sz w:val="24"/>
          <w:szCs w:val="24"/>
        </w:rPr>
        <w:t xml:space="preserve">Сторона </w:t>
      </w:r>
      <w:r w:rsidRPr="001E6C3E">
        <w:rPr>
          <w:rFonts w:ascii="Times New Roman" w:hAnsi="Times New Roman" w:cs="Times New Roman"/>
          <w:sz w:val="24"/>
          <w:szCs w:val="24"/>
        </w:rPr>
        <w:t xml:space="preserve">при получении письменного согласия </w:t>
      </w:r>
      <w:r w:rsidR="00D250D7">
        <w:rPr>
          <w:rFonts w:ascii="Times New Roman" w:hAnsi="Times New Roman" w:cs="Times New Roman"/>
          <w:sz w:val="24"/>
          <w:szCs w:val="24"/>
        </w:rPr>
        <w:t xml:space="preserve">другой Стороны </w:t>
      </w:r>
      <w:r w:rsidRPr="001E6C3E">
        <w:rPr>
          <w:rFonts w:ascii="Times New Roman" w:hAnsi="Times New Roman" w:cs="Times New Roman"/>
          <w:sz w:val="24"/>
          <w:szCs w:val="24"/>
        </w:rPr>
        <w:t>обязан</w:t>
      </w:r>
      <w:r w:rsidR="00D250D7">
        <w:rPr>
          <w:rFonts w:ascii="Times New Roman" w:hAnsi="Times New Roman" w:cs="Times New Roman"/>
          <w:sz w:val="24"/>
          <w:szCs w:val="24"/>
        </w:rPr>
        <w:t>а</w:t>
      </w:r>
      <w:r w:rsidRPr="001E6C3E">
        <w:rPr>
          <w:rFonts w:ascii="Times New Roman" w:hAnsi="Times New Roman" w:cs="Times New Roman"/>
          <w:sz w:val="24"/>
          <w:szCs w:val="24"/>
        </w:rPr>
        <w:t xml:space="preserve"> предоставить оригинал письменного уведомления об уступке денежного требования в течение 2 (двух) рабочих дней с даты осуществления уступки.</w:t>
      </w:r>
    </w:p>
    <w:p w14:paraId="13C8AA23" w14:textId="4B118900" w:rsidR="00D11EAA" w:rsidRPr="001E6C3E" w:rsidRDefault="00D97685" w:rsidP="00D11EAA">
      <w:pPr>
        <w:shd w:val="clear" w:color="auto" w:fill="FFFFFF"/>
        <w:tabs>
          <w:tab w:val="left" w:pos="1276"/>
          <w:tab w:val="left" w:pos="1418"/>
        </w:tab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w:t>
      </w:r>
      <w:r w:rsidR="00D11EAA" w:rsidRPr="001E6C3E">
        <w:rPr>
          <w:rFonts w:ascii="Times New Roman" w:eastAsia="Times New Roman" w:hAnsi="Times New Roman" w:cs="Times New Roman"/>
          <w:sz w:val="24"/>
          <w:szCs w:val="24"/>
          <w:lang w:eastAsia="ru-RU"/>
        </w:rPr>
        <w:t>.5.</w:t>
      </w:r>
      <w:r w:rsidR="00D11EAA" w:rsidRPr="001E6C3E">
        <w:rPr>
          <w:rFonts w:ascii="Times New Roman" w:eastAsia="Times New Roman" w:hAnsi="Times New Roman" w:cs="Times New Roman"/>
          <w:sz w:val="24"/>
          <w:szCs w:val="24"/>
          <w:lang w:eastAsia="ru-RU"/>
        </w:rPr>
        <w:tab/>
        <w:t>Любая договоренность между Сторонами, влекущая за собой новые обязательства, не предусмотренные настоящим Договором, считается действительной, если она подтверждена Сторонами в письменной форме в виде дополнительного соглашения.</w:t>
      </w:r>
    </w:p>
    <w:p w14:paraId="1433AF19" w14:textId="71C0A6B9" w:rsidR="00D11EAA" w:rsidRPr="001E6C3E" w:rsidRDefault="00D97685" w:rsidP="00D11EAA">
      <w:pPr>
        <w:shd w:val="clear" w:color="auto" w:fill="FFFFFF"/>
        <w:tabs>
          <w:tab w:val="left" w:pos="1276"/>
          <w:tab w:val="left" w:pos="1418"/>
        </w:tabs>
        <w:autoSpaceDE w:val="0"/>
        <w:autoSpaceDN w:val="0"/>
        <w:adjustRightInd w:val="0"/>
        <w:spacing w:after="0" w:line="240" w:lineRule="auto"/>
        <w:ind w:firstLine="709"/>
        <w:contextualSpacing/>
        <w:jc w:val="both"/>
        <w:rPr>
          <w:rFonts w:ascii="Times New Roman" w:eastAsia="Times New Roman" w:hAnsi="Times New Roman" w:cs="Times New Roman"/>
          <w:spacing w:val="-4"/>
          <w:sz w:val="24"/>
          <w:szCs w:val="24"/>
          <w:lang w:eastAsia="ru-RU"/>
        </w:rPr>
      </w:pPr>
      <w:r>
        <w:rPr>
          <w:rFonts w:ascii="Times New Roman" w:eastAsia="Times New Roman" w:hAnsi="Times New Roman" w:cs="Times New Roman"/>
          <w:spacing w:val="-4"/>
          <w:sz w:val="24"/>
          <w:szCs w:val="24"/>
          <w:lang w:eastAsia="ru-RU"/>
        </w:rPr>
        <w:t>19</w:t>
      </w:r>
      <w:r w:rsidR="00D11EAA" w:rsidRPr="001E6C3E">
        <w:rPr>
          <w:rFonts w:ascii="Times New Roman" w:eastAsia="Times New Roman" w:hAnsi="Times New Roman" w:cs="Times New Roman"/>
          <w:spacing w:val="-4"/>
          <w:sz w:val="24"/>
          <w:szCs w:val="24"/>
          <w:lang w:eastAsia="ru-RU"/>
        </w:rPr>
        <w:t>.6.</w:t>
      </w:r>
      <w:r w:rsidR="00D11EAA" w:rsidRPr="001E6C3E">
        <w:rPr>
          <w:rFonts w:ascii="Times New Roman" w:eastAsia="Times New Roman" w:hAnsi="Times New Roman" w:cs="Times New Roman"/>
          <w:spacing w:val="-4"/>
          <w:sz w:val="24"/>
          <w:szCs w:val="24"/>
          <w:lang w:eastAsia="ru-RU"/>
        </w:rPr>
        <w:tab/>
        <w:t>Любое уведомление по настоящему Договору осуществляется в письменной форме, может быть направлено в виде заказного письма с уведомлением, телекса, телеграммы, факсимильного сообщения, и иными способами, в том числе электронными документами (письма по электронной почте</w:t>
      </w:r>
      <w:r w:rsidR="00D250D7">
        <w:rPr>
          <w:rFonts w:ascii="Times New Roman" w:eastAsia="Times New Roman" w:hAnsi="Times New Roman" w:cs="Times New Roman"/>
          <w:spacing w:val="-4"/>
          <w:sz w:val="24"/>
          <w:szCs w:val="24"/>
          <w:lang w:eastAsia="ru-RU"/>
        </w:rPr>
        <w:t xml:space="preserve"> по адресам, указанным в Договоре</w:t>
      </w:r>
      <w:r w:rsidR="00D11EAA" w:rsidRPr="001E6C3E">
        <w:rPr>
          <w:rFonts w:ascii="Times New Roman" w:eastAsia="Times New Roman" w:hAnsi="Times New Roman" w:cs="Times New Roman"/>
          <w:spacing w:val="-4"/>
          <w:sz w:val="24"/>
          <w:szCs w:val="24"/>
          <w:lang w:eastAsia="ru-RU"/>
        </w:rPr>
        <w:t>), передаваемыми по каналам связи, позволяющими достоверно установить, что документ исходит от Стороны по договору.</w:t>
      </w:r>
    </w:p>
    <w:p w14:paraId="1DD11645" w14:textId="77777777" w:rsidR="00D11EAA" w:rsidRPr="001E6C3E" w:rsidRDefault="00D11EAA" w:rsidP="00D11EAA">
      <w:pPr>
        <w:shd w:val="clear" w:color="auto" w:fill="FFFFFF"/>
        <w:tabs>
          <w:tab w:val="left" w:pos="1418"/>
        </w:tabs>
        <w:autoSpaceDE w:val="0"/>
        <w:autoSpaceDN w:val="0"/>
        <w:adjustRightInd w:val="0"/>
        <w:spacing w:after="0" w:line="240" w:lineRule="auto"/>
        <w:ind w:firstLine="709"/>
        <w:contextualSpacing/>
        <w:jc w:val="both"/>
        <w:rPr>
          <w:rFonts w:ascii="Times New Roman" w:eastAsia="Times New Roman" w:hAnsi="Times New Roman" w:cs="Times New Roman"/>
          <w:spacing w:val="-4"/>
          <w:sz w:val="24"/>
          <w:szCs w:val="24"/>
          <w:lang w:eastAsia="ru-RU"/>
        </w:rPr>
      </w:pPr>
      <w:r w:rsidRPr="001E6C3E">
        <w:rPr>
          <w:rFonts w:ascii="Times New Roman" w:eastAsia="Times New Roman" w:hAnsi="Times New Roman" w:cs="Times New Roman"/>
          <w:spacing w:val="-4"/>
          <w:sz w:val="24"/>
          <w:szCs w:val="24"/>
          <w:lang w:eastAsia="ru-RU"/>
        </w:rPr>
        <w:t>Электронные документы, подписанные простой электронной подписью, признаются равнозначными документам на бумажных носителях, подписанным собственноручной подписью. При этом под электронным документом стороны понимают сообщение в формате электронной почты, содержащее непосредственно в этом сообщении или в качестве приложения к нему электронный (созданный в результате сканирования или сохранения документа в формате PDF) образ оригинального документа, содержащего подпись уполномоченного представителя Стороны и печать Стороны.</w:t>
      </w:r>
    </w:p>
    <w:p w14:paraId="795013C7" w14:textId="77777777" w:rsidR="00D11EAA" w:rsidRPr="001E6C3E" w:rsidRDefault="00D11EAA" w:rsidP="00D11EAA">
      <w:pPr>
        <w:shd w:val="clear" w:color="auto" w:fill="FFFFFF"/>
        <w:tabs>
          <w:tab w:val="left" w:pos="1418"/>
        </w:tabs>
        <w:autoSpaceDE w:val="0"/>
        <w:autoSpaceDN w:val="0"/>
        <w:adjustRightInd w:val="0"/>
        <w:spacing w:after="0" w:line="240" w:lineRule="auto"/>
        <w:ind w:firstLine="709"/>
        <w:contextualSpacing/>
        <w:jc w:val="both"/>
        <w:rPr>
          <w:rFonts w:ascii="Times New Roman" w:eastAsia="Times New Roman" w:hAnsi="Times New Roman" w:cs="Times New Roman"/>
          <w:spacing w:val="-4"/>
          <w:sz w:val="24"/>
          <w:szCs w:val="24"/>
          <w:lang w:eastAsia="ru-RU"/>
        </w:rPr>
      </w:pPr>
      <w:r w:rsidRPr="001E6C3E">
        <w:rPr>
          <w:rFonts w:ascii="Times New Roman" w:eastAsia="Times New Roman" w:hAnsi="Times New Roman" w:cs="Times New Roman"/>
          <w:spacing w:val="-4"/>
          <w:sz w:val="24"/>
          <w:szCs w:val="24"/>
          <w:lang w:eastAsia="ru-RU"/>
        </w:rPr>
        <w:t xml:space="preserve">Каждая Сторона обязуется обеспечить доступ лиц, уполномоченных на подписание электронных документов от ее имени и конфиденциальность электронного документооборота. </w:t>
      </w:r>
    </w:p>
    <w:p w14:paraId="1013BAC6" w14:textId="66203C11" w:rsidR="00D11EAA" w:rsidRPr="001E6C3E" w:rsidRDefault="00D97685" w:rsidP="00D11EAA">
      <w:pPr>
        <w:shd w:val="clear" w:color="auto" w:fill="FFFFFF"/>
        <w:tabs>
          <w:tab w:val="left" w:pos="1276"/>
          <w:tab w:val="left" w:pos="1418"/>
        </w:tab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w:t>
      </w:r>
      <w:r w:rsidR="00D11EAA" w:rsidRPr="001E6C3E">
        <w:rPr>
          <w:rFonts w:ascii="Times New Roman" w:eastAsia="Times New Roman" w:hAnsi="Times New Roman" w:cs="Times New Roman"/>
          <w:sz w:val="24"/>
          <w:szCs w:val="24"/>
          <w:lang w:eastAsia="ru-RU"/>
        </w:rPr>
        <w:t>.7.</w:t>
      </w:r>
      <w:r w:rsidR="00D11EAA" w:rsidRPr="001E6C3E">
        <w:rPr>
          <w:rFonts w:ascii="Times New Roman" w:eastAsia="Times New Roman" w:hAnsi="Times New Roman" w:cs="Times New Roman"/>
          <w:sz w:val="24"/>
          <w:szCs w:val="24"/>
          <w:lang w:eastAsia="ru-RU"/>
        </w:rPr>
        <w:tab/>
      </w:r>
      <w:r w:rsidR="00D11EAA" w:rsidRPr="001E6C3E">
        <w:rPr>
          <w:rFonts w:ascii="Times New Roman" w:hAnsi="Times New Roman" w:cs="Times New Roman"/>
          <w:sz w:val="24"/>
          <w:szCs w:val="24"/>
        </w:rPr>
        <w:t xml:space="preserve">Полномочия представителя Подрядчика должны быть подтверждены </w:t>
      </w:r>
      <w:r w:rsidR="00D11EAA" w:rsidRPr="001E6C3E">
        <w:rPr>
          <w:rFonts w:ascii="Times New Roman" w:hAnsi="Times New Roman" w:cs="Times New Roman"/>
          <w:spacing w:val="-4"/>
          <w:sz w:val="24"/>
          <w:szCs w:val="24"/>
        </w:rPr>
        <w:t xml:space="preserve">доверенностью. Подлинник или </w:t>
      </w:r>
      <w:r w:rsidR="000E6A94">
        <w:rPr>
          <w:rFonts w:ascii="Times New Roman" w:hAnsi="Times New Roman" w:cs="Times New Roman"/>
          <w:spacing w:val="-4"/>
          <w:sz w:val="24"/>
          <w:szCs w:val="24"/>
        </w:rPr>
        <w:t>надлежащим образом</w:t>
      </w:r>
      <w:r w:rsidR="000E6A94" w:rsidRPr="001E6C3E">
        <w:rPr>
          <w:rFonts w:ascii="Times New Roman" w:hAnsi="Times New Roman" w:cs="Times New Roman"/>
          <w:spacing w:val="-4"/>
          <w:sz w:val="24"/>
          <w:szCs w:val="24"/>
        </w:rPr>
        <w:t xml:space="preserve"> </w:t>
      </w:r>
      <w:r w:rsidR="00D11EAA" w:rsidRPr="001E6C3E">
        <w:rPr>
          <w:rFonts w:ascii="Times New Roman" w:hAnsi="Times New Roman" w:cs="Times New Roman"/>
          <w:spacing w:val="-4"/>
          <w:sz w:val="24"/>
          <w:szCs w:val="24"/>
        </w:rPr>
        <w:t>заверенная</w:t>
      </w:r>
      <w:r w:rsidR="00D11EAA" w:rsidRPr="001E6C3E">
        <w:rPr>
          <w:rFonts w:ascii="Times New Roman" w:hAnsi="Times New Roman" w:cs="Times New Roman"/>
          <w:sz w:val="24"/>
          <w:szCs w:val="24"/>
        </w:rPr>
        <w:t xml:space="preserve"> копия доверенности должна быть передана Заказчику.</w:t>
      </w:r>
    </w:p>
    <w:p w14:paraId="5FF0EC9C" w14:textId="7AA09B63" w:rsidR="00D11EAA" w:rsidRPr="001E6C3E" w:rsidRDefault="00D97685" w:rsidP="00D11EAA">
      <w:pPr>
        <w:shd w:val="clear" w:color="auto" w:fill="FFFFFF"/>
        <w:tabs>
          <w:tab w:val="left" w:pos="1276"/>
          <w:tab w:val="left" w:pos="1418"/>
        </w:tab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w:t>
      </w:r>
      <w:r w:rsidR="00D11EAA" w:rsidRPr="001E6C3E">
        <w:rPr>
          <w:rFonts w:ascii="Times New Roman" w:eastAsia="Times New Roman" w:hAnsi="Times New Roman" w:cs="Times New Roman"/>
          <w:sz w:val="24"/>
          <w:szCs w:val="24"/>
          <w:lang w:eastAsia="ru-RU"/>
        </w:rPr>
        <w:t>.8.</w:t>
      </w:r>
      <w:r w:rsidR="00D11EAA" w:rsidRPr="001E6C3E">
        <w:rPr>
          <w:rFonts w:ascii="Times New Roman" w:eastAsia="Times New Roman" w:hAnsi="Times New Roman" w:cs="Times New Roman"/>
          <w:sz w:val="24"/>
          <w:szCs w:val="24"/>
          <w:lang w:eastAsia="ru-RU"/>
        </w:rPr>
        <w:tab/>
        <w:t>При выполнении настоящего Договора Стороны руководствуются нормами законодательства Российской Федерации.</w:t>
      </w:r>
    </w:p>
    <w:p w14:paraId="38B1FCBB" w14:textId="13438DFA" w:rsidR="00D11EAA" w:rsidRPr="001E6C3E" w:rsidRDefault="00D97685" w:rsidP="00D11EAA">
      <w:pPr>
        <w:shd w:val="clear" w:color="auto" w:fill="FFFFFF"/>
        <w:tabs>
          <w:tab w:val="left" w:pos="1276"/>
          <w:tab w:val="left" w:pos="1418"/>
        </w:tab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w:t>
      </w:r>
      <w:r w:rsidR="00D11EAA" w:rsidRPr="001E6C3E">
        <w:rPr>
          <w:rFonts w:ascii="Times New Roman" w:eastAsia="Times New Roman" w:hAnsi="Times New Roman" w:cs="Times New Roman"/>
          <w:sz w:val="24"/>
          <w:szCs w:val="24"/>
          <w:lang w:eastAsia="ru-RU"/>
        </w:rPr>
        <w:t>.9.</w:t>
      </w:r>
      <w:r w:rsidR="00D11EAA" w:rsidRPr="001E6C3E">
        <w:rPr>
          <w:rFonts w:ascii="Times New Roman" w:eastAsia="Times New Roman" w:hAnsi="Times New Roman" w:cs="Times New Roman"/>
          <w:sz w:val="24"/>
          <w:szCs w:val="24"/>
          <w:lang w:eastAsia="ru-RU"/>
        </w:rPr>
        <w:tab/>
        <w:t>Все указанные в Договоре приложения являются его неотъемлемой частью.</w:t>
      </w:r>
    </w:p>
    <w:p w14:paraId="1F396688" w14:textId="2339CF0E" w:rsidR="00D11EAA" w:rsidRPr="001E6C3E" w:rsidRDefault="00D97685" w:rsidP="00D11EAA">
      <w:pPr>
        <w:shd w:val="clear" w:color="auto" w:fill="FFFFFF"/>
        <w:tabs>
          <w:tab w:val="left" w:pos="1418"/>
        </w:tab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w:t>
      </w:r>
      <w:r w:rsidR="00D11EAA" w:rsidRPr="001E6C3E">
        <w:rPr>
          <w:rFonts w:ascii="Times New Roman" w:eastAsia="Times New Roman" w:hAnsi="Times New Roman" w:cs="Times New Roman"/>
          <w:sz w:val="24"/>
          <w:szCs w:val="24"/>
          <w:lang w:eastAsia="ru-RU"/>
        </w:rPr>
        <w:t>.10.</w:t>
      </w:r>
      <w:r w:rsidR="00D11EAA" w:rsidRPr="001E6C3E">
        <w:rPr>
          <w:rFonts w:ascii="Times New Roman" w:eastAsia="Times New Roman" w:hAnsi="Times New Roman" w:cs="Times New Roman"/>
          <w:sz w:val="24"/>
          <w:szCs w:val="24"/>
          <w:lang w:eastAsia="ru-RU"/>
        </w:rPr>
        <w:tab/>
        <w:t>Настоящий Договор вступает в силу с даты его подписания и действует до полного исполнения Сторонами взятых на себя обязательств.</w:t>
      </w:r>
    </w:p>
    <w:p w14:paraId="72C6DD8E" w14:textId="0ACB7F9E" w:rsidR="002804B1" w:rsidRPr="002804B1" w:rsidRDefault="00D97685" w:rsidP="002804B1">
      <w:pPr>
        <w:widowControl w:val="0"/>
        <w:tabs>
          <w:tab w:val="left" w:pos="1276"/>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w:t>
      </w:r>
      <w:r w:rsidR="00D11EAA" w:rsidRPr="002804B1">
        <w:rPr>
          <w:rFonts w:ascii="Times New Roman" w:eastAsia="Times New Roman" w:hAnsi="Times New Roman" w:cs="Times New Roman"/>
          <w:sz w:val="24"/>
          <w:szCs w:val="24"/>
          <w:lang w:eastAsia="ru-RU"/>
        </w:rPr>
        <w:t>.11.</w:t>
      </w:r>
      <w:r w:rsidR="00D11EAA" w:rsidRPr="002804B1">
        <w:rPr>
          <w:rFonts w:ascii="Times New Roman" w:eastAsia="Times New Roman" w:hAnsi="Times New Roman" w:cs="Times New Roman"/>
          <w:sz w:val="24"/>
          <w:szCs w:val="24"/>
          <w:lang w:eastAsia="ru-RU"/>
        </w:rPr>
        <w:tab/>
      </w:r>
      <w:r w:rsidR="002804B1" w:rsidRPr="002804B1">
        <w:rPr>
          <w:rFonts w:ascii="Times New Roman" w:eastAsia="Times New Roman" w:hAnsi="Times New Roman" w:cs="Times New Roman"/>
          <w:sz w:val="24"/>
          <w:szCs w:val="24"/>
          <w:lang w:eastAsia="ru-RU"/>
        </w:rPr>
        <w:t>Договор составлен на русском языке в 2 (двух) экземплярах, имеющих равную юридическую силу, по одному для каждой из Сторон.</w:t>
      </w:r>
    </w:p>
    <w:p w14:paraId="5DF464FD" w14:textId="52F5D3A7" w:rsidR="00D11EAA" w:rsidRPr="002804B1" w:rsidRDefault="00D97685" w:rsidP="00D11EAA">
      <w:pPr>
        <w:shd w:val="clear" w:color="auto" w:fill="FFFFFF"/>
        <w:tabs>
          <w:tab w:val="left" w:pos="1418"/>
        </w:tabs>
        <w:autoSpaceDE w:val="0"/>
        <w:autoSpaceDN w:val="0"/>
        <w:adjustRightInd w:val="0"/>
        <w:spacing w:after="0" w:line="240" w:lineRule="auto"/>
        <w:ind w:firstLine="709"/>
        <w:contextualSpacing/>
        <w:jc w:val="both"/>
        <w:rPr>
          <w:rFonts w:ascii="Times New Roman" w:eastAsia="Times New Roman" w:hAnsi="Times New Roman" w:cs="Times New Roman"/>
          <w:spacing w:val="-2"/>
          <w:sz w:val="24"/>
          <w:szCs w:val="24"/>
          <w:lang w:eastAsia="ru-RU"/>
        </w:rPr>
      </w:pPr>
      <w:r>
        <w:rPr>
          <w:rFonts w:ascii="Times New Roman" w:eastAsia="Times New Roman" w:hAnsi="Times New Roman" w:cs="Times New Roman"/>
          <w:spacing w:val="-2"/>
          <w:sz w:val="24"/>
          <w:szCs w:val="24"/>
          <w:lang w:eastAsia="ru-RU"/>
        </w:rPr>
        <w:t>19</w:t>
      </w:r>
      <w:r w:rsidR="00D11EAA" w:rsidRPr="002804B1">
        <w:rPr>
          <w:rFonts w:ascii="Times New Roman" w:eastAsia="Times New Roman" w:hAnsi="Times New Roman" w:cs="Times New Roman"/>
          <w:spacing w:val="-2"/>
          <w:sz w:val="24"/>
          <w:szCs w:val="24"/>
          <w:lang w:eastAsia="ru-RU"/>
        </w:rPr>
        <w:t>.12.</w:t>
      </w:r>
      <w:r w:rsidR="00D11EAA" w:rsidRPr="002804B1">
        <w:rPr>
          <w:rFonts w:ascii="Times New Roman" w:eastAsia="Times New Roman" w:hAnsi="Times New Roman" w:cs="Times New Roman"/>
          <w:spacing w:val="-2"/>
          <w:sz w:val="24"/>
          <w:szCs w:val="24"/>
          <w:lang w:eastAsia="ru-RU"/>
        </w:rPr>
        <w:tab/>
      </w:r>
      <w:r w:rsidR="002804B1" w:rsidRPr="002804B1">
        <w:rPr>
          <w:rFonts w:ascii="Times New Roman" w:eastAsia="Times New Roman" w:hAnsi="Times New Roman" w:cs="Times New Roman"/>
          <w:sz w:val="24"/>
          <w:szCs w:val="24"/>
          <w:lang w:eastAsia="ru-RU"/>
        </w:rPr>
        <w:t>Любые изменения, дополнения и приложения к настоящему Договору действительны при условии, если они совершены в письменной форме и подписаны уполномоченными представителями обеих Сторон.</w:t>
      </w:r>
    </w:p>
    <w:p w14:paraId="71D50B45" w14:textId="2567C6D4" w:rsidR="002804B1" w:rsidRPr="002804B1" w:rsidRDefault="00D97685" w:rsidP="002804B1">
      <w:pPr>
        <w:widowControl w:val="0"/>
        <w:tabs>
          <w:tab w:val="left" w:pos="1276"/>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w:t>
      </w:r>
      <w:r w:rsidR="00D11EAA" w:rsidRPr="002804B1">
        <w:rPr>
          <w:rFonts w:ascii="Times New Roman" w:eastAsia="Times New Roman" w:hAnsi="Times New Roman" w:cs="Times New Roman"/>
          <w:sz w:val="24"/>
          <w:szCs w:val="24"/>
          <w:lang w:eastAsia="ru-RU"/>
        </w:rPr>
        <w:t>.13.</w:t>
      </w:r>
      <w:r w:rsidR="00D11EAA" w:rsidRPr="002804B1">
        <w:rPr>
          <w:rFonts w:ascii="Times New Roman" w:eastAsia="Times New Roman" w:hAnsi="Times New Roman" w:cs="Times New Roman"/>
          <w:sz w:val="24"/>
          <w:szCs w:val="24"/>
          <w:lang w:eastAsia="ru-RU"/>
        </w:rPr>
        <w:tab/>
      </w:r>
      <w:r w:rsidR="002804B1" w:rsidRPr="002804B1">
        <w:rPr>
          <w:rFonts w:ascii="Times New Roman" w:eastAsia="Times New Roman" w:hAnsi="Times New Roman" w:cs="Times New Roman"/>
          <w:sz w:val="24"/>
          <w:szCs w:val="24"/>
          <w:lang w:eastAsia="ru-RU"/>
        </w:rPr>
        <w:t xml:space="preserve">Стороны обязаны письменно уведомлять друг друга об изменении </w:t>
      </w:r>
      <w:r w:rsidR="002804B1" w:rsidRPr="002804B1">
        <w:rPr>
          <w:rFonts w:ascii="Times New Roman" w:eastAsia="Times New Roman" w:hAnsi="Times New Roman" w:cs="Times New Roman"/>
          <w:spacing w:val="-4"/>
          <w:sz w:val="24"/>
          <w:szCs w:val="24"/>
          <w:lang w:eastAsia="ru-RU"/>
        </w:rPr>
        <w:t>реквизитов, места нахождения, почтового адреса, номеров телефонов в течение 3 (трех)</w:t>
      </w:r>
      <w:r w:rsidR="002804B1" w:rsidRPr="002804B1">
        <w:rPr>
          <w:rFonts w:ascii="Times New Roman" w:eastAsia="Times New Roman" w:hAnsi="Times New Roman" w:cs="Times New Roman"/>
          <w:sz w:val="24"/>
          <w:szCs w:val="24"/>
          <w:lang w:eastAsia="ru-RU"/>
        </w:rPr>
        <w:t xml:space="preserve"> рабочих дней с даты таких изменений.</w:t>
      </w:r>
    </w:p>
    <w:p w14:paraId="6E476B93" w14:textId="4E65CBE7" w:rsidR="002804B1" w:rsidRPr="002804B1" w:rsidRDefault="00D97685" w:rsidP="002804B1">
      <w:pPr>
        <w:widowControl w:val="0"/>
        <w:tabs>
          <w:tab w:val="left" w:pos="1276"/>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w:t>
      </w:r>
      <w:r w:rsidR="002804B1" w:rsidRPr="002804B1">
        <w:rPr>
          <w:rFonts w:ascii="Times New Roman" w:eastAsia="Times New Roman" w:hAnsi="Times New Roman" w:cs="Times New Roman"/>
          <w:sz w:val="24"/>
          <w:szCs w:val="24"/>
          <w:lang w:eastAsia="ru-RU"/>
        </w:rPr>
        <w:t>.14. Вопросы, не урегулированные настоящим Договором, регламентируются нормами законодательства Российской Федерации.</w:t>
      </w:r>
    </w:p>
    <w:p w14:paraId="580C56A4" w14:textId="6C64B382" w:rsidR="002804B1" w:rsidRPr="007E1B02" w:rsidRDefault="002804B1" w:rsidP="002804B1">
      <w:pPr>
        <w:widowControl w:val="0"/>
        <w:tabs>
          <w:tab w:val="left" w:pos="1276"/>
          <w:tab w:val="left" w:pos="1418"/>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
    <w:p w14:paraId="198E41C0" w14:textId="48AEB7FC" w:rsidR="00D11EAA" w:rsidRPr="001E6C3E" w:rsidRDefault="00D11EAA" w:rsidP="00D11EAA">
      <w:pPr>
        <w:shd w:val="clear" w:color="auto" w:fill="FFFFFF"/>
        <w:tabs>
          <w:tab w:val="left" w:pos="1418"/>
        </w:tabs>
        <w:autoSpaceDE w:val="0"/>
        <w:autoSpaceDN w:val="0"/>
        <w:adjustRightInd w:val="0"/>
        <w:spacing w:after="0" w:line="240" w:lineRule="auto"/>
        <w:ind w:firstLine="700"/>
        <w:contextualSpacing/>
        <w:jc w:val="both"/>
        <w:rPr>
          <w:rFonts w:ascii="Times New Roman" w:eastAsia="Times New Roman" w:hAnsi="Times New Roman" w:cs="Times New Roman"/>
          <w:sz w:val="24"/>
          <w:szCs w:val="24"/>
          <w:lang w:eastAsia="ru-RU"/>
        </w:rPr>
      </w:pPr>
    </w:p>
    <w:p w14:paraId="017D33FA" w14:textId="7573F854" w:rsidR="00D11EAA" w:rsidRDefault="00D11EAA" w:rsidP="00D11EAA">
      <w:pPr>
        <w:shd w:val="clear" w:color="auto" w:fill="FFFFFF"/>
        <w:autoSpaceDE w:val="0"/>
        <w:autoSpaceDN w:val="0"/>
        <w:adjustRightInd w:val="0"/>
        <w:spacing w:after="0" w:line="240" w:lineRule="auto"/>
        <w:ind w:firstLine="709"/>
        <w:contextualSpacing/>
        <w:jc w:val="both"/>
        <w:rPr>
          <w:rFonts w:ascii="Times New Roman" w:eastAsia="Times New Roman" w:hAnsi="Times New Roman" w:cs="Times New Roman"/>
          <w:b/>
          <w:bCs/>
          <w:sz w:val="24"/>
          <w:szCs w:val="24"/>
          <w:lang w:eastAsia="ru-RU"/>
        </w:rPr>
      </w:pPr>
      <w:r w:rsidRPr="001E6C3E">
        <w:rPr>
          <w:rFonts w:ascii="Times New Roman" w:eastAsia="Times New Roman" w:hAnsi="Times New Roman" w:cs="Times New Roman"/>
          <w:b/>
          <w:bCs/>
          <w:sz w:val="24"/>
          <w:szCs w:val="24"/>
          <w:lang w:eastAsia="ru-RU"/>
        </w:rPr>
        <w:t xml:space="preserve">Статья </w:t>
      </w:r>
      <w:r w:rsidR="00D97685">
        <w:rPr>
          <w:rFonts w:ascii="Times New Roman" w:eastAsia="Times New Roman" w:hAnsi="Times New Roman" w:cs="Times New Roman"/>
          <w:b/>
          <w:bCs/>
          <w:sz w:val="24"/>
          <w:szCs w:val="24"/>
          <w:lang w:eastAsia="ru-RU"/>
        </w:rPr>
        <w:t>20</w:t>
      </w:r>
      <w:r w:rsidRPr="001E6C3E">
        <w:rPr>
          <w:rFonts w:ascii="Times New Roman" w:eastAsia="Times New Roman" w:hAnsi="Times New Roman" w:cs="Times New Roman"/>
          <w:b/>
          <w:bCs/>
          <w:sz w:val="24"/>
          <w:szCs w:val="24"/>
          <w:lang w:eastAsia="ru-RU"/>
        </w:rPr>
        <w:t>. Перечень документов, прилагаемых к Договору</w:t>
      </w:r>
    </w:p>
    <w:p w14:paraId="14EC0903" w14:textId="73B1F741" w:rsidR="00D11EAA" w:rsidRDefault="00D11EAA" w:rsidP="00D11EAA">
      <w:pPr>
        <w:shd w:val="clear" w:color="auto" w:fill="FFFFFF"/>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1E6C3E">
        <w:rPr>
          <w:rFonts w:ascii="Times New Roman" w:eastAsia="Times New Roman" w:hAnsi="Times New Roman" w:cs="Times New Roman"/>
          <w:sz w:val="24"/>
          <w:szCs w:val="24"/>
          <w:lang w:eastAsia="ru-RU"/>
        </w:rPr>
        <w:lastRenderedPageBreak/>
        <w:t xml:space="preserve">Все указанные ниже приложения являются неотъемлемой частью Договора. </w:t>
      </w:r>
    </w:p>
    <w:tbl>
      <w:tblPr>
        <w:tblW w:w="8897" w:type="dxa"/>
        <w:tblLayout w:type="fixed"/>
        <w:tblLook w:val="0000" w:firstRow="0" w:lastRow="0" w:firstColumn="0" w:lastColumn="0" w:noHBand="0" w:noVBand="0"/>
      </w:tblPr>
      <w:tblGrid>
        <w:gridCol w:w="675"/>
        <w:gridCol w:w="8222"/>
      </w:tblGrid>
      <w:tr w:rsidR="00D11EAA" w:rsidRPr="001E6C3E" w14:paraId="0F054041" w14:textId="77777777" w:rsidTr="00807A93">
        <w:trPr>
          <w:trHeight w:val="337"/>
        </w:trPr>
        <w:tc>
          <w:tcPr>
            <w:tcW w:w="675" w:type="dxa"/>
            <w:vAlign w:val="center"/>
          </w:tcPr>
          <w:p w14:paraId="3E2266B2"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
                <w:sz w:val="24"/>
                <w:szCs w:val="24"/>
                <w:lang w:eastAsia="ru-RU"/>
              </w:rPr>
            </w:pPr>
            <w:r w:rsidRPr="001E6C3E">
              <w:rPr>
                <w:rFonts w:ascii="Times New Roman" w:eastAsia="Times New Roman" w:hAnsi="Times New Roman" w:cs="Times New Roman"/>
                <w:b/>
                <w:sz w:val="24"/>
                <w:szCs w:val="24"/>
                <w:lang w:eastAsia="ru-RU"/>
              </w:rPr>
              <w:t>№</w:t>
            </w:r>
          </w:p>
          <w:p w14:paraId="48CA93C1"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
                <w:sz w:val="24"/>
                <w:szCs w:val="24"/>
                <w:lang w:eastAsia="ru-RU"/>
              </w:rPr>
            </w:pPr>
            <w:r w:rsidRPr="001E6C3E">
              <w:rPr>
                <w:rFonts w:ascii="Times New Roman" w:eastAsia="Times New Roman" w:hAnsi="Times New Roman" w:cs="Times New Roman"/>
                <w:b/>
                <w:sz w:val="24"/>
                <w:szCs w:val="24"/>
                <w:lang w:eastAsia="ru-RU"/>
              </w:rPr>
              <w:t>п/п</w:t>
            </w:r>
          </w:p>
        </w:tc>
        <w:tc>
          <w:tcPr>
            <w:tcW w:w="8222" w:type="dxa"/>
            <w:vAlign w:val="center"/>
          </w:tcPr>
          <w:p w14:paraId="1E932BD5" w14:textId="77777777" w:rsidR="00D11EAA" w:rsidRPr="001E6C3E" w:rsidRDefault="00D11EAA" w:rsidP="00807A93">
            <w:pPr>
              <w:autoSpaceDE w:val="0"/>
              <w:autoSpaceDN w:val="0"/>
              <w:adjustRightInd w:val="0"/>
              <w:spacing w:after="0" w:line="240" w:lineRule="auto"/>
              <w:ind w:firstLine="34"/>
              <w:contextualSpacing/>
              <w:jc w:val="center"/>
              <w:rPr>
                <w:rFonts w:ascii="Times New Roman" w:eastAsia="Times New Roman" w:hAnsi="Times New Roman" w:cs="Times New Roman"/>
                <w:b/>
                <w:sz w:val="24"/>
                <w:szCs w:val="24"/>
                <w:lang w:eastAsia="ru-RU"/>
              </w:rPr>
            </w:pPr>
            <w:r w:rsidRPr="001E6C3E">
              <w:rPr>
                <w:rFonts w:ascii="Times New Roman" w:eastAsia="Times New Roman" w:hAnsi="Times New Roman" w:cs="Times New Roman"/>
                <w:b/>
                <w:sz w:val="24"/>
                <w:szCs w:val="24"/>
                <w:lang w:eastAsia="ru-RU"/>
              </w:rPr>
              <w:t>Наименование приложений</w:t>
            </w:r>
          </w:p>
        </w:tc>
      </w:tr>
      <w:tr w:rsidR="00D11EAA" w:rsidRPr="001E6C3E" w14:paraId="62A58F5D" w14:textId="77777777" w:rsidTr="00807A93">
        <w:trPr>
          <w:trHeight w:val="261"/>
        </w:trPr>
        <w:tc>
          <w:tcPr>
            <w:tcW w:w="675" w:type="dxa"/>
          </w:tcPr>
          <w:p w14:paraId="577EC817" w14:textId="77777777" w:rsidR="00D11EAA" w:rsidRPr="001E6C3E" w:rsidRDefault="00D11EAA" w:rsidP="00DF226D">
            <w:pPr>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1E6C3E">
              <w:rPr>
                <w:rFonts w:ascii="Times New Roman" w:eastAsia="Times New Roman" w:hAnsi="Times New Roman" w:cs="Times New Roman"/>
                <w:sz w:val="24"/>
                <w:szCs w:val="24"/>
                <w:lang w:eastAsia="ru-RU"/>
              </w:rPr>
              <w:t>1</w:t>
            </w:r>
          </w:p>
        </w:tc>
        <w:tc>
          <w:tcPr>
            <w:tcW w:w="8222" w:type="dxa"/>
          </w:tcPr>
          <w:p w14:paraId="35CF0953" w14:textId="77777777" w:rsidR="00D11EAA" w:rsidRPr="001E6C3E" w:rsidRDefault="00D11EAA" w:rsidP="00DF226D">
            <w:pP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1E6C3E">
              <w:rPr>
                <w:rFonts w:ascii="Times New Roman" w:eastAsia="Times New Roman" w:hAnsi="Times New Roman" w:cs="Times New Roman"/>
                <w:sz w:val="24"/>
                <w:szCs w:val="24"/>
                <w:lang w:eastAsia="ru-RU"/>
              </w:rPr>
              <w:t xml:space="preserve">Форма Акта сдачи-приемки Результатов выполненных Работ </w:t>
            </w:r>
          </w:p>
        </w:tc>
      </w:tr>
      <w:tr w:rsidR="00D11EAA" w:rsidRPr="001E6C3E" w14:paraId="6EF70793" w14:textId="77777777" w:rsidTr="00807A93">
        <w:trPr>
          <w:trHeight w:val="186"/>
        </w:trPr>
        <w:tc>
          <w:tcPr>
            <w:tcW w:w="675" w:type="dxa"/>
          </w:tcPr>
          <w:p w14:paraId="0479D74D" w14:textId="77777777" w:rsidR="00D11EAA" w:rsidRPr="001E6C3E" w:rsidRDefault="00D11EAA" w:rsidP="00DF226D">
            <w:pPr>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1E6C3E">
              <w:rPr>
                <w:rFonts w:ascii="Times New Roman" w:eastAsia="Times New Roman" w:hAnsi="Times New Roman" w:cs="Times New Roman"/>
                <w:sz w:val="24"/>
                <w:szCs w:val="24"/>
                <w:lang w:eastAsia="ru-RU"/>
              </w:rPr>
              <w:t>2</w:t>
            </w:r>
          </w:p>
        </w:tc>
        <w:tc>
          <w:tcPr>
            <w:tcW w:w="8222" w:type="dxa"/>
          </w:tcPr>
          <w:p w14:paraId="514569C2" w14:textId="77777777" w:rsidR="00D11EAA" w:rsidRPr="001E6C3E" w:rsidRDefault="00D11EAA" w:rsidP="00DF226D">
            <w:pP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1E6C3E">
              <w:rPr>
                <w:rFonts w:ascii="Times New Roman" w:eastAsia="Times New Roman" w:hAnsi="Times New Roman" w:cs="Times New Roman"/>
                <w:sz w:val="24"/>
                <w:szCs w:val="24"/>
                <w:lang w:eastAsia="ru-RU"/>
              </w:rPr>
              <w:t>Календарный гра</w:t>
            </w:r>
            <w:r w:rsidR="006D7F6A">
              <w:rPr>
                <w:rFonts w:ascii="Times New Roman" w:eastAsia="Times New Roman" w:hAnsi="Times New Roman" w:cs="Times New Roman"/>
                <w:sz w:val="24"/>
                <w:szCs w:val="24"/>
                <w:lang w:eastAsia="ru-RU"/>
              </w:rPr>
              <w:t>фик выполнения Работ</w:t>
            </w:r>
          </w:p>
        </w:tc>
      </w:tr>
      <w:tr w:rsidR="002B1323" w:rsidRPr="001E6C3E" w14:paraId="6B8A1FD2" w14:textId="77777777" w:rsidTr="00807A93">
        <w:trPr>
          <w:trHeight w:val="158"/>
        </w:trPr>
        <w:tc>
          <w:tcPr>
            <w:tcW w:w="675" w:type="dxa"/>
          </w:tcPr>
          <w:p w14:paraId="15EA72EA" w14:textId="24106140" w:rsidR="002B1323" w:rsidRPr="001E6C3E" w:rsidRDefault="002B1323" w:rsidP="00DF226D">
            <w:pPr>
              <w:autoSpaceDE w:val="0"/>
              <w:autoSpaceDN w:val="0"/>
              <w:adjustRightInd w:val="0"/>
              <w:spacing w:after="0" w:line="240" w:lineRule="auto"/>
              <w:contextualSpacing/>
              <w:jc w:val="center"/>
              <w:rPr>
                <w:rFonts w:ascii="Times New Roman" w:eastAsia="Times New Roman" w:hAnsi="Times New Roman" w:cs="Times New Roman"/>
                <w:iCs/>
                <w:spacing w:val="-4"/>
                <w:sz w:val="24"/>
                <w:szCs w:val="24"/>
                <w:lang w:eastAsia="ru-RU"/>
              </w:rPr>
            </w:pPr>
            <w:r>
              <w:rPr>
                <w:rFonts w:ascii="Times New Roman" w:eastAsia="Times New Roman" w:hAnsi="Times New Roman" w:cs="Times New Roman"/>
                <w:spacing w:val="-8"/>
                <w:sz w:val="24"/>
                <w:szCs w:val="24"/>
                <w:lang w:eastAsia="ru-RU"/>
              </w:rPr>
              <w:t>3</w:t>
            </w:r>
          </w:p>
        </w:tc>
        <w:tc>
          <w:tcPr>
            <w:tcW w:w="8222" w:type="dxa"/>
          </w:tcPr>
          <w:p w14:paraId="5E472CAF" w14:textId="27FF7107" w:rsidR="002B1323" w:rsidRPr="001E6C3E" w:rsidRDefault="002B1323" w:rsidP="00DF226D">
            <w:pPr>
              <w:spacing w:after="0" w:line="240" w:lineRule="auto"/>
              <w:ind w:left="-11"/>
              <w:contextualSpacing/>
              <w:jc w:val="both"/>
              <w:outlineLvl w:val="1"/>
              <w:rPr>
                <w:rFonts w:ascii="Times New Roman" w:eastAsia="Times New Roman" w:hAnsi="Times New Roman" w:cs="Times New Roman"/>
                <w:sz w:val="24"/>
                <w:szCs w:val="24"/>
                <w:lang w:eastAsia="ru-RU"/>
              </w:rPr>
            </w:pPr>
            <w:r w:rsidRPr="001E6C3E">
              <w:rPr>
                <w:rFonts w:ascii="Times New Roman" w:eastAsia="Times New Roman" w:hAnsi="Times New Roman" w:cs="Times New Roman"/>
                <w:sz w:val="24"/>
                <w:szCs w:val="24"/>
                <w:lang w:eastAsia="ru-RU"/>
              </w:rPr>
              <w:t>Форма Справки о цепочке собственников Подрядчика/Субподрядчика, включая бенефициаров (в том числе конечных)</w:t>
            </w:r>
          </w:p>
        </w:tc>
      </w:tr>
      <w:tr w:rsidR="002B1323" w:rsidRPr="001E6C3E" w14:paraId="4A93D4F2" w14:textId="77777777" w:rsidTr="00807A93">
        <w:trPr>
          <w:trHeight w:val="150"/>
        </w:trPr>
        <w:tc>
          <w:tcPr>
            <w:tcW w:w="675" w:type="dxa"/>
          </w:tcPr>
          <w:p w14:paraId="2CF3AADC" w14:textId="08C23BBB" w:rsidR="002B1323" w:rsidRPr="001E6C3E" w:rsidRDefault="002B1323" w:rsidP="00DF226D">
            <w:pPr>
              <w:autoSpaceDE w:val="0"/>
              <w:autoSpaceDN w:val="0"/>
              <w:adjustRightInd w:val="0"/>
              <w:spacing w:after="0" w:line="240" w:lineRule="auto"/>
              <w:contextualSpacing/>
              <w:jc w:val="center"/>
              <w:rPr>
                <w:rFonts w:ascii="Times New Roman" w:eastAsia="Times New Roman" w:hAnsi="Times New Roman" w:cs="Times New Roman"/>
                <w:spacing w:val="-8"/>
                <w:sz w:val="24"/>
                <w:szCs w:val="24"/>
                <w:lang w:eastAsia="ru-RU"/>
              </w:rPr>
            </w:pPr>
            <w:r>
              <w:rPr>
                <w:rFonts w:ascii="Times New Roman" w:eastAsia="Times New Roman" w:hAnsi="Times New Roman" w:cs="Times New Roman"/>
                <w:spacing w:val="-8"/>
                <w:sz w:val="24"/>
                <w:szCs w:val="24"/>
                <w:lang w:eastAsia="ru-RU"/>
              </w:rPr>
              <w:t>4</w:t>
            </w:r>
          </w:p>
        </w:tc>
        <w:tc>
          <w:tcPr>
            <w:tcW w:w="8222" w:type="dxa"/>
          </w:tcPr>
          <w:p w14:paraId="1AEE7F3C" w14:textId="6F79F0DC" w:rsidR="002B1323" w:rsidRPr="001E6C3E" w:rsidRDefault="002B1323" w:rsidP="00DF226D">
            <w:pPr>
              <w:spacing w:after="0" w:line="240" w:lineRule="auto"/>
              <w:ind w:left="-11"/>
              <w:contextualSpacing/>
              <w:jc w:val="both"/>
              <w:outlineLvl w:val="1"/>
              <w:rPr>
                <w:rFonts w:ascii="Times New Roman" w:eastAsia="Times New Roman" w:hAnsi="Times New Roman" w:cs="Times New Roman"/>
                <w:sz w:val="24"/>
                <w:szCs w:val="24"/>
                <w:lang w:eastAsia="ru-RU"/>
              </w:rPr>
            </w:pPr>
            <w:r w:rsidRPr="001E6C3E">
              <w:rPr>
                <w:rFonts w:ascii="Times New Roman" w:eastAsia="Times New Roman" w:hAnsi="Times New Roman" w:cs="Times New Roman"/>
                <w:bCs/>
                <w:iCs/>
                <w:sz w:val="24"/>
                <w:szCs w:val="24"/>
                <w:lang w:eastAsia="ru-RU"/>
              </w:rPr>
              <w:t>Форма Соглашения о раскрытии информации</w:t>
            </w:r>
          </w:p>
        </w:tc>
      </w:tr>
      <w:tr w:rsidR="002B1323" w:rsidRPr="001E6C3E" w14:paraId="2447E2CB" w14:textId="77777777" w:rsidTr="00807A93">
        <w:trPr>
          <w:trHeight w:val="150"/>
        </w:trPr>
        <w:tc>
          <w:tcPr>
            <w:tcW w:w="675" w:type="dxa"/>
          </w:tcPr>
          <w:p w14:paraId="245D31F1" w14:textId="4CE3730B" w:rsidR="002B1323" w:rsidRPr="001E6C3E" w:rsidRDefault="002B1323" w:rsidP="00DF226D">
            <w:pPr>
              <w:autoSpaceDE w:val="0"/>
              <w:autoSpaceDN w:val="0"/>
              <w:adjustRightInd w:val="0"/>
              <w:spacing w:after="0" w:line="240" w:lineRule="auto"/>
              <w:contextualSpacing/>
              <w:jc w:val="center"/>
              <w:rPr>
                <w:rFonts w:ascii="Times New Roman" w:eastAsia="Times New Roman" w:hAnsi="Times New Roman" w:cs="Times New Roman"/>
                <w:spacing w:val="-8"/>
                <w:sz w:val="24"/>
                <w:szCs w:val="24"/>
                <w:lang w:eastAsia="ru-RU"/>
              </w:rPr>
            </w:pPr>
            <w:r>
              <w:rPr>
                <w:rFonts w:ascii="Times New Roman" w:eastAsia="Times New Roman" w:hAnsi="Times New Roman" w:cs="Times New Roman"/>
                <w:spacing w:val="-8"/>
                <w:sz w:val="24"/>
                <w:szCs w:val="24"/>
                <w:lang w:eastAsia="ru-RU"/>
              </w:rPr>
              <w:t>5</w:t>
            </w:r>
          </w:p>
        </w:tc>
        <w:tc>
          <w:tcPr>
            <w:tcW w:w="8222" w:type="dxa"/>
          </w:tcPr>
          <w:p w14:paraId="26519EDA" w14:textId="1DC37B3F" w:rsidR="002B1323" w:rsidRPr="001E6C3E" w:rsidRDefault="002B1323" w:rsidP="00DF226D">
            <w:pPr>
              <w:spacing w:after="0" w:line="240" w:lineRule="auto"/>
              <w:ind w:left="-11"/>
              <w:contextualSpacing/>
              <w:jc w:val="both"/>
              <w:outlineLvl w:val="1"/>
              <w:rPr>
                <w:rFonts w:ascii="Times New Roman" w:eastAsia="Times New Roman" w:hAnsi="Times New Roman" w:cs="Times New Roman"/>
                <w:sz w:val="24"/>
                <w:szCs w:val="24"/>
                <w:lang w:eastAsia="ru-RU"/>
              </w:rPr>
            </w:pPr>
            <w:r w:rsidRPr="001E6C3E">
              <w:rPr>
                <w:rFonts w:ascii="Times New Roman" w:eastAsia="Times New Roman" w:hAnsi="Times New Roman" w:cs="Times New Roman"/>
                <w:bCs/>
                <w:iCs/>
                <w:sz w:val="24"/>
                <w:szCs w:val="24"/>
                <w:lang w:eastAsia="ru-RU"/>
              </w:rPr>
              <w:t>Техническое задание</w:t>
            </w:r>
          </w:p>
        </w:tc>
      </w:tr>
      <w:tr w:rsidR="002B1323" w:rsidRPr="001E6C3E" w14:paraId="74D4648B" w14:textId="77777777" w:rsidTr="00807A93">
        <w:trPr>
          <w:trHeight w:val="150"/>
        </w:trPr>
        <w:tc>
          <w:tcPr>
            <w:tcW w:w="675" w:type="dxa"/>
          </w:tcPr>
          <w:p w14:paraId="74D4582A" w14:textId="2F4E3FD4" w:rsidR="002B1323" w:rsidRPr="001E6C3E" w:rsidRDefault="002B1323" w:rsidP="00DF226D">
            <w:pPr>
              <w:autoSpaceDE w:val="0"/>
              <w:autoSpaceDN w:val="0"/>
              <w:adjustRightInd w:val="0"/>
              <w:spacing w:after="0" w:line="240" w:lineRule="auto"/>
              <w:contextualSpacing/>
              <w:jc w:val="center"/>
              <w:rPr>
                <w:rFonts w:ascii="Times New Roman" w:eastAsia="Times New Roman" w:hAnsi="Times New Roman" w:cs="Times New Roman"/>
                <w:spacing w:val="-8"/>
                <w:sz w:val="24"/>
                <w:szCs w:val="24"/>
                <w:lang w:eastAsia="ru-RU"/>
              </w:rPr>
            </w:pPr>
            <w:r>
              <w:rPr>
                <w:rFonts w:ascii="Times New Roman" w:eastAsia="Times New Roman" w:hAnsi="Times New Roman" w:cs="Times New Roman"/>
                <w:spacing w:val="-8"/>
                <w:sz w:val="24"/>
                <w:szCs w:val="24"/>
                <w:lang w:eastAsia="ru-RU"/>
              </w:rPr>
              <w:t>6</w:t>
            </w:r>
          </w:p>
        </w:tc>
        <w:tc>
          <w:tcPr>
            <w:tcW w:w="8222" w:type="dxa"/>
          </w:tcPr>
          <w:p w14:paraId="11473BF8" w14:textId="2EBBE1E0" w:rsidR="002B1323" w:rsidRPr="001E6C3E" w:rsidRDefault="002B1323" w:rsidP="00DF226D">
            <w:pPr>
              <w:spacing w:after="0" w:line="240" w:lineRule="auto"/>
              <w:ind w:left="-11"/>
              <w:contextualSpacing/>
              <w:jc w:val="both"/>
              <w:outlineLvl w:val="1"/>
              <w:rPr>
                <w:rFonts w:ascii="Times New Roman" w:eastAsia="Times New Roman" w:hAnsi="Times New Roman" w:cs="Times New Roman"/>
                <w:bCs/>
                <w:iCs/>
                <w:sz w:val="24"/>
                <w:szCs w:val="24"/>
                <w:lang w:eastAsia="ru-RU"/>
              </w:rPr>
            </w:pPr>
            <w:r w:rsidRPr="001E6C3E">
              <w:rPr>
                <w:rFonts w:ascii="Times New Roman" w:eastAsia="Times New Roman" w:hAnsi="Times New Roman" w:cs="Times New Roman"/>
                <w:bCs/>
                <w:iCs/>
                <w:sz w:val="24"/>
                <w:szCs w:val="24"/>
                <w:lang w:eastAsia="ru-RU"/>
              </w:rPr>
              <w:t xml:space="preserve">Смета на проектные (изыскательские) работы </w:t>
            </w:r>
            <w:r>
              <w:rPr>
                <w:rFonts w:ascii="Times New Roman" w:eastAsia="Times New Roman" w:hAnsi="Times New Roman" w:cs="Times New Roman"/>
                <w:bCs/>
                <w:iCs/>
                <w:sz w:val="24"/>
                <w:szCs w:val="24"/>
                <w:lang w:eastAsia="ru-RU"/>
              </w:rPr>
              <w:t>(Приложение)</w:t>
            </w:r>
          </w:p>
        </w:tc>
      </w:tr>
      <w:tr w:rsidR="002B1323" w:rsidRPr="001E6C3E" w14:paraId="0DE4CB15" w14:textId="77777777" w:rsidTr="00807A93">
        <w:trPr>
          <w:trHeight w:val="150"/>
        </w:trPr>
        <w:tc>
          <w:tcPr>
            <w:tcW w:w="675" w:type="dxa"/>
          </w:tcPr>
          <w:p w14:paraId="13222554" w14:textId="0037695C" w:rsidR="002B1323" w:rsidRPr="001E6C3E" w:rsidRDefault="002B1323" w:rsidP="00DF226D">
            <w:pPr>
              <w:autoSpaceDE w:val="0"/>
              <w:autoSpaceDN w:val="0"/>
              <w:adjustRightInd w:val="0"/>
              <w:spacing w:after="0" w:line="240" w:lineRule="auto"/>
              <w:contextualSpacing/>
              <w:jc w:val="center"/>
              <w:rPr>
                <w:rFonts w:ascii="Times New Roman" w:eastAsia="Times New Roman" w:hAnsi="Times New Roman" w:cs="Times New Roman"/>
                <w:spacing w:val="-8"/>
                <w:sz w:val="24"/>
                <w:szCs w:val="24"/>
                <w:lang w:eastAsia="ru-RU"/>
              </w:rPr>
            </w:pPr>
            <w:r>
              <w:rPr>
                <w:rFonts w:ascii="Times New Roman" w:eastAsia="Times New Roman" w:hAnsi="Times New Roman" w:cs="Times New Roman"/>
                <w:spacing w:val="-8"/>
                <w:sz w:val="24"/>
                <w:szCs w:val="24"/>
                <w:lang w:eastAsia="ru-RU"/>
              </w:rPr>
              <w:t>7</w:t>
            </w:r>
          </w:p>
        </w:tc>
        <w:tc>
          <w:tcPr>
            <w:tcW w:w="8222" w:type="dxa"/>
          </w:tcPr>
          <w:p w14:paraId="1FFED2AC" w14:textId="53B87B88" w:rsidR="002B1323" w:rsidRPr="001E6C3E" w:rsidRDefault="002B1323" w:rsidP="004D3040">
            <w:pPr>
              <w:spacing w:after="0" w:line="240" w:lineRule="auto"/>
              <w:ind w:left="-11"/>
              <w:contextualSpacing/>
              <w:jc w:val="both"/>
              <w:outlineLvl w:val="1"/>
              <w:rPr>
                <w:rFonts w:ascii="Times New Roman" w:eastAsia="Times New Roman" w:hAnsi="Times New Roman" w:cs="Times New Roman"/>
                <w:bCs/>
                <w:iCs/>
                <w:sz w:val="24"/>
                <w:szCs w:val="24"/>
                <w:lang w:eastAsia="ru-RU"/>
              </w:rPr>
            </w:pPr>
            <w:r w:rsidRPr="001E6C3E">
              <w:rPr>
                <w:rFonts w:ascii="Times New Roman" w:eastAsia="Times New Roman" w:hAnsi="Times New Roman" w:cs="Times New Roman"/>
                <w:bCs/>
                <w:iCs/>
                <w:sz w:val="24"/>
                <w:szCs w:val="24"/>
                <w:lang w:eastAsia="ru-RU"/>
              </w:rPr>
              <w:t>Согласие на обработку персональных данных</w:t>
            </w:r>
          </w:p>
        </w:tc>
      </w:tr>
      <w:tr w:rsidR="002B1323" w:rsidRPr="001E6C3E" w14:paraId="19D102AC" w14:textId="77777777" w:rsidTr="00807A93">
        <w:trPr>
          <w:trHeight w:val="317"/>
        </w:trPr>
        <w:tc>
          <w:tcPr>
            <w:tcW w:w="675" w:type="dxa"/>
          </w:tcPr>
          <w:p w14:paraId="1D4F99C1" w14:textId="4E173C66" w:rsidR="002B1323" w:rsidRPr="001E6C3E" w:rsidRDefault="002B1323" w:rsidP="00DF226D">
            <w:pPr>
              <w:autoSpaceDE w:val="0"/>
              <w:autoSpaceDN w:val="0"/>
              <w:adjustRightInd w:val="0"/>
              <w:spacing w:after="0" w:line="240" w:lineRule="auto"/>
              <w:contextualSpacing/>
              <w:jc w:val="center"/>
              <w:rPr>
                <w:rFonts w:ascii="Times New Roman" w:eastAsia="Times New Roman" w:hAnsi="Times New Roman" w:cs="Times New Roman"/>
                <w:spacing w:val="-8"/>
                <w:sz w:val="24"/>
                <w:szCs w:val="24"/>
                <w:lang w:eastAsia="ru-RU"/>
              </w:rPr>
            </w:pPr>
            <w:r>
              <w:rPr>
                <w:rFonts w:ascii="Times New Roman" w:eastAsia="Times New Roman" w:hAnsi="Times New Roman" w:cs="Times New Roman"/>
                <w:spacing w:val="-8"/>
                <w:sz w:val="24"/>
                <w:szCs w:val="24"/>
                <w:lang w:eastAsia="ru-RU"/>
              </w:rPr>
              <w:t>8</w:t>
            </w:r>
          </w:p>
        </w:tc>
        <w:tc>
          <w:tcPr>
            <w:tcW w:w="8222" w:type="dxa"/>
          </w:tcPr>
          <w:p w14:paraId="11CA52A3" w14:textId="3289D157" w:rsidR="002B1323" w:rsidRPr="001E6C3E" w:rsidRDefault="002B1323" w:rsidP="00DF226D">
            <w:pPr>
              <w:spacing w:after="0" w:line="240" w:lineRule="auto"/>
              <w:ind w:left="-11"/>
              <w:contextualSpacing/>
              <w:jc w:val="both"/>
              <w:outlineLvl w:val="1"/>
              <w:rPr>
                <w:rFonts w:ascii="Times New Roman" w:eastAsia="Times New Roman" w:hAnsi="Times New Roman" w:cs="Times New Roman"/>
                <w:bCs/>
                <w:iCs/>
                <w:sz w:val="24"/>
                <w:szCs w:val="24"/>
                <w:lang w:eastAsia="ru-RU"/>
              </w:rPr>
            </w:pPr>
            <w:r w:rsidRPr="001E6C3E">
              <w:rPr>
                <w:rFonts w:ascii="Times New Roman" w:eastAsia="Times New Roman" w:hAnsi="Times New Roman" w:cs="Times New Roman"/>
                <w:bCs/>
                <w:iCs/>
                <w:sz w:val="24"/>
                <w:szCs w:val="24"/>
                <w:lang w:eastAsia="ru-RU"/>
              </w:rPr>
              <w:t>Список субподрядных организаций</w:t>
            </w:r>
          </w:p>
        </w:tc>
      </w:tr>
      <w:tr w:rsidR="002B1323" w:rsidRPr="001E6C3E" w14:paraId="69E359F1" w14:textId="77777777" w:rsidTr="00807A93">
        <w:trPr>
          <w:trHeight w:val="150"/>
        </w:trPr>
        <w:tc>
          <w:tcPr>
            <w:tcW w:w="675" w:type="dxa"/>
          </w:tcPr>
          <w:p w14:paraId="02603098" w14:textId="2DBA71AF" w:rsidR="002B1323" w:rsidRPr="001E6C3E" w:rsidRDefault="002B1323" w:rsidP="00DF226D">
            <w:pPr>
              <w:autoSpaceDE w:val="0"/>
              <w:autoSpaceDN w:val="0"/>
              <w:adjustRightInd w:val="0"/>
              <w:spacing w:after="0" w:line="240" w:lineRule="auto"/>
              <w:contextualSpacing/>
              <w:jc w:val="center"/>
              <w:rPr>
                <w:rFonts w:ascii="Times New Roman" w:eastAsia="Times New Roman" w:hAnsi="Times New Roman" w:cs="Times New Roman"/>
                <w:spacing w:val="-8"/>
                <w:sz w:val="24"/>
                <w:szCs w:val="24"/>
                <w:lang w:eastAsia="ru-RU"/>
              </w:rPr>
            </w:pPr>
          </w:p>
        </w:tc>
        <w:tc>
          <w:tcPr>
            <w:tcW w:w="8222" w:type="dxa"/>
          </w:tcPr>
          <w:p w14:paraId="3F34DBDC" w14:textId="0BF41446" w:rsidR="002B1323" w:rsidRPr="001E6C3E" w:rsidRDefault="002B1323" w:rsidP="00DF226D">
            <w:pPr>
              <w:spacing w:after="0" w:line="240" w:lineRule="auto"/>
              <w:ind w:left="-11"/>
              <w:contextualSpacing/>
              <w:jc w:val="both"/>
              <w:outlineLvl w:val="1"/>
              <w:rPr>
                <w:rFonts w:ascii="Times New Roman" w:eastAsia="Times New Roman" w:hAnsi="Times New Roman" w:cs="Times New Roman"/>
                <w:bCs/>
                <w:iCs/>
                <w:sz w:val="24"/>
                <w:szCs w:val="24"/>
                <w:lang w:eastAsia="ru-RU"/>
              </w:rPr>
            </w:pPr>
          </w:p>
        </w:tc>
      </w:tr>
    </w:tbl>
    <w:p w14:paraId="1EB85F5F" w14:textId="77777777" w:rsidR="00FC6073" w:rsidRDefault="00FC6073" w:rsidP="00D11EAA">
      <w:pPr>
        <w:shd w:val="clear" w:color="auto" w:fill="FFFFFF"/>
        <w:autoSpaceDE w:val="0"/>
        <w:autoSpaceDN w:val="0"/>
        <w:adjustRightInd w:val="0"/>
        <w:spacing w:after="0" w:line="240" w:lineRule="auto"/>
        <w:ind w:firstLine="709"/>
        <w:contextualSpacing/>
        <w:jc w:val="both"/>
        <w:rPr>
          <w:rFonts w:ascii="Times New Roman" w:eastAsia="Times New Roman" w:hAnsi="Times New Roman" w:cs="Times New Roman"/>
          <w:b/>
          <w:bCs/>
          <w:sz w:val="24"/>
          <w:szCs w:val="24"/>
          <w:lang w:eastAsia="ru-RU"/>
        </w:rPr>
      </w:pPr>
    </w:p>
    <w:p w14:paraId="0F71DBC3" w14:textId="77777777" w:rsidR="00FD1D51" w:rsidRDefault="00FD1D51" w:rsidP="00D11EAA">
      <w:pPr>
        <w:shd w:val="clear" w:color="auto" w:fill="FFFFFF"/>
        <w:autoSpaceDE w:val="0"/>
        <w:autoSpaceDN w:val="0"/>
        <w:adjustRightInd w:val="0"/>
        <w:spacing w:after="0" w:line="240" w:lineRule="auto"/>
        <w:ind w:firstLine="709"/>
        <w:contextualSpacing/>
        <w:jc w:val="both"/>
        <w:rPr>
          <w:rFonts w:ascii="Times New Roman" w:eastAsia="Times New Roman" w:hAnsi="Times New Roman" w:cs="Times New Roman"/>
          <w:b/>
          <w:bCs/>
          <w:sz w:val="24"/>
          <w:szCs w:val="24"/>
          <w:lang w:eastAsia="ru-RU"/>
        </w:rPr>
      </w:pPr>
    </w:p>
    <w:p w14:paraId="1E0878D8" w14:textId="77777777" w:rsidR="00FD1D51" w:rsidRDefault="00FD1D51" w:rsidP="00D11EAA">
      <w:pPr>
        <w:shd w:val="clear" w:color="auto" w:fill="FFFFFF"/>
        <w:autoSpaceDE w:val="0"/>
        <w:autoSpaceDN w:val="0"/>
        <w:adjustRightInd w:val="0"/>
        <w:spacing w:after="0" w:line="240" w:lineRule="auto"/>
        <w:ind w:firstLine="709"/>
        <w:contextualSpacing/>
        <w:jc w:val="both"/>
        <w:rPr>
          <w:rFonts w:ascii="Times New Roman" w:eastAsia="Times New Roman" w:hAnsi="Times New Roman" w:cs="Times New Roman"/>
          <w:b/>
          <w:bCs/>
          <w:sz w:val="24"/>
          <w:szCs w:val="24"/>
          <w:lang w:eastAsia="ru-RU"/>
        </w:rPr>
      </w:pPr>
    </w:p>
    <w:p w14:paraId="4610C85E" w14:textId="77777777" w:rsidR="00FD1D51" w:rsidRDefault="00FD1D51" w:rsidP="00D11EAA">
      <w:pPr>
        <w:shd w:val="clear" w:color="auto" w:fill="FFFFFF"/>
        <w:autoSpaceDE w:val="0"/>
        <w:autoSpaceDN w:val="0"/>
        <w:adjustRightInd w:val="0"/>
        <w:spacing w:after="0" w:line="240" w:lineRule="auto"/>
        <w:ind w:firstLine="709"/>
        <w:contextualSpacing/>
        <w:jc w:val="both"/>
        <w:rPr>
          <w:rFonts w:ascii="Times New Roman" w:eastAsia="Times New Roman" w:hAnsi="Times New Roman" w:cs="Times New Roman"/>
          <w:b/>
          <w:bCs/>
          <w:sz w:val="24"/>
          <w:szCs w:val="24"/>
          <w:lang w:eastAsia="ru-RU"/>
        </w:rPr>
      </w:pPr>
    </w:p>
    <w:p w14:paraId="31D66BC5" w14:textId="77777777" w:rsidR="004A71EA" w:rsidRDefault="004A71EA" w:rsidP="00D11EAA">
      <w:pPr>
        <w:shd w:val="clear" w:color="auto" w:fill="FFFFFF"/>
        <w:autoSpaceDE w:val="0"/>
        <w:autoSpaceDN w:val="0"/>
        <w:adjustRightInd w:val="0"/>
        <w:spacing w:after="0" w:line="240" w:lineRule="auto"/>
        <w:ind w:firstLine="709"/>
        <w:contextualSpacing/>
        <w:jc w:val="both"/>
        <w:rPr>
          <w:rFonts w:ascii="Times New Roman" w:eastAsia="Times New Roman" w:hAnsi="Times New Roman" w:cs="Times New Roman"/>
          <w:b/>
          <w:bCs/>
          <w:sz w:val="24"/>
          <w:szCs w:val="24"/>
          <w:lang w:eastAsia="ru-RU"/>
        </w:rPr>
      </w:pPr>
    </w:p>
    <w:p w14:paraId="7D36F083" w14:textId="19B32A80" w:rsidR="00D11EAA" w:rsidRDefault="00C53DEA" w:rsidP="00D11EAA">
      <w:pPr>
        <w:shd w:val="clear" w:color="auto" w:fill="FFFFFF"/>
        <w:autoSpaceDE w:val="0"/>
        <w:autoSpaceDN w:val="0"/>
        <w:adjustRightInd w:val="0"/>
        <w:spacing w:after="0" w:line="240" w:lineRule="auto"/>
        <w:ind w:firstLine="709"/>
        <w:contextualSpacing/>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Статья </w:t>
      </w:r>
      <w:r w:rsidR="00D97685">
        <w:rPr>
          <w:rFonts w:ascii="Times New Roman" w:eastAsia="Times New Roman" w:hAnsi="Times New Roman" w:cs="Times New Roman"/>
          <w:b/>
          <w:bCs/>
          <w:sz w:val="24"/>
          <w:szCs w:val="24"/>
          <w:lang w:eastAsia="ru-RU"/>
        </w:rPr>
        <w:t>21</w:t>
      </w:r>
      <w:r w:rsidR="00D11EAA" w:rsidRPr="001E6C3E">
        <w:rPr>
          <w:rFonts w:ascii="Times New Roman" w:eastAsia="Times New Roman" w:hAnsi="Times New Roman" w:cs="Times New Roman"/>
          <w:b/>
          <w:bCs/>
          <w:sz w:val="24"/>
          <w:szCs w:val="24"/>
          <w:lang w:eastAsia="ru-RU"/>
        </w:rPr>
        <w:t>. Реквизиты и подписи Сторон</w:t>
      </w:r>
    </w:p>
    <w:p w14:paraId="2DDC3E34" w14:textId="77777777" w:rsidR="000C1262" w:rsidRDefault="000C1262" w:rsidP="00D11EAA">
      <w:pPr>
        <w:shd w:val="clear" w:color="auto" w:fill="FFFFFF"/>
        <w:autoSpaceDE w:val="0"/>
        <w:autoSpaceDN w:val="0"/>
        <w:adjustRightInd w:val="0"/>
        <w:spacing w:after="0" w:line="240" w:lineRule="auto"/>
        <w:ind w:firstLine="709"/>
        <w:contextualSpacing/>
        <w:jc w:val="both"/>
        <w:rPr>
          <w:rFonts w:ascii="Times New Roman" w:eastAsia="Times New Roman" w:hAnsi="Times New Roman" w:cs="Times New Roman"/>
          <w:b/>
          <w:bCs/>
          <w:sz w:val="24"/>
          <w:szCs w:val="24"/>
          <w:lang w:eastAsia="ru-RU"/>
        </w:rPr>
      </w:pPr>
    </w:p>
    <w:p w14:paraId="754B2B7A" w14:textId="77777777" w:rsidR="000C1262" w:rsidRPr="00805478" w:rsidRDefault="000C1262" w:rsidP="00D11EAA">
      <w:pPr>
        <w:shd w:val="clear" w:color="auto" w:fill="FFFFFF"/>
        <w:autoSpaceDE w:val="0"/>
        <w:autoSpaceDN w:val="0"/>
        <w:adjustRightInd w:val="0"/>
        <w:spacing w:after="0" w:line="240" w:lineRule="auto"/>
        <w:ind w:firstLine="709"/>
        <w:contextualSpacing/>
        <w:jc w:val="both"/>
        <w:rPr>
          <w:rFonts w:ascii="Times New Roman" w:eastAsia="Times New Roman" w:hAnsi="Times New Roman" w:cs="Times New Roman"/>
          <w:b/>
          <w:bCs/>
          <w:sz w:val="24"/>
          <w:szCs w:val="24"/>
          <w:lang w:eastAsia="ru-RU"/>
        </w:rPr>
      </w:pPr>
    </w:p>
    <w:tbl>
      <w:tblPr>
        <w:tblW w:w="9738" w:type="dxa"/>
        <w:jc w:val="center"/>
        <w:tblLook w:val="01E0" w:firstRow="1" w:lastRow="1" w:firstColumn="1" w:lastColumn="1" w:noHBand="0" w:noVBand="0"/>
      </w:tblPr>
      <w:tblGrid>
        <w:gridCol w:w="4877"/>
        <w:gridCol w:w="4861"/>
      </w:tblGrid>
      <w:tr w:rsidR="00805478" w:rsidRPr="00805478" w14:paraId="55002740" w14:textId="77777777" w:rsidTr="00077B84">
        <w:trPr>
          <w:trHeight w:val="3864"/>
          <w:jc w:val="center"/>
        </w:trPr>
        <w:tc>
          <w:tcPr>
            <w:tcW w:w="4877" w:type="dxa"/>
          </w:tcPr>
          <w:p w14:paraId="220F36F6" w14:textId="7181000E" w:rsidR="00805478" w:rsidRPr="00805478" w:rsidRDefault="00805478" w:rsidP="00077B84">
            <w:pPr>
              <w:tabs>
                <w:tab w:val="left" w:pos="992"/>
              </w:tabs>
              <w:contextualSpacing/>
              <w:jc w:val="center"/>
              <w:rPr>
                <w:rFonts w:ascii="Times New Roman" w:hAnsi="Times New Roman" w:cs="Times New Roman"/>
                <w:sz w:val="24"/>
                <w:szCs w:val="24"/>
              </w:rPr>
            </w:pPr>
            <w:r w:rsidRPr="00805478">
              <w:rPr>
                <w:rFonts w:ascii="Times New Roman" w:hAnsi="Times New Roman" w:cs="Times New Roman"/>
                <w:b/>
                <w:sz w:val="24"/>
                <w:szCs w:val="24"/>
              </w:rPr>
              <w:t xml:space="preserve">ЗАКАЗЧИК                                                                                        </w:t>
            </w:r>
            <w:r w:rsidRPr="00805478">
              <w:rPr>
                <w:rStyle w:val="2f6"/>
                <w:rFonts w:eastAsiaTheme="minorHAnsi"/>
                <w:sz w:val="24"/>
                <w:szCs w:val="24"/>
              </w:rPr>
              <w:t>ПАО «Россети Центр»</w:t>
            </w:r>
          </w:p>
          <w:p w14:paraId="3CBC41CD" w14:textId="77777777" w:rsidR="00805478" w:rsidRPr="00805478" w:rsidRDefault="00805478" w:rsidP="00077B84">
            <w:pPr>
              <w:contextualSpacing/>
              <w:rPr>
                <w:rFonts w:ascii="Times New Roman" w:hAnsi="Times New Roman" w:cs="Times New Roman"/>
                <w:sz w:val="24"/>
                <w:szCs w:val="24"/>
              </w:rPr>
            </w:pPr>
            <w:r w:rsidRPr="00805478">
              <w:rPr>
                <w:rFonts w:ascii="Times New Roman" w:hAnsi="Times New Roman" w:cs="Times New Roman"/>
                <w:sz w:val="24"/>
                <w:szCs w:val="24"/>
              </w:rPr>
              <w:t xml:space="preserve">Юридический адрес: 119017, город Москва, улица Ордынка М., дом 15; </w:t>
            </w:r>
          </w:p>
          <w:p w14:paraId="1D35256C" w14:textId="77777777" w:rsidR="00805478" w:rsidRPr="00805478" w:rsidRDefault="00805478" w:rsidP="00077B84">
            <w:pPr>
              <w:contextualSpacing/>
              <w:rPr>
                <w:rFonts w:ascii="Times New Roman" w:hAnsi="Times New Roman" w:cs="Times New Roman"/>
                <w:sz w:val="24"/>
                <w:szCs w:val="24"/>
              </w:rPr>
            </w:pPr>
            <w:r w:rsidRPr="00805478">
              <w:rPr>
                <w:rFonts w:ascii="Times New Roman" w:hAnsi="Times New Roman" w:cs="Times New Roman"/>
                <w:sz w:val="24"/>
                <w:szCs w:val="24"/>
              </w:rPr>
              <w:t>Фактический адрес: 119017, город Москва, улица Ордынка М., дом 15;</w:t>
            </w:r>
          </w:p>
          <w:p w14:paraId="1AE972CF" w14:textId="77777777" w:rsidR="00805478" w:rsidRPr="00805478" w:rsidRDefault="00805478" w:rsidP="00077B84">
            <w:pPr>
              <w:contextualSpacing/>
              <w:rPr>
                <w:rFonts w:ascii="Times New Roman" w:hAnsi="Times New Roman" w:cs="Times New Roman"/>
                <w:bCs/>
                <w:sz w:val="24"/>
                <w:szCs w:val="24"/>
              </w:rPr>
            </w:pPr>
            <w:r w:rsidRPr="00805478">
              <w:rPr>
                <w:rFonts w:ascii="Times New Roman" w:hAnsi="Times New Roman" w:cs="Times New Roman"/>
                <w:sz w:val="24"/>
                <w:szCs w:val="24"/>
              </w:rPr>
              <w:t>ОГРН-1046900099498, ИНН 6901067107</w:t>
            </w:r>
          </w:p>
          <w:p w14:paraId="08E6291F" w14:textId="77777777" w:rsidR="00805478" w:rsidRPr="00805478" w:rsidRDefault="00805478" w:rsidP="00077B84">
            <w:pPr>
              <w:contextualSpacing/>
              <w:rPr>
                <w:rFonts w:ascii="Times New Roman" w:hAnsi="Times New Roman" w:cs="Times New Roman"/>
                <w:bCs/>
                <w:sz w:val="24"/>
                <w:szCs w:val="24"/>
              </w:rPr>
            </w:pPr>
            <w:r w:rsidRPr="00805478">
              <w:rPr>
                <w:rFonts w:ascii="Times New Roman" w:hAnsi="Times New Roman" w:cs="Times New Roman"/>
                <w:sz w:val="24"/>
                <w:szCs w:val="24"/>
              </w:rPr>
              <w:t>Филиал ПАО «Россети Центр</w:t>
            </w:r>
            <w:proofErr w:type="gramStart"/>
            <w:r w:rsidRPr="00805478">
              <w:rPr>
                <w:rFonts w:ascii="Times New Roman" w:hAnsi="Times New Roman" w:cs="Times New Roman"/>
                <w:sz w:val="24"/>
                <w:szCs w:val="24"/>
              </w:rPr>
              <w:t>»»-</w:t>
            </w:r>
            <w:proofErr w:type="gramEnd"/>
            <w:r w:rsidRPr="00805478">
              <w:rPr>
                <w:rFonts w:ascii="Times New Roman" w:hAnsi="Times New Roman" w:cs="Times New Roman"/>
                <w:sz w:val="24"/>
                <w:szCs w:val="24"/>
              </w:rPr>
              <w:t xml:space="preserve"> «Смоленскэнерго»</w:t>
            </w:r>
          </w:p>
          <w:p w14:paraId="00C44D67" w14:textId="77777777" w:rsidR="00805478" w:rsidRPr="00805478" w:rsidRDefault="00805478" w:rsidP="00077B84">
            <w:pPr>
              <w:contextualSpacing/>
              <w:rPr>
                <w:rFonts w:ascii="Times New Roman" w:hAnsi="Times New Roman" w:cs="Times New Roman"/>
                <w:bCs/>
                <w:sz w:val="24"/>
                <w:szCs w:val="24"/>
              </w:rPr>
            </w:pPr>
            <w:r w:rsidRPr="00805478">
              <w:rPr>
                <w:rFonts w:ascii="Times New Roman" w:hAnsi="Times New Roman" w:cs="Times New Roman"/>
                <w:sz w:val="24"/>
                <w:szCs w:val="24"/>
              </w:rPr>
              <w:t xml:space="preserve">214019 г. Смоленск, ул. </w:t>
            </w:r>
            <w:proofErr w:type="spellStart"/>
            <w:r w:rsidRPr="00805478">
              <w:rPr>
                <w:rFonts w:ascii="Times New Roman" w:hAnsi="Times New Roman" w:cs="Times New Roman"/>
                <w:sz w:val="24"/>
                <w:szCs w:val="24"/>
              </w:rPr>
              <w:t>Тенишевой</w:t>
            </w:r>
            <w:proofErr w:type="spellEnd"/>
            <w:r w:rsidRPr="00805478">
              <w:rPr>
                <w:rFonts w:ascii="Times New Roman" w:hAnsi="Times New Roman" w:cs="Times New Roman"/>
                <w:sz w:val="24"/>
                <w:szCs w:val="24"/>
              </w:rPr>
              <w:t>, д.33</w:t>
            </w:r>
          </w:p>
          <w:p w14:paraId="05DA124F" w14:textId="77777777" w:rsidR="00805478" w:rsidRPr="00805478" w:rsidRDefault="00805478" w:rsidP="00077B84">
            <w:pPr>
              <w:contextualSpacing/>
              <w:rPr>
                <w:rFonts w:ascii="Times New Roman" w:hAnsi="Times New Roman" w:cs="Times New Roman"/>
                <w:bCs/>
                <w:sz w:val="24"/>
                <w:szCs w:val="24"/>
              </w:rPr>
            </w:pPr>
            <w:r w:rsidRPr="00805478">
              <w:rPr>
                <w:rFonts w:ascii="Times New Roman" w:hAnsi="Times New Roman" w:cs="Times New Roman"/>
                <w:sz w:val="24"/>
                <w:szCs w:val="24"/>
              </w:rPr>
              <w:t>ИНН 6901067107 / КПП 673102001</w:t>
            </w:r>
          </w:p>
          <w:p w14:paraId="19FD026C" w14:textId="77777777" w:rsidR="00805478" w:rsidRPr="00805478" w:rsidRDefault="00805478" w:rsidP="00077B84">
            <w:pPr>
              <w:contextualSpacing/>
              <w:rPr>
                <w:rFonts w:ascii="Times New Roman" w:hAnsi="Times New Roman" w:cs="Times New Roman"/>
                <w:bCs/>
                <w:sz w:val="24"/>
                <w:szCs w:val="24"/>
              </w:rPr>
            </w:pPr>
            <w:r w:rsidRPr="00805478">
              <w:rPr>
                <w:rFonts w:ascii="Times New Roman" w:hAnsi="Times New Roman" w:cs="Times New Roman"/>
                <w:sz w:val="24"/>
                <w:szCs w:val="24"/>
              </w:rPr>
              <w:t>р/с № 40702810623250000008</w:t>
            </w:r>
          </w:p>
          <w:p w14:paraId="1A529E2B" w14:textId="77777777" w:rsidR="00805478" w:rsidRPr="00805478" w:rsidRDefault="00805478" w:rsidP="00077B84">
            <w:pPr>
              <w:contextualSpacing/>
              <w:rPr>
                <w:rFonts w:ascii="Times New Roman" w:hAnsi="Times New Roman" w:cs="Times New Roman"/>
                <w:bCs/>
                <w:sz w:val="24"/>
                <w:szCs w:val="24"/>
              </w:rPr>
            </w:pPr>
            <w:r w:rsidRPr="00805478">
              <w:rPr>
                <w:rFonts w:ascii="Times New Roman" w:hAnsi="Times New Roman" w:cs="Times New Roman"/>
                <w:sz w:val="24"/>
                <w:szCs w:val="24"/>
              </w:rPr>
              <w:t xml:space="preserve">в филиале Банка ВТБ (ПАО) в г. </w:t>
            </w:r>
            <w:proofErr w:type="gramStart"/>
            <w:r w:rsidRPr="00805478">
              <w:rPr>
                <w:rFonts w:ascii="Times New Roman" w:hAnsi="Times New Roman" w:cs="Times New Roman"/>
                <w:sz w:val="24"/>
                <w:szCs w:val="24"/>
              </w:rPr>
              <w:t xml:space="preserve">Воронеже  </w:t>
            </w:r>
            <w:proofErr w:type="spellStart"/>
            <w:r w:rsidRPr="00805478">
              <w:rPr>
                <w:rFonts w:ascii="Times New Roman" w:hAnsi="Times New Roman" w:cs="Times New Roman"/>
                <w:sz w:val="24"/>
                <w:szCs w:val="24"/>
              </w:rPr>
              <w:t>кор</w:t>
            </w:r>
            <w:proofErr w:type="spellEnd"/>
            <w:proofErr w:type="gramEnd"/>
            <w:r w:rsidRPr="00805478">
              <w:rPr>
                <w:rFonts w:ascii="Times New Roman" w:hAnsi="Times New Roman" w:cs="Times New Roman"/>
                <w:sz w:val="24"/>
                <w:szCs w:val="24"/>
              </w:rPr>
              <w:t>/</w:t>
            </w:r>
            <w:proofErr w:type="spellStart"/>
            <w:r w:rsidRPr="00805478">
              <w:rPr>
                <w:rFonts w:ascii="Times New Roman" w:hAnsi="Times New Roman" w:cs="Times New Roman"/>
                <w:sz w:val="24"/>
                <w:szCs w:val="24"/>
              </w:rPr>
              <w:t>сч</w:t>
            </w:r>
            <w:proofErr w:type="spellEnd"/>
            <w:r w:rsidRPr="00805478">
              <w:rPr>
                <w:rFonts w:ascii="Times New Roman" w:hAnsi="Times New Roman" w:cs="Times New Roman"/>
                <w:sz w:val="24"/>
                <w:szCs w:val="24"/>
              </w:rPr>
              <w:t xml:space="preserve"> № 30101810100000000835</w:t>
            </w:r>
          </w:p>
          <w:p w14:paraId="6E8AA347" w14:textId="77777777" w:rsidR="00805478" w:rsidRPr="00805478" w:rsidRDefault="00805478" w:rsidP="00077B84">
            <w:pPr>
              <w:contextualSpacing/>
              <w:rPr>
                <w:rFonts w:ascii="Times New Roman" w:hAnsi="Times New Roman" w:cs="Times New Roman"/>
                <w:bCs/>
                <w:sz w:val="24"/>
                <w:szCs w:val="24"/>
              </w:rPr>
            </w:pPr>
            <w:r w:rsidRPr="00805478">
              <w:rPr>
                <w:rFonts w:ascii="Times New Roman" w:hAnsi="Times New Roman" w:cs="Times New Roman"/>
                <w:sz w:val="24"/>
                <w:szCs w:val="24"/>
              </w:rPr>
              <w:t>БИК 042007835</w:t>
            </w:r>
          </w:p>
        </w:tc>
        <w:tc>
          <w:tcPr>
            <w:tcW w:w="4861" w:type="dxa"/>
          </w:tcPr>
          <w:p w14:paraId="57A6CE03" w14:textId="77777777" w:rsidR="00805478" w:rsidRPr="00805478" w:rsidRDefault="00805478" w:rsidP="00077B84">
            <w:pPr>
              <w:contextualSpacing/>
              <w:jc w:val="center"/>
              <w:rPr>
                <w:rFonts w:ascii="Times New Roman" w:hAnsi="Times New Roman" w:cs="Times New Roman"/>
                <w:b/>
                <w:sz w:val="24"/>
                <w:szCs w:val="24"/>
              </w:rPr>
            </w:pPr>
            <w:r w:rsidRPr="00805478">
              <w:rPr>
                <w:rFonts w:ascii="Times New Roman" w:hAnsi="Times New Roman" w:cs="Times New Roman"/>
                <w:b/>
                <w:sz w:val="24"/>
                <w:szCs w:val="24"/>
              </w:rPr>
              <w:t>ПОДРЯДЧИК</w:t>
            </w:r>
          </w:p>
          <w:p w14:paraId="353A38CF" w14:textId="488746E9" w:rsidR="00772060" w:rsidRPr="00805478" w:rsidRDefault="00805478" w:rsidP="00772060">
            <w:pPr>
              <w:ind w:right="159"/>
              <w:contextualSpacing/>
              <w:rPr>
                <w:rFonts w:ascii="Times New Roman" w:hAnsi="Times New Roman" w:cs="Times New Roman"/>
                <w:bCs/>
                <w:spacing w:val="-12"/>
                <w:sz w:val="24"/>
                <w:szCs w:val="24"/>
                <w:lang w:eastAsia="x-none"/>
              </w:rPr>
            </w:pPr>
            <w:r w:rsidRPr="00805478">
              <w:rPr>
                <w:rFonts w:ascii="Times New Roman" w:hAnsi="Times New Roman" w:cs="Times New Roman"/>
                <w:b/>
                <w:sz w:val="24"/>
                <w:szCs w:val="24"/>
              </w:rPr>
              <w:t xml:space="preserve">                                                                                                                                 </w:t>
            </w:r>
          </w:p>
          <w:p w14:paraId="5D16F69F" w14:textId="41F1E159" w:rsidR="00805478" w:rsidRPr="00805478" w:rsidRDefault="00805478" w:rsidP="00077B84">
            <w:pPr>
              <w:ind w:right="159"/>
              <w:contextualSpacing/>
              <w:rPr>
                <w:rFonts w:ascii="Times New Roman" w:hAnsi="Times New Roman" w:cs="Times New Roman"/>
                <w:bCs/>
                <w:spacing w:val="-12"/>
                <w:sz w:val="24"/>
                <w:szCs w:val="24"/>
                <w:lang w:eastAsia="x-none"/>
              </w:rPr>
            </w:pPr>
          </w:p>
        </w:tc>
      </w:tr>
    </w:tbl>
    <w:p w14:paraId="01EE94E6" w14:textId="77777777" w:rsidR="00805478" w:rsidRPr="00805478" w:rsidRDefault="00805478" w:rsidP="00805478">
      <w:pPr>
        <w:tabs>
          <w:tab w:val="left" w:pos="975"/>
        </w:tabs>
        <w:contextualSpacing/>
        <w:rPr>
          <w:rFonts w:ascii="Times New Roman" w:hAnsi="Times New Roman" w:cs="Times New Roman"/>
          <w:vanish/>
          <w:sz w:val="24"/>
          <w:szCs w:val="24"/>
        </w:rPr>
      </w:pPr>
    </w:p>
    <w:tbl>
      <w:tblPr>
        <w:tblpPr w:leftFromText="180" w:rightFromText="180" w:vertAnchor="text" w:horzAnchor="margin" w:tblpX="216" w:tblpY="193"/>
        <w:tblOverlap w:val="never"/>
        <w:tblW w:w="9922" w:type="dxa"/>
        <w:tblLook w:val="01E0" w:firstRow="1" w:lastRow="1" w:firstColumn="1" w:lastColumn="1" w:noHBand="0" w:noVBand="0"/>
      </w:tblPr>
      <w:tblGrid>
        <w:gridCol w:w="4961"/>
        <w:gridCol w:w="4961"/>
      </w:tblGrid>
      <w:tr w:rsidR="00805478" w:rsidRPr="00805478" w14:paraId="1B7EFB72" w14:textId="77777777" w:rsidTr="00077B84">
        <w:trPr>
          <w:trHeight w:val="641"/>
        </w:trPr>
        <w:tc>
          <w:tcPr>
            <w:tcW w:w="4961" w:type="dxa"/>
          </w:tcPr>
          <w:p w14:paraId="38D2FC71" w14:textId="77777777" w:rsidR="00805478" w:rsidRPr="00805478" w:rsidRDefault="00805478" w:rsidP="00077B84">
            <w:pPr>
              <w:tabs>
                <w:tab w:val="left" w:pos="1134"/>
              </w:tabs>
              <w:contextualSpacing/>
              <w:rPr>
                <w:rFonts w:ascii="Times New Roman" w:hAnsi="Times New Roman" w:cs="Times New Roman"/>
                <w:b/>
                <w:sz w:val="24"/>
                <w:szCs w:val="24"/>
              </w:rPr>
            </w:pPr>
            <w:r w:rsidRPr="00805478">
              <w:rPr>
                <w:rFonts w:ascii="Times New Roman" w:hAnsi="Times New Roman" w:cs="Times New Roman"/>
                <w:b/>
                <w:sz w:val="24"/>
                <w:szCs w:val="24"/>
              </w:rPr>
              <w:t>Заместитель директора по инвестиционной деятельности</w:t>
            </w:r>
            <w:r w:rsidRPr="00805478">
              <w:rPr>
                <w:rFonts w:ascii="Times New Roman" w:hAnsi="Times New Roman" w:cs="Times New Roman"/>
                <w:sz w:val="24"/>
                <w:szCs w:val="24"/>
              </w:rPr>
              <w:t xml:space="preserve"> </w:t>
            </w:r>
            <w:r w:rsidRPr="00805478">
              <w:rPr>
                <w:rFonts w:ascii="Times New Roman" w:hAnsi="Times New Roman" w:cs="Times New Roman"/>
                <w:b/>
                <w:sz w:val="24"/>
                <w:szCs w:val="24"/>
              </w:rPr>
              <w:t>филиала ПАО «Россети Центр» – «Смоленскэнерго»</w:t>
            </w:r>
          </w:p>
          <w:p w14:paraId="112B606F" w14:textId="77777777" w:rsidR="00805478" w:rsidRPr="00805478" w:rsidRDefault="00805478" w:rsidP="00077B84">
            <w:pPr>
              <w:tabs>
                <w:tab w:val="left" w:pos="1134"/>
              </w:tabs>
              <w:contextualSpacing/>
              <w:rPr>
                <w:rFonts w:ascii="Times New Roman" w:hAnsi="Times New Roman" w:cs="Times New Roman"/>
                <w:b/>
                <w:sz w:val="24"/>
                <w:szCs w:val="24"/>
              </w:rPr>
            </w:pPr>
          </w:p>
          <w:p w14:paraId="481F4396" w14:textId="77777777" w:rsidR="00805478" w:rsidRPr="00805478" w:rsidRDefault="00805478" w:rsidP="00077B84">
            <w:pPr>
              <w:tabs>
                <w:tab w:val="left" w:pos="1134"/>
              </w:tabs>
              <w:contextualSpacing/>
              <w:rPr>
                <w:rFonts w:ascii="Times New Roman" w:hAnsi="Times New Roman" w:cs="Times New Roman"/>
                <w:b/>
                <w:sz w:val="24"/>
                <w:szCs w:val="24"/>
              </w:rPr>
            </w:pPr>
          </w:p>
          <w:p w14:paraId="7270B359" w14:textId="77777777" w:rsidR="00805478" w:rsidRPr="00805478" w:rsidRDefault="00805478" w:rsidP="00077B84">
            <w:pPr>
              <w:tabs>
                <w:tab w:val="left" w:pos="1134"/>
              </w:tabs>
              <w:contextualSpacing/>
              <w:jc w:val="both"/>
              <w:rPr>
                <w:rFonts w:ascii="Times New Roman" w:hAnsi="Times New Roman" w:cs="Times New Roman"/>
                <w:sz w:val="24"/>
                <w:szCs w:val="24"/>
              </w:rPr>
            </w:pPr>
            <w:r w:rsidRPr="00805478">
              <w:rPr>
                <w:rFonts w:ascii="Times New Roman" w:hAnsi="Times New Roman" w:cs="Times New Roman"/>
                <w:b/>
                <w:sz w:val="24"/>
                <w:szCs w:val="24"/>
              </w:rPr>
              <w:t>________________/Широков О.А./</w:t>
            </w:r>
          </w:p>
          <w:p w14:paraId="689D3FB6" w14:textId="77777777" w:rsidR="00805478" w:rsidRPr="00805478" w:rsidRDefault="00805478" w:rsidP="00077B84">
            <w:pPr>
              <w:tabs>
                <w:tab w:val="left" w:pos="1134"/>
              </w:tabs>
              <w:contextualSpacing/>
              <w:jc w:val="both"/>
              <w:rPr>
                <w:rFonts w:ascii="Times New Roman" w:hAnsi="Times New Roman" w:cs="Times New Roman"/>
                <w:sz w:val="24"/>
                <w:szCs w:val="24"/>
              </w:rPr>
            </w:pPr>
            <w:proofErr w:type="spellStart"/>
            <w:r w:rsidRPr="00805478">
              <w:rPr>
                <w:rFonts w:ascii="Times New Roman" w:hAnsi="Times New Roman" w:cs="Times New Roman"/>
                <w:sz w:val="24"/>
                <w:szCs w:val="24"/>
              </w:rPr>
              <w:t>м.п</w:t>
            </w:r>
            <w:proofErr w:type="spellEnd"/>
            <w:r w:rsidRPr="00805478">
              <w:rPr>
                <w:rFonts w:ascii="Times New Roman" w:hAnsi="Times New Roman" w:cs="Times New Roman"/>
                <w:sz w:val="24"/>
                <w:szCs w:val="24"/>
              </w:rPr>
              <w:t xml:space="preserve">.                                                                            </w:t>
            </w:r>
          </w:p>
        </w:tc>
        <w:tc>
          <w:tcPr>
            <w:tcW w:w="4961" w:type="dxa"/>
          </w:tcPr>
          <w:p w14:paraId="3D369A1B" w14:textId="77777777" w:rsidR="00772060" w:rsidRDefault="00772060" w:rsidP="00077B84">
            <w:pPr>
              <w:tabs>
                <w:tab w:val="left" w:pos="1134"/>
              </w:tabs>
              <w:contextualSpacing/>
              <w:rPr>
                <w:rFonts w:ascii="Times New Roman" w:hAnsi="Times New Roman" w:cs="Times New Roman"/>
                <w:bCs/>
                <w:spacing w:val="-1"/>
                <w:sz w:val="24"/>
                <w:szCs w:val="24"/>
                <w:lang w:eastAsia="x-none"/>
              </w:rPr>
            </w:pPr>
          </w:p>
          <w:p w14:paraId="72C2C6A3" w14:textId="77777777" w:rsidR="00772060" w:rsidRDefault="00772060" w:rsidP="00077B84">
            <w:pPr>
              <w:tabs>
                <w:tab w:val="left" w:pos="1134"/>
              </w:tabs>
              <w:contextualSpacing/>
              <w:rPr>
                <w:rFonts w:ascii="Times New Roman" w:hAnsi="Times New Roman" w:cs="Times New Roman"/>
                <w:bCs/>
                <w:spacing w:val="-1"/>
                <w:sz w:val="24"/>
                <w:szCs w:val="24"/>
                <w:lang w:eastAsia="x-none"/>
              </w:rPr>
            </w:pPr>
          </w:p>
          <w:p w14:paraId="354B4A56" w14:textId="77777777" w:rsidR="00772060" w:rsidRDefault="00772060" w:rsidP="00077B84">
            <w:pPr>
              <w:tabs>
                <w:tab w:val="left" w:pos="1134"/>
              </w:tabs>
              <w:contextualSpacing/>
              <w:rPr>
                <w:rFonts w:ascii="Times New Roman" w:hAnsi="Times New Roman" w:cs="Times New Roman"/>
                <w:bCs/>
                <w:spacing w:val="-1"/>
                <w:sz w:val="24"/>
                <w:szCs w:val="24"/>
                <w:lang w:eastAsia="x-none"/>
              </w:rPr>
            </w:pPr>
          </w:p>
          <w:p w14:paraId="246F871B" w14:textId="77777777" w:rsidR="00772060" w:rsidRDefault="00772060" w:rsidP="00077B84">
            <w:pPr>
              <w:tabs>
                <w:tab w:val="left" w:pos="1134"/>
              </w:tabs>
              <w:contextualSpacing/>
              <w:rPr>
                <w:rFonts w:ascii="Times New Roman" w:hAnsi="Times New Roman" w:cs="Times New Roman"/>
                <w:bCs/>
                <w:spacing w:val="-1"/>
                <w:sz w:val="24"/>
                <w:szCs w:val="24"/>
                <w:lang w:eastAsia="x-none"/>
              </w:rPr>
            </w:pPr>
          </w:p>
          <w:p w14:paraId="659EE3AF" w14:textId="77777777" w:rsidR="00772060" w:rsidRDefault="00772060" w:rsidP="00077B84">
            <w:pPr>
              <w:tabs>
                <w:tab w:val="left" w:pos="1134"/>
              </w:tabs>
              <w:contextualSpacing/>
              <w:rPr>
                <w:rFonts w:ascii="Times New Roman" w:hAnsi="Times New Roman" w:cs="Times New Roman"/>
                <w:bCs/>
                <w:spacing w:val="-1"/>
                <w:sz w:val="24"/>
                <w:szCs w:val="24"/>
                <w:lang w:eastAsia="x-none"/>
              </w:rPr>
            </w:pPr>
          </w:p>
          <w:p w14:paraId="1B91985A" w14:textId="77777777" w:rsidR="00772060" w:rsidRDefault="00772060" w:rsidP="00077B84">
            <w:pPr>
              <w:tabs>
                <w:tab w:val="left" w:pos="1134"/>
              </w:tabs>
              <w:contextualSpacing/>
              <w:rPr>
                <w:rFonts w:ascii="Times New Roman" w:hAnsi="Times New Roman" w:cs="Times New Roman"/>
                <w:bCs/>
                <w:spacing w:val="-1"/>
                <w:sz w:val="24"/>
                <w:szCs w:val="24"/>
                <w:lang w:eastAsia="x-none"/>
              </w:rPr>
            </w:pPr>
          </w:p>
          <w:p w14:paraId="5C4D45E3" w14:textId="77777777" w:rsidR="00805478" w:rsidRPr="00805478" w:rsidRDefault="00805478" w:rsidP="00077B84">
            <w:pPr>
              <w:tabs>
                <w:tab w:val="left" w:pos="1134"/>
              </w:tabs>
              <w:contextualSpacing/>
              <w:rPr>
                <w:rFonts w:ascii="Times New Roman" w:hAnsi="Times New Roman" w:cs="Times New Roman"/>
                <w:bCs/>
                <w:spacing w:val="-1"/>
                <w:sz w:val="24"/>
                <w:szCs w:val="24"/>
                <w:lang w:eastAsia="x-none"/>
              </w:rPr>
            </w:pPr>
            <w:proofErr w:type="spellStart"/>
            <w:r w:rsidRPr="00805478">
              <w:rPr>
                <w:rFonts w:ascii="Times New Roman" w:hAnsi="Times New Roman" w:cs="Times New Roman"/>
                <w:bCs/>
                <w:spacing w:val="-1"/>
                <w:sz w:val="24"/>
                <w:szCs w:val="24"/>
                <w:lang w:eastAsia="x-none"/>
              </w:rPr>
              <w:t>м.п</w:t>
            </w:r>
            <w:proofErr w:type="spellEnd"/>
            <w:r w:rsidRPr="00805478">
              <w:rPr>
                <w:rFonts w:ascii="Times New Roman" w:hAnsi="Times New Roman" w:cs="Times New Roman"/>
                <w:bCs/>
                <w:spacing w:val="-1"/>
                <w:sz w:val="24"/>
                <w:szCs w:val="24"/>
                <w:lang w:eastAsia="x-none"/>
              </w:rPr>
              <w:t>.</w:t>
            </w:r>
          </w:p>
        </w:tc>
      </w:tr>
    </w:tbl>
    <w:p w14:paraId="51D9DB7D" w14:textId="77777777" w:rsidR="000722B5" w:rsidRPr="000722B5" w:rsidRDefault="000722B5" w:rsidP="000722B5">
      <w:pPr>
        <w:tabs>
          <w:tab w:val="left" w:pos="1134"/>
        </w:tabs>
        <w:autoSpaceDE w:val="0"/>
        <w:autoSpaceDN w:val="0"/>
        <w:adjustRightInd w:val="0"/>
        <w:ind w:firstLine="851"/>
        <w:contextualSpacing/>
        <w:rPr>
          <w:rFonts w:ascii="Times New Roman" w:eastAsia="Calibri" w:hAnsi="Times New Roman" w:cs="Times New Roman"/>
          <w:b/>
          <w:bCs/>
          <w:sz w:val="24"/>
          <w:szCs w:val="24"/>
        </w:rPr>
      </w:pPr>
    </w:p>
    <w:p w14:paraId="231CA049" w14:textId="63B3835C" w:rsidR="00F000FB" w:rsidRPr="00F000FB" w:rsidRDefault="00F000FB" w:rsidP="00F000FB">
      <w:pPr>
        <w:tabs>
          <w:tab w:val="left" w:pos="1134"/>
        </w:tabs>
        <w:autoSpaceDE w:val="0"/>
        <w:autoSpaceDN w:val="0"/>
        <w:adjustRightInd w:val="0"/>
        <w:ind w:firstLine="851"/>
        <w:contextualSpacing/>
        <w:rPr>
          <w:rFonts w:ascii="Times New Roman" w:hAnsi="Times New Roman" w:cs="Times New Roman"/>
          <w:b/>
          <w:bCs/>
          <w:sz w:val="24"/>
          <w:szCs w:val="24"/>
        </w:rPr>
      </w:pPr>
    </w:p>
    <w:p w14:paraId="402923A5" w14:textId="77777777" w:rsidR="00D11EAA" w:rsidRPr="001E6C3E" w:rsidRDefault="00D11EAA" w:rsidP="00D11EAA">
      <w:pPr>
        <w:shd w:val="clear" w:color="auto" w:fill="FFFFFF"/>
        <w:autoSpaceDE w:val="0"/>
        <w:autoSpaceDN w:val="0"/>
        <w:adjustRightInd w:val="0"/>
        <w:spacing w:after="0" w:line="240" w:lineRule="auto"/>
        <w:contextualSpacing/>
        <w:jc w:val="both"/>
        <w:rPr>
          <w:rFonts w:ascii="Times New Roman" w:eastAsia="Times New Roman" w:hAnsi="Times New Roman" w:cs="Times New Roman"/>
          <w:b/>
          <w:bCs/>
          <w:sz w:val="24"/>
          <w:szCs w:val="24"/>
          <w:lang w:eastAsia="ru-RU"/>
        </w:rPr>
      </w:pPr>
    </w:p>
    <w:p w14:paraId="0549568C" w14:textId="77777777" w:rsidR="00D11EAA" w:rsidRPr="001E6C3E" w:rsidRDefault="00D11EAA" w:rsidP="00D11EAA">
      <w:pPr>
        <w:shd w:val="clear" w:color="auto" w:fill="FFFFFF"/>
        <w:autoSpaceDE w:val="0"/>
        <w:autoSpaceDN w:val="0"/>
        <w:adjustRightInd w:val="0"/>
        <w:spacing w:after="0" w:line="240" w:lineRule="auto"/>
        <w:contextualSpacing/>
        <w:jc w:val="both"/>
        <w:rPr>
          <w:rFonts w:ascii="Times New Roman" w:eastAsia="Times New Roman" w:hAnsi="Times New Roman" w:cs="Times New Roman"/>
          <w:b/>
          <w:bCs/>
          <w:sz w:val="24"/>
          <w:szCs w:val="24"/>
          <w:lang w:eastAsia="ru-RU"/>
        </w:rPr>
      </w:pPr>
    </w:p>
    <w:p w14:paraId="6989F806" w14:textId="77777777" w:rsidR="00D11EAA" w:rsidRPr="001E6C3E" w:rsidRDefault="00D11EAA" w:rsidP="00D11EAA">
      <w:pPr>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sectPr w:rsidR="00D11EAA" w:rsidRPr="001E6C3E" w:rsidSect="00D250D7">
          <w:headerReference w:type="even" r:id="rId9"/>
          <w:headerReference w:type="default" r:id="rId10"/>
          <w:pgSz w:w="11906" w:h="16838"/>
          <w:pgMar w:top="567" w:right="709" w:bottom="851" w:left="1418" w:header="709" w:footer="709" w:gutter="0"/>
          <w:pgNumType w:start="1"/>
          <w:cols w:space="708"/>
          <w:titlePg/>
          <w:docGrid w:linePitch="360"/>
        </w:sectPr>
      </w:pPr>
    </w:p>
    <w:p w14:paraId="6CFCDCBD" w14:textId="77777777" w:rsidR="00D11EAA" w:rsidRPr="001E6C3E" w:rsidRDefault="00D11EAA" w:rsidP="00D11EAA">
      <w:pPr>
        <w:spacing w:after="0" w:line="240" w:lineRule="auto"/>
        <w:ind w:left="5529" w:right="-8"/>
        <w:contextualSpacing/>
        <w:jc w:val="both"/>
        <w:rPr>
          <w:rFonts w:ascii="Times New Roman" w:hAnsi="Times New Roman" w:cs="Times New Roman"/>
          <w:sz w:val="24"/>
          <w:szCs w:val="24"/>
        </w:rPr>
      </w:pPr>
      <w:r w:rsidRPr="001E6C3E">
        <w:rPr>
          <w:rFonts w:ascii="Times New Roman" w:eastAsia="Times New Roman" w:hAnsi="Times New Roman" w:cs="Times New Roman"/>
          <w:sz w:val="24"/>
          <w:szCs w:val="24"/>
          <w:lang w:eastAsia="ru-RU"/>
        </w:rPr>
        <w:lastRenderedPageBreak/>
        <w:t>Приложение 1</w:t>
      </w:r>
      <w:r w:rsidRPr="001E6C3E">
        <w:rPr>
          <w:rFonts w:ascii="Times New Roman" w:hAnsi="Times New Roman" w:cs="Times New Roman"/>
          <w:sz w:val="24"/>
          <w:szCs w:val="24"/>
        </w:rPr>
        <w:t xml:space="preserve"> к Договору </w:t>
      </w:r>
    </w:p>
    <w:p w14:paraId="3BAD2157" w14:textId="7222146E" w:rsidR="00D11EAA" w:rsidRPr="00513735" w:rsidRDefault="00D11EAA" w:rsidP="00D11EAA">
      <w:pPr>
        <w:spacing w:after="0" w:line="240" w:lineRule="auto"/>
        <w:ind w:left="5529" w:right="-8"/>
        <w:contextualSpacing/>
        <w:jc w:val="both"/>
        <w:rPr>
          <w:rFonts w:ascii="Times New Roman" w:eastAsia="Times New Roman" w:hAnsi="Times New Roman" w:cs="Times New Roman"/>
          <w:kern w:val="32"/>
          <w:sz w:val="28"/>
          <w:szCs w:val="28"/>
        </w:rPr>
      </w:pPr>
      <w:r w:rsidRPr="00513735">
        <w:rPr>
          <w:rFonts w:ascii="Times New Roman" w:hAnsi="Times New Roman" w:cs="Times New Roman"/>
          <w:sz w:val="24"/>
          <w:szCs w:val="24"/>
        </w:rPr>
        <w:t>от</w:t>
      </w:r>
      <w:r w:rsidR="00664305">
        <w:rPr>
          <w:rFonts w:ascii="Times New Roman" w:hAnsi="Times New Roman" w:cs="Times New Roman"/>
          <w:sz w:val="24"/>
          <w:szCs w:val="24"/>
        </w:rPr>
        <w:t xml:space="preserve"> «</w:t>
      </w:r>
      <w:r w:rsidR="00D356FC" w:rsidRPr="00513735">
        <w:rPr>
          <w:rFonts w:ascii="Times New Roman" w:hAnsi="Times New Roman" w:cs="Times New Roman"/>
          <w:sz w:val="24"/>
          <w:szCs w:val="24"/>
        </w:rPr>
        <w:t>»</w:t>
      </w:r>
      <w:r w:rsidR="000C762D">
        <w:rPr>
          <w:rFonts w:ascii="Times New Roman" w:hAnsi="Times New Roman" w:cs="Times New Roman"/>
          <w:sz w:val="24"/>
          <w:szCs w:val="24"/>
        </w:rPr>
        <w:t xml:space="preserve"> </w:t>
      </w:r>
      <w:r w:rsidR="00D97685">
        <w:rPr>
          <w:rFonts w:ascii="Times New Roman" w:hAnsi="Times New Roman" w:cs="Times New Roman"/>
          <w:sz w:val="24"/>
          <w:szCs w:val="24"/>
        </w:rPr>
        <w:t>20</w:t>
      </w:r>
      <w:r w:rsidR="00E60648">
        <w:rPr>
          <w:rFonts w:ascii="Times New Roman" w:hAnsi="Times New Roman" w:cs="Times New Roman"/>
          <w:sz w:val="24"/>
          <w:szCs w:val="24"/>
        </w:rPr>
        <w:t>2</w:t>
      </w:r>
      <w:r w:rsidR="00D97685">
        <w:rPr>
          <w:rFonts w:ascii="Times New Roman" w:hAnsi="Times New Roman" w:cs="Times New Roman"/>
          <w:sz w:val="24"/>
          <w:szCs w:val="24"/>
        </w:rPr>
        <w:t>3</w:t>
      </w:r>
      <w:r w:rsidRPr="00513735">
        <w:rPr>
          <w:rFonts w:ascii="Times New Roman" w:hAnsi="Times New Roman" w:cs="Times New Roman"/>
          <w:sz w:val="24"/>
          <w:szCs w:val="24"/>
        </w:rPr>
        <w:t>г. №</w:t>
      </w:r>
      <w:r w:rsidR="00664305">
        <w:rPr>
          <w:rFonts w:ascii="Times New Roman" w:eastAsia="Times New Roman" w:hAnsi="Times New Roman" w:cs="Times New Roman"/>
          <w:bCs/>
          <w:sz w:val="24"/>
          <w:szCs w:val="24"/>
          <w:lang w:eastAsia="ru-RU"/>
        </w:rPr>
        <w:t>6700/</w:t>
      </w:r>
      <w:r w:rsidR="00D97685">
        <w:rPr>
          <w:rFonts w:ascii="Times New Roman" w:eastAsia="Times New Roman" w:hAnsi="Times New Roman" w:cs="Times New Roman"/>
          <w:bCs/>
          <w:sz w:val="24"/>
          <w:szCs w:val="24"/>
          <w:lang w:eastAsia="ru-RU"/>
        </w:rPr>
        <w:t>/23</w:t>
      </w:r>
    </w:p>
    <w:p w14:paraId="7BE4E8FC" w14:textId="77777777" w:rsidR="00D11EAA" w:rsidRPr="001E6C3E" w:rsidRDefault="00D11EAA" w:rsidP="00D11EAA">
      <w:pPr>
        <w:spacing w:after="0" w:line="240" w:lineRule="auto"/>
        <w:ind w:left="6379"/>
        <w:contextualSpacing/>
        <w:rPr>
          <w:rFonts w:ascii="Times New Roman" w:eastAsia="Times New Roman" w:hAnsi="Times New Roman" w:cs="Times New Roman"/>
          <w:sz w:val="24"/>
          <w:szCs w:val="24"/>
          <w:lang w:eastAsia="ru-RU"/>
        </w:rPr>
      </w:pPr>
    </w:p>
    <w:p w14:paraId="17CAF858" w14:textId="77777777" w:rsidR="00D11EAA" w:rsidRPr="001E6C3E" w:rsidRDefault="00D11EAA" w:rsidP="00D11EAA">
      <w:pPr>
        <w:tabs>
          <w:tab w:val="right" w:pos="9497"/>
        </w:tabs>
        <w:autoSpaceDE w:val="0"/>
        <w:autoSpaceDN w:val="0"/>
        <w:adjustRightInd w:val="0"/>
        <w:spacing w:after="0" w:line="240" w:lineRule="auto"/>
        <w:ind w:left="2832" w:firstLine="708"/>
        <w:contextualSpacing/>
        <w:rPr>
          <w:rFonts w:ascii="Times New Roman" w:eastAsia="Times New Roman" w:hAnsi="Times New Roman" w:cs="Times New Roman"/>
          <w:sz w:val="24"/>
          <w:szCs w:val="24"/>
          <w:lang w:eastAsia="ru-RU"/>
        </w:rPr>
      </w:pPr>
      <w:r w:rsidRPr="001E6C3E">
        <w:rPr>
          <w:rFonts w:ascii="Times New Roman" w:eastAsia="Times New Roman" w:hAnsi="Times New Roman" w:cs="Times New Roman"/>
          <w:sz w:val="24"/>
          <w:szCs w:val="24"/>
          <w:lang w:eastAsia="ru-RU"/>
        </w:rPr>
        <w:t>ФОРМА (рекомендованная)</w:t>
      </w:r>
    </w:p>
    <w:p w14:paraId="60A617EA" w14:textId="77777777" w:rsidR="00D11EAA" w:rsidRPr="001E6C3E" w:rsidRDefault="00D11EAA" w:rsidP="00D11EAA">
      <w:pPr>
        <w:tabs>
          <w:tab w:val="right" w:pos="9497"/>
        </w:tabs>
        <w:autoSpaceDE w:val="0"/>
        <w:autoSpaceDN w:val="0"/>
        <w:adjustRightInd w:val="0"/>
        <w:spacing w:after="0" w:line="240" w:lineRule="auto"/>
        <w:ind w:left="2832" w:firstLine="708"/>
        <w:contextualSpacing/>
        <w:rPr>
          <w:rFonts w:ascii="Times New Roman" w:eastAsia="Times New Roman" w:hAnsi="Times New Roman" w:cs="Times New Roman"/>
          <w:sz w:val="24"/>
          <w:szCs w:val="24"/>
          <w:lang w:eastAsia="ru-RU"/>
        </w:rPr>
      </w:pPr>
      <w:r w:rsidRPr="001E6C3E">
        <w:rPr>
          <w:rFonts w:ascii="Times New Roman" w:eastAsia="Times New Roman" w:hAnsi="Times New Roman" w:cs="Times New Roman"/>
          <w:sz w:val="24"/>
          <w:szCs w:val="24"/>
          <w:lang w:eastAsia="ru-RU"/>
        </w:rPr>
        <w:tab/>
      </w:r>
    </w:p>
    <w:p w14:paraId="5EF064F1" w14:textId="77777777" w:rsidR="00D11EAA" w:rsidRPr="001E6C3E" w:rsidRDefault="00D11EAA" w:rsidP="00D11EAA">
      <w:pPr>
        <w:autoSpaceDE w:val="0"/>
        <w:autoSpaceDN w:val="0"/>
        <w:adjustRightInd w:val="0"/>
        <w:spacing w:after="0" w:line="240" w:lineRule="auto"/>
        <w:contextualSpacing/>
        <w:jc w:val="center"/>
        <w:rPr>
          <w:rFonts w:ascii="Times New Roman" w:eastAsia="Times New Roman" w:hAnsi="Times New Roman" w:cs="Times New Roman"/>
          <w:b/>
          <w:sz w:val="24"/>
          <w:szCs w:val="24"/>
          <w:lang w:eastAsia="ru-RU"/>
        </w:rPr>
      </w:pPr>
      <w:r w:rsidRPr="001E6C3E">
        <w:rPr>
          <w:rFonts w:ascii="Times New Roman" w:eastAsia="Times New Roman" w:hAnsi="Times New Roman" w:cs="Times New Roman"/>
          <w:b/>
          <w:sz w:val="24"/>
          <w:szCs w:val="24"/>
          <w:lang w:eastAsia="ru-RU"/>
        </w:rPr>
        <w:t>АКТ № __________</w:t>
      </w:r>
    </w:p>
    <w:p w14:paraId="475D51D5" w14:textId="77777777" w:rsidR="00D11EAA" w:rsidRPr="001E6C3E" w:rsidRDefault="00D11EAA" w:rsidP="00D11EAA">
      <w:pPr>
        <w:autoSpaceDE w:val="0"/>
        <w:autoSpaceDN w:val="0"/>
        <w:adjustRightInd w:val="0"/>
        <w:spacing w:after="0" w:line="240" w:lineRule="auto"/>
        <w:contextualSpacing/>
        <w:jc w:val="center"/>
        <w:rPr>
          <w:rFonts w:ascii="Times New Roman" w:eastAsia="Times New Roman" w:hAnsi="Times New Roman" w:cs="Times New Roman"/>
          <w:b/>
          <w:sz w:val="24"/>
          <w:szCs w:val="24"/>
          <w:lang w:eastAsia="ru-RU"/>
        </w:rPr>
      </w:pPr>
      <w:r w:rsidRPr="001E6C3E">
        <w:rPr>
          <w:rFonts w:ascii="Times New Roman" w:eastAsia="Times New Roman" w:hAnsi="Times New Roman" w:cs="Times New Roman"/>
          <w:b/>
          <w:sz w:val="24"/>
          <w:szCs w:val="24"/>
          <w:lang w:eastAsia="ru-RU"/>
        </w:rPr>
        <w:t>сдачи-приемки Результатов выполненных Работ</w:t>
      </w:r>
    </w:p>
    <w:p w14:paraId="621941E0" w14:textId="77777777" w:rsidR="00D11EAA" w:rsidRPr="001E6C3E" w:rsidRDefault="00D11EAA" w:rsidP="00D11EAA">
      <w:pPr>
        <w:shd w:val="clear" w:color="auto" w:fill="FFFFFF"/>
        <w:autoSpaceDE w:val="0"/>
        <w:autoSpaceDN w:val="0"/>
        <w:adjustRightInd w:val="0"/>
        <w:spacing w:after="0" w:line="240" w:lineRule="auto"/>
        <w:ind w:firstLine="709"/>
        <w:contextualSpacing/>
        <w:jc w:val="both"/>
        <w:rPr>
          <w:rFonts w:ascii="Times New Roman" w:eastAsia="Times New Roman" w:hAnsi="Times New Roman" w:cs="Times New Roman"/>
          <w:sz w:val="24"/>
          <w:szCs w:val="24"/>
          <w:u w:val="single"/>
          <w:lang w:eastAsia="ru-RU"/>
        </w:rPr>
      </w:pPr>
      <w:r w:rsidRPr="001E6C3E">
        <w:rPr>
          <w:rFonts w:ascii="Times New Roman" w:eastAsia="Times New Roman" w:hAnsi="Times New Roman" w:cs="Times New Roman"/>
          <w:b/>
          <w:sz w:val="24"/>
          <w:szCs w:val="24"/>
          <w:lang w:eastAsia="ru-RU"/>
        </w:rPr>
        <w:t>Заказчик</w:t>
      </w:r>
      <w:r w:rsidRPr="001E6C3E">
        <w:rPr>
          <w:rFonts w:ascii="Times New Roman" w:eastAsia="Times New Roman" w:hAnsi="Times New Roman" w:cs="Times New Roman"/>
          <w:sz w:val="24"/>
          <w:szCs w:val="24"/>
          <w:lang w:eastAsia="ru-RU"/>
        </w:rPr>
        <w:t>_____________________________________________________________</w:t>
      </w:r>
    </w:p>
    <w:p w14:paraId="7E0124FC" w14:textId="77777777" w:rsidR="00D11EAA" w:rsidRPr="001E6C3E" w:rsidRDefault="00D11EAA" w:rsidP="00D11EAA">
      <w:pPr>
        <w:shd w:val="clear" w:color="auto" w:fill="FFFFFF"/>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1E6C3E">
        <w:rPr>
          <w:rFonts w:ascii="Times New Roman" w:eastAsia="Times New Roman" w:hAnsi="Times New Roman" w:cs="Times New Roman"/>
          <w:b/>
          <w:sz w:val="24"/>
          <w:szCs w:val="24"/>
          <w:lang w:eastAsia="ru-RU"/>
        </w:rPr>
        <w:t>Подрядчик</w:t>
      </w:r>
      <w:r w:rsidRPr="001E6C3E">
        <w:rPr>
          <w:rFonts w:ascii="Times New Roman" w:eastAsia="Times New Roman" w:hAnsi="Times New Roman" w:cs="Times New Roman"/>
          <w:sz w:val="24"/>
          <w:szCs w:val="24"/>
          <w:lang w:eastAsia="ru-RU"/>
        </w:rPr>
        <w:t>___________________________________________________________</w:t>
      </w:r>
    </w:p>
    <w:p w14:paraId="0CF4C5FF" w14:textId="77777777" w:rsidR="00D11EAA" w:rsidRPr="001E6C3E" w:rsidRDefault="00D11EAA" w:rsidP="00D11EAA">
      <w:pPr>
        <w:shd w:val="clear" w:color="auto" w:fill="FFFFFF"/>
        <w:autoSpaceDE w:val="0"/>
        <w:autoSpaceDN w:val="0"/>
        <w:adjustRightInd w:val="0"/>
        <w:spacing w:after="0" w:line="240" w:lineRule="auto"/>
        <w:ind w:firstLine="709"/>
        <w:contextualSpacing/>
        <w:jc w:val="center"/>
        <w:rPr>
          <w:rFonts w:ascii="Times New Roman" w:eastAsia="Times New Roman" w:hAnsi="Times New Roman" w:cs="Times New Roman"/>
          <w:i/>
          <w:sz w:val="16"/>
          <w:szCs w:val="16"/>
          <w:lang w:eastAsia="ru-RU"/>
        </w:rPr>
      </w:pPr>
      <w:r w:rsidRPr="001E6C3E">
        <w:rPr>
          <w:rFonts w:ascii="Times New Roman" w:eastAsia="Times New Roman" w:hAnsi="Times New Roman" w:cs="Times New Roman"/>
          <w:i/>
          <w:sz w:val="16"/>
          <w:szCs w:val="16"/>
          <w:lang w:eastAsia="ru-RU"/>
        </w:rPr>
        <w:t>Указывается фирменное наименование, место нахождения</w:t>
      </w:r>
    </w:p>
    <w:p w14:paraId="255C7139" w14:textId="77777777" w:rsidR="00D11EAA" w:rsidRPr="001E6C3E" w:rsidRDefault="00D11EAA" w:rsidP="00D11EAA">
      <w:pPr>
        <w:shd w:val="clear" w:color="auto" w:fill="FFFFFF"/>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1E6C3E">
        <w:rPr>
          <w:rFonts w:ascii="Times New Roman" w:eastAsia="Times New Roman" w:hAnsi="Times New Roman" w:cs="Times New Roman"/>
          <w:b/>
          <w:sz w:val="24"/>
          <w:szCs w:val="24"/>
          <w:lang w:eastAsia="ru-RU"/>
        </w:rPr>
        <w:t>Объект_</w:t>
      </w:r>
      <w:r w:rsidRPr="001E6C3E">
        <w:rPr>
          <w:rFonts w:ascii="Times New Roman" w:eastAsia="Times New Roman" w:hAnsi="Times New Roman" w:cs="Times New Roman"/>
          <w:sz w:val="24"/>
          <w:szCs w:val="24"/>
          <w:lang w:eastAsia="ru-RU"/>
        </w:rPr>
        <w:t>_____________________________________________________________</w:t>
      </w:r>
    </w:p>
    <w:p w14:paraId="66706A47" w14:textId="77777777" w:rsidR="00D11EAA" w:rsidRPr="001E6C3E" w:rsidRDefault="00D11EAA" w:rsidP="00D11EAA">
      <w:pPr>
        <w:shd w:val="clear" w:color="auto" w:fill="FFFFFF"/>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1E6C3E">
        <w:rPr>
          <w:rFonts w:ascii="Times New Roman" w:eastAsia="Times New Roman" w:hAnsi="Times New Roman" w:cs="Times New Roman"/>
          <w:b/>
          <w:sz w:val="24"/>
          <w:szCs w:val="24"/>
          <w:lang w:eastAsia="ru-RU"/>
        </w:rPr>
        <w:t xml:space="preserve">Договор </w:t>
      </w:r>
      <w:r w:rsidRPr="001E6C3E">
        <w:rPr>
          <w:rFonts w:ascii="Times New Roman" w:eastAsia="Times New Roman" w:hAnsi="Times New Roman" w:cs="Times New Roman"/>
          <w:sz w:val="24"/>
          <w:szCs w:val="24"/>
          <w:lang w:eastAsia="ru-RU"/>
        </w:rPr>
        <w:t>№ ________ от «__</w:t>
      </w:r>
      <w:proofErr w:type="gramStart"/>
      <w:r w:rsidRPr="001E6C3E">
        <w:rPr>
          <w:rFonts w:ascii="Times New Roman" w:eastAsia="Times New Roman" w:hAnsi="Times New Roman" w:cs="Times New Roman"/>
          <w:sz w:val="24"/>
          <w:szCs w:val="24"/>
          <w:lang w:eastAsia="ru-RU"/>
        </w:rPr>
        <w:t>_»_</w:t>
      </w:r>
      <w:proofErr w:type="gramEnd"/>
      <w:r w:rsidRPr="001E6C3E">
        <w:rPr>
          <w:rFonts w:ascii="Times New Roman" w:eastAsia="Times New Roman" w:hAnsi="Times New Roman" w:cs="Times New Roman"/>
          <w:sz w:val="24"/>
          <w:szCs w:val="24"/>
          <w:lang w:eastAsia="ru-RU"/>
        </w:rPr>
        <w:t xml:space="preserve">_________ 20__ г. </w:t>
      </w:r>
    </w:p>
    <w:p w14:paraId="01AA0614" w14:textId="77777777" w:rsidR="00D11EAA" w:rsidRPr="001E6C3E" w:rsidRDefault="00D11EAA" w:rsidP="00D11EAA">
      <w:pPr>
        <w:shd w:val="clear" w:color="auto" w:fill="FFFFFF"/>
        <w:tabs>
          <w:tab w:val="left" w:pos="7485"/>
        </w:tab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1E6C3E">
        <w:rPr>
          <w:rFonts w:ascii="Times New Roman" w:eastAsia="Times New Roman" w:hAnsi="Times New Roman" w:cs="Times New Roman"/>
          <w:b/>
          <w:sz w:val="24"/>
          <w:szCs w:val="24"/>
          <w:lang w:eastAsia="ru-RU"/>
        </w:rPr>
        <w:t>Дата составления Акта</w:t>
      </w:r>
      <w:r w:rsidRPr="001E6C3E">
        <w:rPr>
          <w:rFonts w:ascii="Times New Roman" w:eastAsia="Times New Roman" w:hAnsi="Times New Roman" w:cs="Times New Roman"/>
          <w:sz w:val="24"/>
          <w:szCs w:val="24"/>
          <w:lang w:eastAsia="ru-RU"/>
        </w:rPr>
        <w:t xml:space="preserve"> «__</w:t>
      </w:r>
      <w:proofErr w:type="gramStart"/>
      <w:r w:rsidRPr="001E6C3E">
        <w:rPr>
          <w:rFonts w:ascii="Times New Roman" w:eastAsia="Times New Roman" w:hAnsi="Times New Roman" w:cs="Times New Roman"/>
          <w:sz w:val="24"/>
          <w:szCs w:val="24"/>
          <w:lang w:eastAsia="ru-RU"/>
        </w:rPr>
        <w:t>_»_</w:t>
      </w:r>
      <w:proofErr w:type="gramEnd"/>
      <w:r w:rsidRPr="001E6C3E">
        <w:rPr>
          <w:rFonts w:ascii="Times New Roman" w:eastAsia="Times New Roman" w:hAnsi="Times New Roman" w:cs="Times New Roman"/>
          <w:sz w:val="24"/>
          <w:szCs w:val="24"/>
          <w:lang w:eastAsia="ru-RU"/>
        </w:rPr>
        <w:t xml:space="preserve">_________________20__ г. </w:t>
      </w:r>
    </w:p>
    <w:p w14:paraId="72B7F066" w14:textId="77777777" w:rsidR="00D11EAA" w:rsidRPr="001E6C3E" w:rsidRDefault="00D11EAA" w:rsidP="00D11EAA">
      <w:pPr>
        <w:shd w:val="clear" w:color="auto" w:fill="FFFFFF"/>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p>
    <w:p w14:paraId="158E6FAC" w14:textId="77777777" w:rsidR="00D11EAA" w:rsidRPr="001E6C3E" w:rsidRDefault="00D11EAA" w:rsidP="00D11EAA">
      <w:pPr>
        <w:shd w:val="clear" w:color="auto" w:fill="FFFFFF"/>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1E6C3E">
        <w:rPr>
          <w:rFonts w:ascii="Times New Roman" w:eastAsia="Times New Roman" w:hAnsi="Times New Roman" w:cs="Times New Roman"/>
          <w:sz w:val="24"/>
          <w:szCs w:val="24"/>
          <w:lang w:eastAsia="ru-RU"/>
        </w:rPr>
        <w:t>По итогам выполнения работ по Договору № ___ от __________ Заказчик рассмотрел Результаты выполненных Работ по инженерным изысканиям, разработке Проектной документации, Рабочей документации и(</w:t>
      </w:r>
      <w:r w:rsidRPr="001E6C3E">
        <w:rPr>
          <w:rFonts w:ascii="Times New Roman" w:eastAsia="Times New Roman" w:hAnsi="Times New Roman" w:cs="Times New Roman"/>
          <w:i/>
          <w:sz w:val="24"/>
          <w:szCs w:val="24"/>
          <w:lang w:eastAsia="ru-RU"/>
        </w:rPr>
        <w:t xml:space="preserve">или) разработке Закупочной документации </w:t>
      </w:r>
      <w:r w:rsidRPr="001E6C3E">
        <w:rPr>
          <w:rFonts w:ascii="Times New Roman" w:eastAsia="Times New Roman" w:hAnsi="Times New Roman" w:cs="Times New Roman"/>
          <w:sz w:val="24"/>
          <w:szCs w:val="24"/>
          <w:lang w:eastAsia="ru-RU"/>
        </w:rPr>
        <w:t xml:space="preserve">в следующем объеме: </w:t>
      </w:r>
    </w:p>
    <w:p w14:paraId="145EC6D2" w14:textId="77777777" w:rsidR="00D11EAA" w:rsidRPr="001E6C3E" w:rsidRDefault="00D11EAA" w:rsidP="00D11EAA">
      <w:pPr>
        <w:autoSpaceDE w:val="0"/>
        <w:autoSpaceDN w:val="0"/>
        <w:adjustRightInd w:val="0"/>
        <w:spacing w:after="0" w:line="240" w:lineRule="auto"/>
        <w:ind w:firstLine="709"/>
        <w:contextualSpacing/>
        <w:jc w:val="both"/>
        <w:rPr>
          <w:rFonts w:ascii="Times New Roman" w:eastAsia="Times New Roman" w:hAnsi="Times New Roman" w:cs="Times New Roman"/>
          <w:sz w:val="2"/>
          <w:szCs w:val="2"/>
          <w:lang w:eastAsia="ru-RU"/>
        </w:rPr>
      </w:pPr>
    </w:p>
    <w:tbl>
      <w:tblPr>
        <w:tblpPr w:leftFromText="180" w:rightFromText="180" w:vertAnchor="text" w:horzAnchor="margin" w:tblpY="101"/>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28"/>
        <w:gridCol w:w="1280"/>
        <w:gridCol w:w="1600"/>
        <w:gridCol w:w="1440"/>
        <w:gridCol w:w="1620"/>
        <w:gridCol w:w="2079"/>
      </w:tblGrid>
      <w:tr w:rsidR="00D11EAA" w:rsidRPr="001E6C3E" w14:paraId="1CF183F8" w14:textId="77777777" w:rsidTr="00807A93">
        <w:trPr>
          <w:trHeight w:val="705"/>
        </w:trPr>
        <w:tc>
          <w:tcPr>
            <w:tcW w:w="1728" w:type="dxa"/>
            <w:vAlign w:val="center"/>
          </w:tcPr>
          <w:p w14:paraId="12FE15A6"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
                <w:sz w:val="20"/>
                <w:szCs w:val="20"/>
                <w:lang w:eastAsia="ru-RU"/>
              </w:rPr>
            </w:pPr>
            <w:r w:rsidRPr="001E6C3E">
              <w:rPr>
                <w:rFonts w:ascii="Times New Roman" w:eastAsia="Times New Roman" w:hAnsi="Times New Roman" w:cs="Times New Roman"/>
                <w:b/>
                <w:sz w:val="20"/>
                <w:szCs w:val="20"/>
                <w:lang w:eastAsia="ru-RU"/>
              </w:rPr>
              <w:t>Наименование Работ</w:t>
            </w:r>
          </w:p>
        </w:tc>
        <w:tc>
          <w:tcPr>
            <w:tcW w:w="1280" w:type="dxa"/>
            <w:vAlign w:val="center"/>
          </w:tcPr>
          <w:p w14:paraId="38912CFD"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
                <w:sz w:val="20"/>
                <w:szCs w:val="20"/>
                <w:lang w:eastAsia="ru-RU"/>
              </w:rPr>
            </w:pPr>
            <w:r w:rsidRPr="001E6C3E">
              <w:rPr>
                <w:rFonts w:ascii="Times New Roman" w:eastAsia="Times New Roman" w:hAnsi="Times New Roman" w:cs="Times New Roman"/>
                <w:b/>
                <w:sz w:val="20"/>
                <w:szCs w:val="20"/>
                <w:lang w:eastAsia="ru-RU"/>
              </w:rPr>
              <w:t>Стоимость Работ с НДС</w:t>
            </w:r>
          </w:p>
        </w:tc>
        <w:tc>
          <w:tcPr>
            <w:tcW w:w="1600" w:type="dxa"/>
            <w:vAlign w:val="center"/>
          </w:tcPr>
          <w:p w14:paraId="3477BBC7"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
                <w:sz w:val="20"/>
                <w:szCs w:val="20"/>
                <w:lang w:eastAsia="ru-RU"/>
              </w:rPr>
            </w:pPr>
            <w:r w:rsidRPr="001E6C3E">
              <w:rPr>
                <w:rFonts w:ascii="Times New Roman" w:eastAsia="Times New Roman" w:hAnsi="Times New Roman" w:cs="Times New Roman"/>
                <w:b/>
                <w:sz w:val="20"/>
                <w:szCs w:val="20"/>
                <w:lang w:eastAsia="ru-RU"/>
              </w:rPr>
              <w:t>Срок начала выполнения Работ</w:t>
            </w:r>
          </w:p>
        </w:tc>
        <w:tc>
          <w:tcPr>
            <w:tcW w:w="1440" w:type="dxa"/>
            <w:vAlign w:val="center"/>
          </w:tcPr>
          <w:p w14:paraId="706BA146"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
                <w:sz w:val="20"/>
                <w:szCs w:val="20"/>
                <w:lang w:eastAsia="ru-RU"/>
              </w:rPr>
            </w:pPr>
            <w:r w:rsidRPr="001E6C3E">
              <w:rPr>
                <w:rFonts w:ascii="Times New Roman" w:eastAsia="Times New Roman" w:hAnsi="Times New Roman" w:cs="Times New Roman"/>
                <w:b/>
                <w:sz w:val="20"/>
                <w:szCs w:val="20"/>
                <w:lang w:eastAsia="ru-RU"/>
              </w:rPr>
              <w:t>Срок окончания выполнения Работ</w:t>
            </w:r>
          </w:p>
        </w:tc>
        <w:tc>
          <w:tcPr>
            <w:tcW w:w="1620" w:type="dxa"/>
            <w:vAlign w:val="center"/>
          </w:tcPr>
          <w:p w14:paraId="6C16EE6B" w14:textId="77777777" w:rsidR="00D11EAA" w:rsidRPr="001E6C3E" w:rsidRDefault="00D11EAA" w:rsidP="00807A93">
            <w:pPr>
              <w:autoSpaceDE w:val="0"/>
              <w:autoSpaceDN w:val="0"/>
              <w:adjustRightInd w:val="0"/>
              <w:spacing w:after="0" w:line="240" w:lineRule="auto"/>
              <w:ind w:right="72"/>
              <w:contextualSpacing/>
              <w:jc w:val="center"/>
              <w:rPr>
                <w:rFonts w:ascii="Times New Roman" w:eastAsia="Times New Roman" w:hAnsi="Times New Roman" w:cs="Times New Roman"/>
                <w:b/>
                <w:sz w:val="20"/>
                <w:szCs w:val="20"/>
                <w:lang w:eastAsia="ru-RU"/>
              </w:rPr>
            </w:pPr>
            <w:r w:rsidRPr="001E6C3E">
              <w:rPr>
                <w:rFonts w:ascii="Times New Roman" w:eastAsia="Times New Roman" w:hAnsi="Times New Roman" w:cs="Times New Roman"/>
                <w:b/>
                <w:sz w:val="20"/>
                <w:szCs w:val="20"/>
                <w:lang w:eastAsia="ru-RU"/>
              </w:rPr>
              <w:t>Результат выполненных Работ</w:t>
            </w:r>
          </w:p>
        </w:tc>
        <w:tc>
          <w:tcPr>
            <w:tcW w:w="2079" w:type="dxa"/>
            <w:vAlign w:val="center"/>
          </w:tcPr>
          <w:p w14:paraId="46C55F9A" w14:textId="77777777" w:rsidR="00D11EAA" w:rsidRPr="001E6C3E" w:rsidRDefault="00D11EAA" w:rsidP="00807A93">
            <w:pPr>
              <w:tabs>
                <w:tab w:val="left" w:pos="2952"/>
              </w:tabs>
              <w:autoSpaceDE w:val="0"/>
              <w:autoSpaceDN w:val="0"/>
              <w:adjustRightInd w:val="0"/>
              <w:spacing w:after="0" w:line="240" w:lineRule="auto"/>
              <w:ind w:right="72" w:firstLine="32"/>
              <w:contextualSpacing/>
              <w:jc w:val="center"/>
              <w:rPr>
                <w:rFonts w:ascii="Times New Roman" w:eastAsia="Times New Roman" w:hAnsi="Times New Roman" w:cs="Times New Roman"/>
                <w:b/>
                <w:sz w:val="20"/>
                <w:szCs w:val="20"/>
                <w:lang w:eastAsia="ru-RU"/>
              </w:rPr>
            </w:pPr>
            <w:r w:rsidRPr="001E6C3E">
              <w:rPr>
                <w:rFonts w:ascii="Times New Roman" w:eastAsia="Times New Roman" w:hAnsi="Times New Roman" w:cs="Times New Roman"/>
                <w:b/>
                <w:sz w:val="20"/>
                <w:szCs w:val="20"/>
                <w:lang w:eastAsia="ru-RU"/>
              </w:rPr>
              <w:t>Перечень документации, передаваемой Заказчику</w:t>
            </w:r>
          </w:p>
        </w:tc>
      </w:tr>
      <w:tr w:rsidR="00D11EAA" w:rsidRPr="001E6C3E" w14:paraId="675A38BA" w14:textId="77777777" w:rsidTr="00807A93">
        <w:trPr>
          <w:trHeight w:val="180"/>
        </w:trPr>
        <w:tc>
          <w:tcPr>
            <w:tcW w:w="1728" w:type="dxa"/>
            <w:vMerge w:val="restart"/>
          </w:tcPr>
          <w:p w14:paraId="78607F95" w14:textId="77777777" w:rsidR="00D11EAA" w:rsidRPr="001E6C3E" w:rsidRDefault="00D11EAA" w:rsidP="00807A93">
            <w:pPr>
              <w:autoSpaceDE w:val="0"/>
              <w:autoSpaceDN w:val="0"/>
              <w:adjustRightInd w:val="0"/>
              <w:spacing w:after="0" w:line="240" w:lineRule="auto"/>
              <w:ind w:firstLine="709"/>
              <w:contextualSpacing/>
              <w:jc w:val="both"/>
              <w:rPr>
                <w:rFonts w:ascii="Times New Roman" w:eastAsia="Times New Roman" w:hAnsi="Times New Roman" w:cs="Times New Roman"/>
                <w:b/>
                <w:sz w:val="20"/>
                <w:szCs w:val="20"/>
                <w:lang w:eastAsia="ru-RU"/>
              </w:rPr>
            </w:pPr>
          </w:p>
        </w:tc>
        <w:tc>
          <w:tcPr>
            <w:tcW w:w="1280" w:type="dxa"/>
            <w:vMerge w:val="restart"/>
          </w:tcPr>
          <w:p w14:paraId="290B63B4" w14:textId="77777777" w:rsidR="00D11EAA" w:rsidRPr="001E6C3E" w:rsidRDefault="00D11EAA" w:rsidP="00807A93">
            <w:pPr>
              <w:autoSpaceDE w:val="0"/>
              <w:autoSpaceDN w:val="0"/>
              <w:adjustRightInd w:val="0"/>
              <w:spacing w:after="0" w:line="240" w:lineRule="auto"/>
              <w:ind w:firstLine="709"/>
              <w:contextualSpacing/>
              <w:jc w:val="both"/>
              <w:rPr>
                <w:rFonts w:ascii="Times New Roman" w:eastAsia="Times New Roman" w:hAnsi="Times New Roman" w:cs="Times New Roman"/>
                <w:b/>
                <w:sz w:val="20"/>
                <w:szCs w:val="20"/>
                <w:lang w:eastAsia="ru-RU"/>
              </w:rPr>
            </w:pPr>
          </w:p>
        </w:tc>
        <w:tc>
          <w:tcPr>
            <w:tcW w:w="1600" w:type="dxa"/>
            <w:vMerge w:val="restart"/>
          </w:tcPr>
          <w:p w14:paraId="34FCAB83" w14:textId="77777777" w:rsidR="00D11EAA" w:rsidRPr="001E6C3E" w:rsidRDefault="00D11EAA" w:rsidP="00807A93">
            <w:pPr>
              <w:autoSpaceDE w:val="0"/>
              <w:autoSpaceDN w:val="0"/>
              <w:adjustRightInd w:val="0"/>
              <w:spacing w:after="0" w:line="240" w:lineRule="auto"/>
              <w:ind w:firstLine="709"/>
              <w:contextualSpacing/>
              <w:jc w:val="both"/>
              <w:rPr>
                <w:rFonts w:ascii="Times New Roman" w:eastAsia="Times New Roman" w:hAnsi="Times New Roman" w:cs="Times New Roman"/>
                <w:b/>
                <w:sz w:val="20"/>
                <w:szCs w:val="20"/>
                <w:lang w:eastAsia="ru-RU"/>
              </w:rPr>
            </w:pPr>
          </w:p>
        </w:tc>
        <w:tc>
          <w:tcPr>
            <w:tcW w:w="1440" w:type="dxa"/>
            <w:vMerge w:val="restart"/>
          </w:tcPr>
          <w:p w14:paraId="5C4C8021" w14:textId="77777777" w:rsidR="00D11EAA" w:rsidRPr="001E6C3E" w:rsidRDefault="00D11EAA" w:rsidP="00807A93">
            <w:pPr>
              <w:autoSpaceDE w:val="0"/>
              <w:autoSpaceDN w:val="0"/>
              <w:adjustRightInd w:val="0"/>
              <w:spacing w:after="0" w:line="240" w:lineRule="auto"/>
              <w:ind w:firstLine="709"/>
              <w:contextualSpacing/>
              <w:jc w:val="both"/>
              <w:rPr>
                <w:rFonts w:ascii="Times New Roman" w:eastAsia="Times New Roman" w:hAnsi="Times New Roman" w:cs="Times New Roman"/>
                <w:b/>
                <w:sz w:val="20"/>
                <w:szCs w:val="20"/>
                <w:lang w:eastAsia="ru-RU"/>
              </w:rPr>
            </w:pPr>
          </w:p>
        </w:tc>
        <w:tc>
          <w:tcPr>
            <w:tcW w:w="1620" w:type="dxa"/>
          </w:tcPr>
          <w:p w14:paraId="7DDC4D06" w14:textId="77777777" w:rsidR="00D11EAA" w:rsidRPr="001E6C3E" w:rsidRDefault="00D11EAA" w:rsidP="00807A93">
            <w:pPr>
              <w:autoSpaceDE w:val="0"/>
              <w:autoSpaceDN w:val="0"/>
              <w:adjustRightInd w:val="0"/>
              <w:spacing w:after="0" w:line="240" w:lineRule="auto"/>
              <w:ind w:firstLine="709"/>
              <w:contextualSpacing/>
              <w:jc w:val="both"/>
              <w:rPr>
                <w:rFonts w:ascii="Times New Roman" w:eastAsia="Times New Roman" w:hAnsi="Times New Roman" w:cs="Times New Roman"/>
                <w:b/>
                <w:sz w:val="20"/>
                <w:szCs w:val="20"/>
                <w:lang w:eastAsia="ru-RU"/>
              </w:rPr>
            </w:pPr>
          </w:p>
        </w:tc>
        <w:tc>
          <w:tcPr>
            <w:tcW w:w="2079" w:type="dxa"/>
          </w:tcPr>
          <w:p w14:paraId="0783D39F" w14:textId="77777777" w:rsidR="00D11EAA" w:rsidRPr="001E6C3E" w:rsidRDefault="00D11EAA" w:rsidP="00807A93">
            <w:pPr>
              <w:autoSpaceDE w:val="0"/>
              <w:autoSpaceDN w:val="0"/>
              <w:adjustRightInd w:val="0"/>
              <w:spacing w:after="0" w:line="240" w:lineRule="auto"/>
              <w:ind w:firstLine="709"/>
              <w:contextualSpacing/>
              <w:jc w:val="both"/>
              <w:rPr>
                <w:rFonts w:ascii="Times New Roman" w:eastAsia="Times New Roman" w:hAnsi="Times New Roman" w:cs="Times New Roman"/>
                <w:b/>
                <w:sz w:val="20"/>
                <w:szCs w:val="20"/>
                <w:lang w:eastAsia="ru-RU"/>
              </w:rPr>
            </w:pPr>
          </w:p>
        </w:tc>
      </w:tr>
      <w:tr w:rsidR="00D11EAA" w:rsidRPr="001E6C3E" w14:paraId="18AD5CA6" w14:textId="77777777" w:rsidTr="00807A93">
        <w:trPr>
          <w:trHeight w:val="120"/>
        </w:trPr>
        <w:tc>
          <w:tcPr>
            <w:tcW w:w="1728" w:type="dxa"/>
            <w:vMerge/>
          </w:tcPr>
          <w:p w14:paraId="0B3F19BB" w14:textId="77777777" w:rsidR="00D11EAA" w:rsidRPr="001E6C3E" w:rsidRDefault="00D11EAA" w:rsidP="00807A93">
            <w:pPr>
              <w:autoSpaceDE w:val="0"/>
              <w:autoSpaceDN w:val="0"/>
              <w:adjustRightInd w:val="0"/>
              <w:spacing w:after="0" w:line="240" w:lineRule="auto"/>
              <w:ind w:firstLine="709"/>
              <w:contextualSpacing/>
              <w:jc w:val="both"/>
              <w:rPr>
                <w:rFonts w:ascii="Times New Roman" w:eastAsia="Times New Roman" w:hAnsi="Times New Roman" w:cs="Times New Roman"/>
                <w:b/>
                <w:sz w:val="20"/>
                <w:szCs w:val="20"/>
                <w:lang w:eastAsia="ru-RU"/>
              </w:rPr>
            </w:pPr>
          </w:p>
        </w:tc>
        <w:tc>
          <w:tcPr>
            <w:tcW w:w="1280" w:type="dxa"/>
            <w:vMerge/>
          </w:tcPr>
          <w:p w14:paraId="0ECACC77" w14:textId="77777777" w:rsidR="00D11EAA" w:rsidRPr="001E6C3E" w:rsidRDefault="00D11EAA" w:rsidP="00807A93">
            <w:pPr>
              <w:autoSpaceDE w:val="0"/>
              <w:autoSpaceDN w:val="0"/>
              <w:adjustRightInd w:val="0"/>
              <w:spacing w:after="0" w:line="240" w:lineRule="auto"/>
              <w:ind w:firstLine="709"/>
              <w:contextualSpacing/>
              <w:jc w:val="both"/>
              <w:rPr>
                <w:rFonts w:ascii="Times New Roman" w:eastAsia="Times New Roman" w:hAnsi="Times New Roman" w:cs="Times New Roman"/>
                <w:b/>
                <w:sz w:val="20"/>
                <w:szCs w:val="20"/>
                <w:lang w:eastAsia="ru-RU"/>
              </w:rPr>
            </w:pPr>
          </w:p>
        </w:tc>
        <w:tc>
          <w:tcPr>
            <w:tcW w:w="1600" w:type="dxa"/>
            <w:vMerge/>
          </w:tcPr>
          <w:p w14:paraId="1512A72F" w14:textId="77777777" w:rsidR="00D11EAA" w:rsidRPr="001E6C3E" w:rsidRDefault="00D11EAA" w:rsidP="00807A93">
            <w:pPr>
              <w:autoSpaceDE w:val="0"/>
              <w:autoSpaceDN w:val="0"/>
              <w:adjustRightInd w:val="0"/>
              <w:spacing w:after="0" w:line="240" w:lineRule="auto"/>
              <w:ind w:firstLine="709"/>
              <w:contextualSpacing/>
              <w:jc w:val="both"/>
              <w:rPr>
                <w:rFonts w:ascii="Times New Roman" w:eastAsia="Times New Roman" w:hAnsi="Times New Roman" w:cs="Times New Roman"/>
                <w:b/>
                <w:sz w:val="20"/>
                <w:szCs w:val="20"/>
                <w:lang w:eastAsia="ru-RU"/>
              </w:rPr>
            </w:pPr>
          </w:p>
        </w:tc>
        <w:tc>
          <w:tcPr>
            <w:tcW w:w="1440" w:type="dxa"/>
            <w:vMerge/>
          </w:tcPr>
          <w:p w14:paraId="07A46129" w14:textId="77777777" w:rsidR="00D11EAA" w:rsidRPr="001E6C3E" w:rsidRDefault="00D11EAA" w:rsidP="00807A93">
            <w:pPr>
              <w:autoSpaceDE w:val="0"/>
              <w:autoSpaceDN w:val="0"/>
              <w:adjustRightInd w:val="0"/>
              <w:spacing w:after="0" w:line="240" w:lineRule="auto"/>
              <w:ind w:firstLine="709"/>
              <w:contextualSpacing/>
              <w:jc w:val="both"/>
              <w:rPr>
                <w:rFonts w:ascii="Times New Roman" w:eastAsia="Times New Roman" w:hAnsi="Times New Roman" w:cs="Times New Roman"/>
                <w:b/>
                <w:sz w:val="20"/>
                <w:szCs w:val="20"/>
                <w:lang w:eastAsia="ru-RU"/>
              </w:rPr>
            </w:pPr>
          </w:p>
        </w:tc>
        <w:tc>
          <w:tcPr>
            <w:tcW w:w="1620" w:type="dxa"/>
          </w:tcPr>
          <w:p w14:paraId="48302661" w14:textId="77777777" w:rsidR="00D11EAA" w:rsidRPr="001E6C3E" w:rsidRDefault="00D11EAA" w:rsidP="00807A93">
            <w:pPr>
              <w:autoSpaceDE w:val="0"/>
              <w:autoSpaceDN w:val="0"/>
              <w:adjustRightInd w:val="0"/>
              <w:spacing w:after="0" w:line="240" w:lineRule="auto"/>
              <w:ind w:firstLine="709"/>
              <w:contextualSpacing/>
              <w:jc w:val="both"/>
              <w:rPr>
                <w:rFonts w:ascii="Times New Roman" w:eastAsia="Times New Roman" w:hAnsi="Times New Roman" w:cs="Times New Roman"/>
                <w:b/>
                <w:sz w:val="20"/>
                <w:szCs w:val="20"/>
                <w:lang w:eastAsia="ru-RU"/>
              </w:rPr>
            </w:pPr>
          </w:p>
        </w:tc>
        <w:tc>
          <w:tcPr>
            <w:tcW w:w="2079" w:type="dxa"/>
          </w:tcPr>
          <w:p w14:paraId="7A3D31D3" w14:textId="77777777" w:rsidR="00D11EAA" w:rsidRPr="001E6C3E" w:rsidRDefault="00D11EAA" w:rsidP="00807A93">
            <w:pPr>
              <w:autoSpaceDE w:val="0"/>
              <w:autoSpaceDN w:val="0"/>
              <w:adjustRightInd w:val="0"/>
              <w:spacing w:after="0" w:line="240" w:lineRule="auto"/>
              <w:ind w:firstLine="709"/>
              <w:contextualSpacing/>
              <w:jc w:val="both"/>
              <w:rPr>
                <w:rFonts w:ascii="Times New Roman" w:eastAsia="Times New Roman" w:hAnsi="Times New Roman" w:cs="Times New Roman"/>
                <w:b/>
                <w:sz w:val="20"/>
                <w:szCs w:val="20"/>
                <w:lang w:eastAsia="ru-RU"/>
              </w:rPr>
            </w:pPr>
          </w:p>
        </w:tc>
      </w:tr>
      <w:tr w:rsidR="00D11EAA" w:rsidRPr="001E6C3E" w14:paraId="5F847BFB" w14:textId="77777777" w:rsidTr="00807A93">
        <w:trPr>
          <w:trHeight w:val="240"/>
        </w:trPr>
        <w:tc>
          <w:tcPr>
            <w:tcW w:w="1728" w:type="dxa"/>
            <w:vMerge/>
          </w:tcPr>
          <w:p w14:paraId="4DC7FC7C" w14:textId="77777777" w:rsidR="00D11EAA" w:rsidRPr="001E6C3E" w:rsidRDefault="00D11EAA" w:rsidP="00807A93">
            <w:pPr>
              <w:autoSpaceDE w:val="0"/>
              <w:autoSpaceDN w:val="0"/>
              <w:adjustRightInd w:val="0"/>
              <w:spacing w:after="0" w:line="240" w:lineRule="auto"/>
              <w:ind w:firstLine="709"/>
              <w:contextualSpacing/>
              <w:jc w:val="both"/>
              <w:rPr>
                <w:rFonts w:ascii="Times New Roman" w:eastAsia="Times New Roman" w:hAnsi="Times New Roman" w:cs="Times New Roman"/>
                <w:b/>
                <w:sz w:val="20"/>
                <w:szCs w:val="20"/>
                <w:lang w:eastAsia="ru-RU"/>
              </w:rPr>
            </w:pPr>
          </w:p>
        </w:tc>
        <w:tc>
          <w:tcPr>
            <w:tcW w:w="1280" w:type="dxa"/>
            <w:vMerge/>
          </w:tcPr>
          <w:p w14:paraId="0C2DF306" w14:textId="77777777" w:rsidR="00D11EAA" w:rsidRPr="001E6C3E" w:rsidRDefault="00D11EAA" w:rsidP="00807A93">
            <w:pPr>
              <w:autoSpaceDE w:val="0"/>
              <w:autoSpaceDN w:val="0"/>
              <w:adjustRightInd w:val="0"/>
              <w:spacing w:after="0" w:line="240" w:lineRule="auto"/>
              <w:ind w:firstLine="709"/>
              <w:contextualSpacing/>
              <w:jc w:val="both"/>
              <w:rPr>
                <w:rFonts w:ascii="Times New Roman" w:eastAsia="Times New Roman" w:hAnsi="Times New Roman" w:cs="Times New Roman"/>
                <w:b/>
                <w:sz w:val="20"/>
                <w:szCs w:val="20"/>
                <w:lang w:eastAsia="ru-RU"/>
              </w:rPr>
            </w:pPr>
          </w:p>
        </w:tc>
        <w:tc>
          <w:tcPr>
            <w:tcW w:w="1600" w:type="dxa"/>
            <w:vMerge/>
          </w:tcPr>
          <w:p w14:paraId="59D0D5B7" w14:textId="77777777" w:rsidR="00D11EAA" w:rsidRPr="001E6C3E" w:rsidRDefault="00D11EAA" w:rsidP="00807A93">
            <w:pPr>
              <w:autoSpaceDE w:val="0"/>
              <w:autoSpaceDN w:val="0"/>
              <w:adjustRightInd w:val="0"/>
              <w:spacing w:after="0" w:line="240" w:lineRule="auto"/>
              <w:ind w:firstLine="709"/>
              <w:contextualSpacing/>
              <w:jc w:val="both"/>
              <w:rPr>
                <w:rFonts w:ascii="Times New Roman" w:eastAsia="Times New Roman" w:hAnsi="Times New Roman" w:cs="Times New Roman"/>
                <w:b/>
                <w:sz w:val="20"/>
                <w:szCs w:val="20"/>
                <w:lang w:eastAsia="ru-RU"/>
              </w:rPr>
            </w:pPr>
          </w:p>
        </w:tc>
        <w:tc>
          <w:tcPr>
            <w:tcW w:w="1440" w:type="dxa"/>
            <w:vMerge/>
          </w:tcPr>
          <w:p w14:paraId="3BA3B196" w14:textId="77777777" w:rsidR="00D11EAA" w:rsidRPr="001E6C3E" w:rsidRDefault="00D11EAA" w:rsidP="00807A93">
            <w:pPr>
              <w:autoSpaceDE w:val="0"/>
              <w:autoSpaceDN w:val="0"/>
              <w:adjustRightInd w:val="0"/>
              <w:spacing w:after="0" w:line="240" w:lineRule="auto"/>
              <w:ind w:firstLine="709"/>
              <w:contextualSpacing/>
              <w:jc w:val="both"/>
              <w:rPr>
                <w:rFonts w:ascii="Times New Roman" w:eastAsia="Times New Roman" w:hAnsi="Times New Roman" w:cs="Times New Roman"/>
                <w:b/>
                <w:sz w:val="20"/>
                <w:szCs w:val="20"/>
                <w:lang w:eastAsia="ru-RU"/>
              </w:rPr>
            </w:pPr>
          </w:p>
        </w:tc>
        <w:tc>
          <w:tcPr>
            <w:tcW w:w="1620" w:type="dxa"/>
          </w:tcPr>
          <w:p w14:paraId="11E094BF" w14:textId="77777777" w:rsidR="00D11EAA" w:rsidRPr="001E6C3E" w:rsidRDefault="00D11EAA" w:rsidP="00807A93">
            <w:pPr>
              <w:autoSpaceDE w:val="0"/>
              <w:autoSpaceDN w:val="0"/>
              <w:adjustRightInd w:val="0"/>
              <w:spacing w:after="0" w:line="240" w:lineRule="auto"/>
              <w:ind w:firstLine="709"/>
              <w:contextualSpacing/>
              <w:jc w:val="both"/>
              <w:rPr>
                <w:rFonts w:ascii="Times New Roman" w:eastAsia="Times New Roman" w:hAnsi="Times New Roman" w:cs="Times New Roman"/>
                <w:b/>
                <w:sz w:val="20"/>
                <w:szCs w:val="20"/>
                <w:lang w:eastAsia="ru-RU"/>
              </w:rPr>
            </w:pPr>
          </w:p>
        </w:tc>
        <w:tc>
          <w:tcPr>
            <w:tcW w:w="2079" w:type="dxa"/>
          </w:tcPr>
          <w:p w14:paraId="6FB72146" w14:textId="77777777" w:rsidR="00D11EAA" w:rsidRPr="001E6C3E" w:rsidRDefault="00D11EAA" w:rsidP="00807A93">
            <w:pPr>
              <w:autoSpaceDE w:val="0"/>
              <w:autoSpaceDN w:val="0"/>
              <w:adjustRightInd w:val="0"/>
              <w:spacing w:after="0" w:line="240" w:lineRule="auto"/>
              <w:ind w:firstLine="709"/>
              <w:contextualSpacing/>
              <w:jc w:val="both"/>
              <w:rPr>
                <w:rFonts w:ascii="Times New Roman" w:eastAsia="Times New Roman" w:hAnsi="Times New Roman" w:cs="Times New Roman"/>
                <w:b/>
                <w:sz w:val="20"/>
                <w:szCs w:val="20"/>
                <w:lang w:eastAsia="ru-RU"/>
              </w:rPr>
            </w:pPr>
          </w:p>
        </w:tc>
      </w:tr>
      <w:tr w:rsidR="00D11EAA" w:rsidRPr="001E6C3E" w14:paraId="16D52378" w14:textId="77777777" w:rsidTr="00807A93">
        <w:trPr>
          <w:trHeight w:val="70"/>
        </w:trPr>
        <w:tc>
          <w:tcPr>
            <w:tcW w:w="1728" w:type="dxa"/>
            <w:vMerge/>
          </w:tcPr>
          <w:p w14:paraId="78952844" w14:textId="77777777" w:rsidR="00D11EAA" w:rsidRPr="001E6C3E" w:rsidRDefault="00D11EAA" w:rsidP="00807A93">
            <w:pPr>
              <w:autoSpaceDE w:val="0"/>
              <w:autoSpaceDN w:val="0"/>
              <w:adjustRightInd w:val="0"/>
              <w:spacing w:after="0" w:line="240" w:lineRule="auto"/>
              <w:ind w:firstLine="709"/>
              <w:contextualSpacing/>
              <w:jc w:val="both"/>
              <w:rPr>
                <w:rFonts w:ascii="Times New Roman" w:eastAsia="Times New Roman" w:hAnsi="Times New Roman" w:cs="Times New Roman"/>
                <w:b/>
                <w:sz w:val="20"/>
                <w:szCs w:val="20"/>
                <w:lang w:eastAsia="ru-RU"/>
              </w:rPr>
            </w:pPr>
          </w:p>
        </w:tc>
        <w:tc>
          <w:tcPr>
            <w:tcW w:w="1280" w:type="dxa"/>
            <w:vMerge/>
          </w:tcPr>
          <w:p w14:paraId="0D36C1FA" w14:textId="77777777" w:rsidR="00D11EAA" w:rsidRPr="001E6C3E" w:rsidRDefault="00D11EAA" w:rsidP="00807A93">
            <w:pPr>
              <w:autoSpaceDE w:val="0"/>
              <w:autoSpaceDN w:val="0"/>
              <w:adjustRightInd w:val="0"/>
              <w:spacing w:after="0" w:line="240" w:lineRule="auto"/>
              <w:ind w:firstLine="709"/>
              <w:contextualSpacing/>
              <w:jc w:val="both"/>
              <w:rPr>
                <w:rFonts w:ascii="Times New Roman" w:eastAsia="Times New Roman" w:hAnsi="Times New Roman" w:cs="Times New Roman"/>
                <w:b/>
                <w:sz w:val="20"/>
                <w:szCs w:val="20"/>
                <w:lang w:eastAsia="ru-RU"/>
              </w:rPr>
            </w:pPr>
          </w:p>
        </w:tc>
        <w:tc>
          <w:tcPr>
            <w:tcW w:w="1600" w:type="dxa"/>
            <w:vMerge/>
          </w:tcPr>
          <w:p w14:paraId="08BC3E4F" w14:textId="77777777" w:rsidR="00D11EAA" w:rsidRPr="001E6C3E" w:rsidRDefault="00D11EAA" w:rsidP="00807A93">
            <w:pPr>
              <w:autoSpaceDE w:val="0"/>
              <w:autoSpaceDN w:val="0"/>
              <w:adjustRightInd w:val="0"/>
              <w:spacing w:after="0" w:line="240" w:lineRule="auto"/>
              <w:ind w:firstLine="709"/>
              <w:contextualSpacing/>
              <w:jc w:val="both"/>
              <w:rPr>
                <w:rFonts w:ascii="Times New Roman" w:eastAsia="Times New Roman" w:hAnsi="Times New Roman" w:cs="Times New Roman"/>
                <w:b/>
                <w:sz w:val="20"/>
                <w:szCs w:val="20"/>
                <w:lang w:eastAsia="ru-RU"/>
              </w:rPr>
            </w:pPr>
          </w:p>
        </w:tc>
        <w:tc>
          <w:tcPr>
            <w:tcW w:w="1440" w:type="dxa"/>
            <w:vMerge/>
          </w:tcPr>
          <w:p w14:paraId="38AF0FCD" w14:textId="77777777" w:rsidR="00D11EAA" w:rsidRPr="001E6C3E" w:rsidRDefault="00D11EAA" w:rsidP="00807A93">
            <w:pPr>
              <w:autoSpaceDE w:val="0"/>
              <w:autoSpaceDN w:val="0"/>
              <w:adjustRightInd w:val="0"/>
              <w:spacing w:after="0" w:line="240" w:lineRule="auto"/>
              <w:ind w:firstLine="709"/>
              <w:contextualSpacing/>
              <w:jc w:val="both"/>
              <w:rPr>
                <w:rFonts w:ascii="Times New Roman" w:eastAsia="Times New Roman" w:hAnsi="Times New Roman" w:cs="Times New Roman"/>
                <w:b/>
                <w:sz w:val="20"/>
                <w:szCs w:val="20"/>
                <w:lang w:eastAsia="ru-RU"/>
              </w:rPr>
            </w:pPr>
          </w:p>
        </w:tc>
        <w:tc>
          <w:tcPr>
            <w:tcW w:w="1620" w:type="dxa"/>
          </w:tcPr>
          <w:p w14:paraId="2EFE00AB" w14:textId="77777777" w:rsidR="00D11EAA" w:rsidRPr="001E6C3E" w:rsidRDefault="00D11EAA" w:rsidP="00807A93">
            <w:pPr>
              <w:autoSpaceDE w:val="0"/>
              <w:autoSpaceDN w:val="0"/>
              <w:adjustRightInd w:val="0"/>
              <w:spacing w:after="0" w:line="240" w:lineRule="auto"/>
              <w:ind w:firstLine="709"/>
              <w:contextualSpacing/>
              <w:jc w:val="both"/>
              <w:rPr>
                <w:rFonts w:ascii="Times New Roman" w:eastAsia="Times New Roman" w:hAnsi="Times New Roman" w:cs="Times New Roman"/>
                <w:b/>
                <w:sz w:val="20"/>
                <w:szCs w:val="20"/>
                <w:lang w:eastAsia="ru-RU"/>
              </w:rPr>
            </w:pPr>
          </w:p>
        </w:tc>
        <w:tc>
          <w:tcPr>
            <w:tcW w:w="2079" w:type="dxa"/>
          </w:tcPr>
          <w:p w14:paraId="616C67C0" w14:textId="77777777" w:rsidR="00D11EAA" w:rsidRPr="001E6C3E" w:rsidRDefault="00D11EAA" w:rsidP="00807A93">
            <w:pPr>
              <w:autoSpaceDE w:val="0"/>
              <w:autoSpaceDN w:val="0"/>
              <w:adjustRightInd w:val="0"/>
              <w:spacing w:after="0" w:line="240" w:lineRule="auto"/>
              <w:ind w:firstLine="709"/>
              <w:contextualSpacing/>
              <w:jc w:val="both"/>
              <w:rPr>
                <w:rFonts w:ascii="Times New Roman" w:eastAsia="Times New Roman" w:hAnsi="Times New Roman" w:cs="Times New Roman"/>
                <w:b/>
                <w:sz w:val="20"/>
                <w:szCs w:val="20"/>
                <w:lang w:eastAsia="ru-RU"/>
              </w:rPr>
            </w:pPr>
          </w:p>
        </w:tc>
      </w:tr>
      <w:tr w:rsidR="00D11EAA" w:rsidRPr="001E6C3E" w14:paraId="4A82E743" w14:textId="77777777" w:rsidTr="00807A93">
        <w:trPr>
          <w:trHeight w:val="70"/>
        </w:trPr>
        <w:tc>
          <w:tcPr>
            <w:tcW w:w="1728" w:type="dxa"/>
            <w:vMerge/>
          </w:tcPr>
          <w:p w14:paraId="09BE6998" w14:textId="77777777" w:rsidR="00D11EAA" w:rsidRPr="001E6C3E" w:rsidRDefault="00D11EAA" w:rsidP="00807A93">
            <w:pPr>
              <w:autoSpaceDE w:val="0"/>
              <w:autoSpaceDN w:val="0"/>
              <w:adjustRightInd w:val="0"/>
              <w:spacing w:after="0" w:line="240" w:lineRule="auto"/>
              <w:ind w:firstLine="709"/>
              <w:contextualSpacing/>
              <w:jc w:val="both"/>
              <w:rPr>
                <w:rFonts w:ascii="Times New Roman" w:eastAsia="Times New Roman" w:hAnsi="Times New Roman" w:cs="Times New Roman"/>
                <w:b/>
                <w:sz w:val="20"/>
                <w:szCs w:val="20"/>
                <w:lang w:eastAsia="ru-RU"/>
              </w:rPr>
            </w:pPr>
          </w:p>
        </w:tc>
        <w:tc>
          <w:tcPr>
            <w:tcW w:w="1280" w:type="dxa"/>
            <w:vMerge/>
          </w:tcPr>
          <w:p w14:paraId="68E5AC21" w14:textId="77777777" w:rsidR="00D11EAA" w:rsidRPr="001E6C3E" w:rsidRDefault="00D11EAA" w:rsidP="00807A93">
            <w:pPr>
              <w:autoSpaceDE w:val="0"/>
              <w:autoSpaceDN w:val="0"/>
              <w:adjustRightInd w:val="0"/>
              <w:spacing w:after="0" w:line="240" w:lineRule="auto"/>
              <w:ind w:firstLine="709"/>
              <w:contextualSpacing/>
              <w:jc w:val="both"/>
              <w:rPr>
                <w:rFonts w:ascii="Times New Roman" w:eastAsia="Times New Roman" w:hAnsi="Times New Roman" w:cs="Times New Roman"/>
                <w:b/>
                <w:sz w:val="20"/>
                <w:szCs w:val="20"/>
                <w:lang w:eastAsia="ru-RU"/>
              </w:rPr>
            </w:pPr>
          </w:p>
        </w:tc>
        <w:tc>
          <w:tcPr>
            <w:tcW w:w="1600" w:type="dxa"/>
            <w:vMerge/>
          </w:tcPr>
          <w:p w14:paraId="4E096BDE" w14:textId="77777777" w:rsidR="00D11EAA" w:rsidRPr="001E6C3E" w:rsidRDefault="00D11EAA" w:rsidP="00807A93">
            <w:pPr>
              <w:autoSpaceDE w:val="0"/>
              <w:autoSpaceDN w:val="0"/>
              <w:adjustRightInd w:val="0"/>
              <w:spacing w:after="0" w:line="240" w:lineRule="auto"/>
              <w:ind w:firstLine="709"/>
              <w:contextualSpacing/>
              <w:jc w:val="both"/>
              <w:rPr>
                <w:rFonts w:ascii="Times New Roman" w:eastAsia="Times New Roman" w:hAnsi="Times New Roman" w:cs="Times New Roman"/>
                <w:b/>
                <w:sz w:val="20"/>
                <w:szCs w:val="20"/>
                <w:lang w:eastAsia="ru-RU"/>
              </w:rPr>
            </w:pPr>
          </w:p>
        </w:tc>
        <w:tc>
          <w:tcPr>
            <w:tcW w:w="1440" w:type="dxa"/>
            <w:vMerge/>
          </w:tcPr>
          <w:p w14:paraId="5A7C037B" w14:textId="77777777" w:rsidR="00D11EAA" w:rsidRPr="001E6C3E" w:rsidRDefault="00D11EAA" w:rsidP="00807A93">
            <w:pPr>
              <w:autoSpaceDE w:val="0"/>
              <w:autoSpaceDN w:val="0"/>
              <w:adjustRightInd w:val="0"/>
              <w:spacing w:after="0" w:line="240" w:lineRule="auto"/>
              <w:ind w:firstLine="709"/>
              <w:contextualSpacing/>
              <w:jc w:val="both"/>
              <w:rPr>
                <w:rFonts w:ascii="Times New Roman" w:eastAsia="Times New Roman" w:hAnsi="Times New Roman" w:cs="Times New Roman"/>
                <w:b/>
                <w:sz w:val="20"/>
                <w:szCs w:val="20"/>
                <w:lang w:eastAsia="ru-RU"/>
              </w:rPr>
            </w:pPr>
          </w:p>
        </w:tc>
        <w:tc>
          <w:tcPr>
            <w:tcW w:w="1620" w:type="dxa"/>
          </w:tcPr>
          <w:p w14:paraId="629E6BBC" w14:textId="77777777" w:rsidR="00D11EAA" w:rsidRPr="001E6C3E" w:rsidRDefault="00D11EAA" w:rsidP="00807A93">
            <w:pPr>
              <w:autoSpaceDE w:val="0"/>
              <w:autoSpaceDN w:val="0"/>
              <w:adjustRightInd w:val="0"/>
              <w:spacing w:after="0" w:line="240" w:lineRule="auto"/>
              <w:ind w:firstLine="709"/>
              <w:contextualSpacing/>
              <w:jc w:val="both"/>
              <w:rPr>
                <w:rFonts w:ascii="Times New Roman" w:eastAsia="Times New Roman" w:hAnsi="Times New Roman" w:cs="Times New Roman"/>
                <w:b/>
                <w:sz w:val="20"/>
                <w:szCs w:val="20"/>
                <w:lang w:eastAsia="ru-RU"/>
              </w:rPr>
            </w:pPr>
          </w:p>
        </w:tc>
        <w:tc>
          <w:tcPr>
            <w:tcW w:w="2079" w:type="dxa"/>
          </w:tcPr>
          <w:p w14:paraId="7297F445" w14:textId="77777777" w:rsidR="00D11EAA" w:rsidRPr="001E6C3E" w:rsidRDefault="00D11EAA" w:rsidP="00807A93">
            <w:pPr>
              <w:autoSpaceDE w:val="0"/>
              <w:autoSpaceDN w:val="0"/>
              <w:adjustRightInd w:val="0"/>
              <w:spacing w:after="0" w:line="240" w:lineRule="auto"/>
              <w:ind w:firstLine="709"/>
              <w:contextualSpacing/>
              <w:jc w:val="both"/>
              <w:rPr>
                <w:rFonts w:ascii="Times New Roman" w:eastAsia="Times New Roman" w:hAnsi="Times New Roman" w:cs="Times New Roman"/>
                <w:b/>
                <w:sz w:val="20"/>
                <w:szCs w:val="20"/>
                <w:lang w:eastAsia="ru-RU"/>
              </w:rPr>
            </w:pPr>
          </w:p>
        </w:tc>
      </w:tr>
    </w:tbl>
    <w:p w14:paraId="1AEEDA45" w14:textId="77777777" w:rsidR="00D11EAA" w:rsidRPr="001E6C3E" w:rsidRDefault="00D11EAA" w:rsidP="00D11EAA">
      <w:pPr>
        <w:autoSpaceDE w:val="0"/>
        <w:autoSpaceDN w:val="0"/>
        <w:adjustRightInd w:val="0"/>
        <w:spacing w:after="0" w:line="240" w:lineRule="auto"/>
        <w:ind w:firstLine="709"/>
        <w:contextualSpacing/>
        <w:jc w:val="both"/>
        <w:rPr>
          <w:rFonts w:ascii="Times New Roman" w:eastAsia="Times New Roman" w:hAnsi="Times New Roman" w:cs="Times New Roman"/>
          <w:sz w:val="16"/>
          <w:szCs w:val="16"/>
          <w:lang w:eastAsia="ru-RU"/>
        </w:rPr>
      </w:pPr>
    </w:p>
    <w:p w14:paraId="5838563E" w14:textId="77777777" w:rsidR="00D11EAA" w:rsidRPr="001E6C3E" w:rsidRDefault="00D11EAA" w:rsidP="00D11EAA">
      <w:pPr>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1E6C3E">
        <w:rPr>
          <w:rFonts w:ascii="Times New Roman" w:eastAsia="Times New Roman" w:hAnsi="Times New Roman" w:cs="Times New Roman"/>
          <w:spacing w:val="-4"/>
          <w:sz w:val="24"/>
          <w:szCs w:val="24"/>
          <w:lang w:eastAsia="ru-RU"/>
        </w:rPr>
        <w:t>Подписанием настоящего Акта стороны свидетельствуют, что Работы по инженерным</w:t>
      </w:r>
      <w:r w:rsidRPr="001E6C3E">
        <w:rPr>
          <w:rFonts w:ascii="Times New Roman" w:eastAsia="Times New Roman" w:hAnsi="Times New Roman" w:cs="Times New Roman"/>
          <w:sz w:val="24"/>
          <w:szCs w:val="24"/>
          <w:lang w:eastAsia="ru-RU"/>
        </w:rPr>
        <w:t xml:space="preserve"> </w:t>
      </w:r>
      <w:r w:rsidRPr="001E6C3E">
        <w:rPr>
          <w:rFonts w:ascii="Times New Roman" w:eastAsia="Times New Roman" w:hAnsi="Times New Roman" w:cs="Times New Roman"/>
          <w:spacing w:val="-4"/>
          <w:sz w:val="24"/>
          <w:szCs w:val="24"/>
          <w:lang w:eastAsia="ru-RU"/>
        </w:rPr>
        <w:t>изысканиям, Рабочей документации</w:t>
      </w:r>
      <w:r w:rsidR="00893041">
        <w:rPr>
          <w:rFonts w:ascii="Times New Roman" w:eastAsia="Times New Roman" w:hAnsi="Times New Roman" w:cs="Times New Roman"/>
          <w:spacing w:val="-4"/>
          <w:sz w:val="24"/>
          <w:szCs w:val="24"/>
          <w:lang w:eastAsia="ru-RU"/>
        </w:rPr>
        <w:t>,</w:t>
      </w:r>
      <w:r w:rsidRPr="001E6C3E">
        <w:rPr>
          <w:rFonts w:ascii="Times New Roman" w:eastAsia="Times New Roman" w:hAnsi="Times New Roman" w:cs="Times New Roman"/>
          <w:sz w:val="24"/>
          <w:szCs w:val="24"/>
          <w:lang w:eastAsia="ru-RU"/>
        </w:rPr>
        <w:t xml:space="preserve"> указанные в настоящем Акте, выполнены в соответствии </w:t>
      </w:r>
      <w:r w:rsidRPr="001E6C3E">
        <w:rPr>
          <w:rFonts w:ascii="Times New Roman" w:eastAsia="Times New Roman" w:hAnsi="Times New Roman" w:cs="Times New Roman"/>
          <w:spacing w:val="-4"/>
          <w:sz w:val="24"/>
          <w:szCs w:val="24"/>
          <w:lang w:eastAsia="ru-RU"/>
        </w:rPr>
        <w:t>с условиями Договора, документация составлена надлежащим образом и передана в полном</w:t>
      </w:r>
      <w:r w:rsidRPr="001E6C3E">
        <w:rPr>
          <w:rFonts w:ascii="Times New Roman" w:eastAsia="Times New Roman" w:hAnsi="Times New Roman" w:cs="Times New Roman"/>
          <w:sz w:val="24"/>
          <w:szCs w:val="24"/>
          <w:lang w:eastAsia="ru-RU"/>
        </w:rPr>
        <w:t xml:space="preserve"> объеме. </w:t>
      </w:r>
    </w:p>
    <w:p w14:paraId="045165D0" w14:textId="77777777" w:rsidR="00D11EAA" w:rsidRPr="001E6C3E" w:rsidRDefault="00D11EAA" w:rsidP="00D11EAA">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contextualSpacing/>
        <w:jc w:val="both"/>
        <w:rPr>
          <w:rFonts w:ascii="Times New Roman" w:eastAsia="Times New Roman" w:hAnsi="Times New Roman" w:cs="Times New Roman"/>
          <w:sz w:val="24"/>
          <w:szCs w:val="20"/>
          <w:lang w:eastAsia="ru-RU"/>
        </w:rPr>
      </w:pPr>
      <w:r w:rsidRPr="001E6C3E">
        <w:rPr>
          <w:rFonts w:ascii="Times New Roman" w:eastAsia="Times New Roman" w:hAnsi="Times New Roman" w:cs="Times New Roman"/>
          <w:sz w:val="24"/>
          <w:szCs w:val="24"/>
          <w:lang w:eastAsia="ru-RU"/>
        </w:rPr>
        <w:t xml:space="preserve">Настоящим Подрядчик передает Заказчику исключительные права на указанный </w:t>
      </w:r>
      <w:r w:rsidRPr="001E6C3E">
        <w:rPr>
          <w:rFonts w:ascii="Times New Roman" w:eastAsia="Times New Roman" w:hAnsi="Times New Roman" w:cs="Times New Roman"/>
          <w:spacing w:val="-4"/>
          <w:sz w:val="24"/>
          <w:szCs w:val="24"/>
          <w:lang w:eastAsia="ru-RU"/>
        </w:rPr>
        <w:t>в настоящем Акте Результат выполненных Работ, что означает право Заказчика использовать</w:t>
      </w:r>
      <w:r w:rsidRPr="001E6C3E">
        <w:rPr>
          <w:rFonts w:ascii="Times New Roman" w:eastAsia="Times New Roman" w:hAnsi="Times New Roman" w:cs="Times New Roman"/>
          <w:sz w:val="24"/>
          <w:szCs w:val="24"/>
          <w:lang w:eastAsia="ru-RU"/>
        </w:rPr>
        <w:t xml:space="preserve"> Результат выполненных Работ как на территории Российской Федерации, так и за ее пределами в соответствии со статьей 16 Договора в любой форме и любым не противоречащим законодательству Российской Федерации способом.</w:t>
      </w:r>
    </w:p>
    <w:p w14:paraId="41BB9582" w14:textId="77777777" w:rsidR="00D11EAA" w:rsidRPr="001E6C3E" w:rsidRDefault="00D11EAA" w:rsidP="00D11EAA">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contextualSpacing/>
        <w:jc w:val="both"/>
        <w:rPr>
          <w:rFonts w:ascii="Times New Roman" w:eastAsia="Times New Roman" w:hAnsi="Times New Roman" w:cs="Times New Roman"/>
          <w:sz w:val="24"/>
          <w:szCs w:val="24"/>
          <w:lang w:eastAsia="ru-RU"/>
        </w:rPr>
      </w:pPr>
      <w:r w:rsidRPr="001E6C3E">
        <w:rPr>
          <w:rFonts w:ascii="Times New Roman" w:eastAsia="Times New Roman" w:hAnsi="Times New Roman" w:cs="Times New Roman"/>
          <w:sz w:val="24"/>
          <w:szCs w:val="24"/>
          <w:lang w:eastAsia="ru-RU"/>
        </w:rPr>
        <w:t>Стоимость Работ, выполненных по Договору, составляет ________________ (_____________) рублей, включая НДС___% - ________ (___________________________).</w:t>
      </w:r>
    </w:p>
    <w:p w14:paraId="546377DD" w14:textId="77777777" w:rsidR="00D11EAA" w:rsidRPr="001E6C3E" w:rsidRDefault="00D11EAA" w:rsidP="00D11EAA">
      <w:pPr>
        <w:shd w:val="clear" w:color="auto" w:fill="FFFFFF"/>
        <w:autoSpaceDE w:val="0"/>
        <w:autoSpaceDN w:val="0"/>
        <w:adjustRightInd w:val="0"/>
        <w:spacing w:after="0" w:line="240" w:lineRule="auto"/>
        <w:ind w:firstLine="709"/>
        <w:contextualSpacing/>
        <w:jc w:val="both"/>
        <w:rPr>
          <w:rFonts w:ascii="Times New Roman" w:eastAsia="Times New Roman" w:hAnsi="Times New Roman" w:cs="Times New Roman"/>
          <w:i/>
          <w:sz w:val="24"/>
          <w:szCs w:val="24"/>
          <w:lang w:eastAsia="ru-RU"/>
        </w:rPr>
      </w:pPr>
      <w:r w:rsidRPr="001E6C3E">
        <w:rPr>
          <w:rFonts w:ascii="Times New Roman" w:eastAsia="Times New Roman" w:hAnsi="Times New Roman" w:cs="Times New Roman"/>
          <w:sz w:val="24"/>
          <w:szCs w:val="24"/>
          <w:lang w:eastAsia="ru-RU"/>
        </w:rPr>
        <w:t xml:space="preserve">Настоящим стороны подтверждают зачет аванса в размере ______ от стоимости выполненных Работ, что составляет______(_____), в том числе НДС 20%___(____) </w:t>
      </w:r>
      <w:r w:rsidRPr="001E6C3E">
        <w:rPr>
          <w:rFonts w:ascii="Times New Roman" w:eastAsia="Times New Roman" w:hAnsi="Times New Roman" w:cs="Times New Roman"/>
          <w:i/>
          <w:sz w:val="24"/>
          <w:szCs w:val="24"/>
          <w:lang w:eastAsia="ru-RU"/>
        </w:rPr>
        <w:t>(указывается в случае уплаты Заказчиком авансового платежа).</w:t>
      </w:r>
    </w:p>
    <w:p w14:paraId="06FA38BF" w14:textId="77777777" w:rsidR="00D11EAA" w:rsidRPr="001E6C3E" w:rsidRDefault="00D11EAA" w:rsidP="00D11EAA">
      <w:pPr>
        <w:shd w:val="clear" w:color="auto" w:fill="FFFFFF"/>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1E6C3E">
        <w:rPr>
          <w:rFonts w:ascii="Times New Roman" w:eastAsia="Times New Roman" w:hAnsi="Times New Roman" w:cs="Times New Roman"/>
          <w:sz w:val="24"/>
          <w:szCs w:val="24"/>
          <w:lang w:eastAsia="ru-RU"/>
        </w:rPr>
        <w:t>Следует к оплате ______ от Цены Договора, что составляет _____ (______), в том числе НДС 20%_____ (_______).</w:t>
      </w:r>
    </w:p>
    <w:p w14:paraId="485FBA99" w14:textId="77777777" w:rsidR="00D11EAA" w:rsidRPr="001E6C3E" w:rsidRDefault="00D11EAA" w:rsidP="00D11EAA">
      <w:pPr>
        <w:contextualSpacing/>
        <w:rPr>
          <w:rFonts w:ascii="Times New Roman" w:eastAsia="Times New Roman" w:hAnsi="Times New Roman" w:cs="Times New Roman"/>
          <w:sz w:val="24"/>
          <w:szCs w:val="24"/>
          <w:lang w:eastAsia="ru-RU"/>
        </w:rPr>
      </w:pPr>
      <w:r w:rsidRPr="001E6C3E">
        <w:rPr>
          <w:rFonts w:ascii="Times New Roman" w:eastAsia="Times New Roman" w:hAnsi="Times New Roman" w:cs="Times New Roman"/>
          <w:sz w:val="24"/>
          <w:szCs w:val="24"/>
          <w:lang w:eastAsia="ru-RU"/>
        </w:rPr>
        <w:br w:type="page"/>
      </w:r>
    </w:p>
    <w:p w14:paraId="1B8656CD" w14:textId="77777777" w:rsidR="00D11EAA" w:rsidRPr="001E6C3E" w:rsidRDefault="00D11EAA" w:rsidP="00D11EAA">
      <w:pPr>
        <w:shd w:val="clear" w:color="auto" w:fill="FFFFFF"/>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1E6C3E">
        <w:rPr>
          <w:rFonts w:ascii="Times New Roman" w:eastAsia="Times New Roman" w:hAnsi="Times New Roman" w:cs="Times New Roman"/>
          <w:sz w:val="24"/>
          <w:szCs w:val="24"/>
          <w:lang w:eastAsia="ru-RU"/>
        </w:rPr>
        <w:lastRenderedPageBreak/>
        <w:t>Настоящий Акт составлен в двух экземплярах, имеющих равную юридическую силу, по одному экземпляру для каждой стороны.</w:t>
      </w:r>
    </w:p>
    <w:p w14:paraId="0BBCBA70" w14:textId="5336856B" w:rsidR="00D11EAA" w:rsidRPr="001E6C3E" w:rsidRDefault="00D11EAA" w:rsidP="00D11EAA">
      <w:pPr>
        <w:shd w:val="clear" w:color="auto" w:fill="FFFFFF"/>
        <w:autoSpaceDE w:val="0"/>
        <w:autoSpaceDN w:val="0"/>
        <w:adjustRightInd w:val="0"/>
        <w:spacing w:after="0" w:line="240" w:lineRule="auto"/>
        <w:contextualSpacing/>
        <w:jc w:val="both"/>
        <w:rPr>
          <w:rFonts w:ascii="Times New Roman" w:eastAsia="Times New Roman" w:hAnsi="Times New Roman" w:cs="Times New Roman"/>
          <w:b/>
          <w:sz w:val="24"/>
          <w:szCs w:val="24"/>
          <w:lang w:eastAsia="ru-RU"/>
        </w:rPr>
      </w:pPr>
      <w:r w:rsidRPr="001E6C3E">
        <w:rPr>
          <w:rFonts w:ascii="Times New Roman" w:eastAsia="Times New Roman" w:hAnsi="Times New Roman" w:cs="Times New Roman"/>
          <w:b/>
          <w:sz w:val="24"/>
          <w:szCs w:val="24"/>
          <w:lang w:eastAsia="ru-RU"/>
        </w:rPr>
        <w:t xml:space="preserve">От Заказчика: </w:t>
      </w:r>
      <w:r w:rsidRPr="001E6C3E">
        <w:rPr>
          <w:rFonts w:ascii="Times New Roman" w:eastAsia="Times New Roman" w:hAnsi="Times New Roman" w:cs="Times New Roman"/>
          <w:sz w:val="24"/>
          <w:szCs w:val="24"/>
          <w:lang w:eastAsia="ru-RU"/>
        </w:rPr>
        <w:t>__________________</w:t>
      </w:r>
      <w:proofErr w:type="gramStart"/>
      <w:r w:rsidRPr="001E6C3E">
        <w:rPr>
          <w:rFonts w:ascii="Times New Roman" w:eastAsia="Times New Roman" w:hAnsi="Times New Roman" w:cs="Times New Roman"/>
          <w:sz w:val="24"/>
          <w:szCs w:val="24"/>
          <w:lang w:eastAsia="ru-RU"/>
        </w:rPr>
        <w:t>_</w:t>
      </w:r>
      <w:r w:rsidR="000C762D">
        <w:rPr>
          <w:rFonts w:ascii="Times New Roman" w:eastAsia="Times New Roman" w:hAnsi="Times New Roman" w:cs="Times New Roman"/>
          <w:sz w:val="24"/>
          <w:szCs w:val="24"/>
          <w:lang w:eastAsia="ru-RU"/>
        </w:rPr>
        <w:t xml:space="preserve">  </w:t>
      </w:r>
      <w:r w:rsidRPr="001E6C3E">
        <w:rPr>
          <w:rFonts w:ascii="Times New Roman" w:eastAsia="Times New Roman" w:hAnsi="Times New Roman" w:cs="Times New Roman"/>
          <w:sz w:val="24"/>
          <w:szCs w:val="24"/>
          <w:lang w:eastAsia="ru-RU"/>
        </w:rPr>
        <w:t>_</w:t>
      </w:r>
      <w:proofErr w:type="gramEnd"/>
      <w:r w:rsidRPr="001E6C3E">
        <w:rPr>
          <w:rFonts w:ascii="Times New Roman" w:eastAsia="Times New Roman" w:hAnsi="Times New Roman" w:cs="Times New Roman"/>
          <w:sz w:val="24"/>
          <w:szCs w:val="24"/>
          <w:lang w:eastAsia="ru-RU"/>
        </w:rPr>
        <w:t>_______________</w:t>
      </w:r>
      <w:r w:rsidR="000C762D">
        <w:rPr>
          <w:rFonts w:ascii="Times New Roman" w:eastAsia="Times New Roman" w:hAnsi="Times New Roman" w:cs="Times New Roman"/>
          <w:sz w:val="24"/>
          <w:szCs w:val="24"/>
          <w:lang w:eastAsia="ru-RU"/>
        </w:rPr>
        <w:t xml:space="preserve">   </w:t>
      </w:r>
      <w:r w:rsidRPr="001E6C3E">
        <w:rPr>
          <w:rFonts w:ascii="Times New Roman" w:eastAsia="Times New Roman" w:hAnsi="Times New Roman" w:cs="Times New Roman"/>
          <w:sz w:val="24"/>
          <w:szCs w:val="24"/>
          <w:lang w:eastAsia="ru-RU"/>
        </w:rPr>
        <w:t>________________________</w:t>
      </w:r>
    </w:p>
    <w:p w14:paraId="6249047F" w14:textId="111BDBB9" w:rsidR="00D11EAA" w:rsidRPr="001E6C3E" w:rsidRDefault="00D11EAA" w:rsidP="00D11EAA">
      <w:pPr>
        <w:shd w:val="clear" w:color="auto" w:fill="FFFFFF"/>
        <w:autoSpaceDE w:val="0"/>
        <w:autoSpaceDN w:val="0"/>
        <w:adjustRightInd w:val="0"/>
        <w:spacing w:after="0" w:line="240" w:lineRule="auto"/>
        <w:ind w:firstLine="709"/>
        <w:contextualSpacing/>
        <w:jc w:val="both"/>
        <w:rPr>
          <w:rFonts w:ascii="Times New Roman" w:eastAsia="Times New Roman" w:hAnsi="Times New Roman" w:cs="Times New Roman"/>
          <w:i/>
          <w:sz w:val="16"/>
          <w:szCs w:val="16"/>
          <w:lang w:eastAsia="ru-RU"/>
        </w:rPr>
      </w:pPr>
      <w:r w:rsidRPr="001E6C3E">
        <w:rPr>
          <w:rFonts w:ascii="Times New Roman" w:eastAsia="Times New Roman" w:hAnsi="Times New Roman" w:cs="Times New Roman"/>
          <w:i/>
          <w:sz w:val="16"/>
          <w:szCs w:val="16"/>
          <w:lang w:eastAsia="ru-RU"/>
        </w:rPr>
        <w:tab/>
      </w:r>
      <w:r w:rsidR="000C762D">
        <w:rPr>
          <w:rFonts w:ascii="Times New Roman" w:eastAsia="Times New Roman" w:hAnsi="Times New Roman" w:cs="Times New Roman"/>
          <w:i/>
          <w:sz w:val="16"/>
          <w:szCs w:val="16"/>
          <w:lang w:eastAsia="ru-RU"/>
        </w:rPr>
        <w:t xml:space="preserve">        </w:t>
      </w:r>
      <w:r w:rsidRPr="001E6C3E">
        <w:rPr>
          <w:rFonts w:ascii="Times New Roman" w:eastAsia="Times New Roman" w:hAnsi="Times New Roman" w:cs="Times New Roman"/>
          <w:i/>
          <w:sz w:val="16"/>
          <w:szCs w:val="16"/>
          <w:lang w:eastAsia="ru-RU"/>
        </w:rPr>
        <w:t xml:space="preserve"> Должность </w:t>
      </w:r>
      <w:r w:rsidRPr="001E6C3E">
        <w:rPr>
          <w:rFonts w:ascii="Times New Roman" w:eastAsia="Times New Roman" w:hAnsi="Times New Roman" w:cs="Times New Roman"/>
          <w:i/>
          <w:sz w:val="16"/>
          <w:szCs w:val="16"/>
          <w:lang w:eastAsia="ru-RU"/>
        </w:rPr>
        <w:tab/>
      </w:r>
      <w:r w:rsidR="000C762D">
        <w:rPr>
          <w:rFonts w:ascii="Times New Roman" w:eastAsia="Times New Roman" w:hAnsi="Times New Roman" w:cs="Times New Roman"/>
          <w:i/>
          <w:sz w:val="16"/>
          <w:szCs w:val="16"/>
          <w:lang w:eastAsia="ru-RU"/>
        </w:rPr>
        <w:t xml:space="preserve">            </w:t>
      </w:r>
      <w:r w:rsidRPr="001E6C3E">
        <w:rPr>
          <w:rFonts w:ascii="Times New Roman" w:eastAsia="Times New Roman" w:hAnsi="Times New Roman" w:cs="Times New Roman"/>
          <w:i/>
          <w:sz w:val="16"/>
          <w:szCs w:val="16"/>
          <w:lang w:eastAsia="ru-RU"/>
        </w:rPr>
        <w:t xml:space="preserve"> подпись </w:t>
      </w:r>
      <w:r w:rsidRPr="001E6C3E">
        <w:rPr>
          <w:rFonts w:ascii="Times New Roman" w:eastAsia="Times New Roman" w:hAnsi="Times New Roman" w:cs="Times New Roman"/>
          <w:i/>
          <w:sz w:val="16"/>
          <w:szCs w:val="16"/>
          <w:lang w:eastAsia="ru-RU"/>
        </w:rPr>
        <w:tab/>
      </w:r>
      <w:r w:rsidRPr="001E6C3E">
        <w:rPr>
          <w:rFonts w:ascii="Times New Roman" w:eastAsia="Times New Roman" w:hAnsi="Times New Roman" w:cs="Times New Roman"/>
          <w:i/>
          <w:sz w:val="16"/>
          <w:szCs w:val="16"/>
          <w:lang w:eastAsia="ru-RU"/>
        </w:rPr>
        <w:tab/>
      </w:r>
      <w:r w:rsidR="000C762D">
        <w:rPr>
          <w:rFonts w:ascii="Times New Roman" w:eastAsia="Times New Roman" w:hAnsi="Times New Roman" w:cs="Times New Roman"/>
          <w:i/>
          <w:sz w:val="16"/>
          <w:szCs w:val="16"/>
          <w:lang w:eastAsia="ru-RU"/>
        </w:rPr>
        <w:t xml:space="preserve">        </w:t>
      </w:r>
      <w:r w:rsidRPr="001E6C3E">
        <w:rPr>
          <w:rFonts w:ascii="Times New Roman" w:eastAsia="Times New Roman" w:hAnsi="Times New Roman" w:cs="Times New Roman"/>
          <w:i/>
          <w:sz w:val="16"/>
          <w:szCs w:val="16"/>
          <w:lang w:eastAsia="ru-RU"/>
        </w:rPr>
        <w:t xml:space="preserve"> расшифровка подписи</w:t>
      </w:r>
    </w:p>
    <w:p w14:paraId="263E639D" w14:textId="642A3EB5" w:rsidR="00D11EAA" w:rsidRPr="001E6C3E" w:rsidRDefault="00D11EAA" w:rsidP="00D11EAA">
      <w:pPr>
        <w:shd w:val="clear" w:color="auto" w:fill="FFFFFF"/>
        <w:autoSpaceDE w:val="0"/>
        <w:autoSpaceDN w:val="0"/>
        <w:adjustRightInd w:val="0"/>
        <w:spacing w:after="0" w:line="240" w:lineRule="auto"/>
        <w:contextualSpacing/>
        <w:jc w:val="both"/>
        <w:rPr>
          <w:rFonts w:ascii="Times New Roman" w:eastAsia="Times New Roman" w:hAnsi="Times New Roman" w:cs="Times New Roman"/>
          <w:b/>
          <w:sz w:val="24"/>
          <w:szCs w:val="24"/>
          <w:lang w:eastAsia="ru-RU"/>
        </w:rPr>
      </w:pPr>
      <w:r w:rsidRPr="001E6C3E">
        <w:rPr>
          <w:rFonts w:ascii="Times New Roman" w:eastAsia="Times New Roman" w:hAnsi="Times New Roman" w:cs="Times New Roman"/>
          <w:b/>
          <w:sz w:val="24"/>
          <w:szCs w:val="24"/>
          <w:lang w:eastAsia="ru-RU"/>
        </w:rPr>
        <w:t>От Подрядчика: ________________</w:t>
      </w:r>
      <w:proofErr w:type="gramStart"/>
      <w:r w:rsidRPr="001E6C3E">
        <w:rPr>
          <w:rFonts w:ascii="Times New Roman" w:eastAsia="Times New Roman" w:hAnsi="Times New Roman" w:cs="Times New Roman"/>
          <w:b/>
          <w:sz w:val="24"/>
          <w:szCs w:val="24"/>
          <w:lang w:eastAsia="ru-RU"/>
        </w:rPr>
        <w:t>_</w:t>
      </w:r>
      <w:r w:rsidR="000C762D">
        <w:rPr>
          <w:rFonts w:ascii="Times New Roman" w:eastAsia="Times New Roman" w:hAnsi="Times New Roman" w:cs="Times New Roman"/>
          <w:sz w:val="24"/>
          <w:szCs w:val="24"/>
          <w:lang w:eastAsia="ru-RU"/>
        </w:rPr>
        <w:t xml:space="preserve">  </w:t>
      </w:r>
      <w:r w:rsidRPr="001E6C3E">
        <w:rPr>
          <w:rFonts w:ascii="Times New Roman" w:eastAsia="Times New Roman" w:hAnsi="Times New Roman" w:cs="Times New Roman"/>
          <w:sz w:val="24"/>
          <w:szCs w:val="24"/>
          <w:lang w:eastAsia="ru-RU"/>
        </w:rPr>
        <w:t>_</w:t>
      </w:r>
      <w:proofErr w:type="gramEnd"/>
      <w:r w:rsidRPr="001E6C3E">
        <w:rPr>
          <w:rFonts w:ascii="Times New Roman" w:eastAsia="Times New Roman" w:hAnsi="Times New Roman" w:cs="Times New Roman"/>
          <w:sz w:val="24"/>
          <w:szCs w:val="24"/>
          <w:lang w:eastAsia="ru-RU"/>
        </w:rPr>
        <w:t>________________</w:t>
      </w:r>
      <w:r w:rsidR="000C762D">
        <w:rPr>
          <w:rFonts w:ascii="Times New Roman" w:eastAsia="Times New Roman" w:hAnsi="Times New Roman" w:cs="Times New Roman"/>
          <w:sz w:val="24"/>
          <w:szCs w:val="24"/>
          <w:lang w:eastAsia="ru-RU"/>
        </w:rPr>
        <w:t xml:space="preserve">  </w:t>
      </w:r>
      <w:r w:rsidRPr="001E6C3E">
        <w:rPr>
          <w:rFonts w:ascii="Times New Roman" w:eastAsia="Times New Roman" w:hAnsi="Times New Roman" w:cs="Times New Roman"/>
          <w:sz w:val="24"/>
          <w:szCs w:val="24"/>
          <w:lang w:eastAsia="ru-RU"/>
        </w:rPr>
        <w:t xml:space="preserve"> _______________________</w:t>
      </w:r>
    </w:p>
    <w:p w14:paraId="428051F4" w14:textId="04DC9914" w:rsidR="00D11EAA" w:rsidRPr="001E6C3E" w:rsidRDefault="00D11EAA" w:rsidP="00D11EAA">
      <w:pPr>
        <w:shd w:val="clear" w:color="auto" w:fill="FFFFFF"/>
        <w:autoSpaceDE w:val="0"/>
        <w:autoSpaceDN w:val="0"/>
        <w:adjustRightInd w:val="0"/>
        <w:spacing w:after="0" w:line="240" w:lineRule="auto"/>
        <w:ind w:firstLine="709"/>
        <w:contextualSpacing/>
        <w:jc w:val="both"/>
        <w:rPr>
          <w:rFonts w:ascii="Times New Roman" w:eastAsia="Times New Roman" w:hAnsi="Times New Roman" w:cs="Times New Roman"/>
          <w:i/>
          <w:sz w:val="16"/>
          <w:szCs w:val="16"/>
          <w:lang w:eastAsia="ru-RU"/>
        </w:rPr>
      </w:pPr>
      <w:r w:rsidRPr="001E6C3E">
        <w:rPr>
          <w:rFonts w:ascii="Times New Roman" w:eastAsia="Times New Roman" w:hAnsi="Times New Roman" w:cs="Times New Roman"/>
          <w:i/>
          <w:sz w:val="16"/>
          <w:szCs w:val="16"/>
          <w:lang w:eastAsia="ru-RU"/>
        </w:rPr>
        <w:tab/>
      </w:r>
      <w:r w:rsidRPr="001E6C3E">
        <w:rPr>
          <w:rFonts w:ascii="Times New Roman" w:eastAsia="Times New Roman" w:hAnsi="Times New Roman" w:cs="Times New Roman"/>
          <w:i/>
          <w:sz w:val="16"/>
          <w:szCs w:val="16"/>
          <w:lang w:eastAsia="ru-RU"/>
        </w:rPr>
        <w:tab/>
      </w:r>
      <w:r w:rsidR="000C762D">
        <w:rPr>
          <w:rFonts w:ascii="Times New Roman" w:eastAsia="Times New Roman" w:hAnsi="Times New Roman" w:cs="Times New Roman"/>
          <w:i/>
          <w:sz w:val="16"/>
          <w:szCs w:val="16"/>
          <w:lang w:eastAsia="ru-RU"/>
        </w:rPr>
        <w:t xml:space="preserve"> </w:t>
      </w:r>
      <w:r w:rsidRPr="001E6C3E">
        <w:rPr>
          <w:rFonts w:ascii="Times New Roman" w:eastAsia="Times New Roman" w:hAnsi="Times New Roman" w:cs="Times New Roman"/>
          <w:i/>
          <w:sz w:val="16"/>
          <w:szCs w:val="16"/>
          <w:lang w:eastAsia="ru-RU"/>
        </w:rPr>
        <w:t xml:space="preserve">Должность </w:t>
      </w:r>
      <w:r w:rsidRPr="001E6C3E">
        <w:rPr>
          <w:rFonts w:ascii="Times New Roman" w:eastAsia="Times New Roman" w:hAnsi="Times New Roman" w:cs="Times New Roman"/>
          <w:i/>
          <w:sz w:val="16"/>
          <w:szCs w:val="16"/>
          <w:lang w:eastAsia="ru-RU"/>
        </w:rPr>
        <w:tab/>
      </w:r>
      <w:r w:rsidRPr="001E6C3E">
        <w:rPr>
          <w:rFonts w:ascii="Times New Roman" w:eastAsia="Times New Roman" w:hAnsi="Times New Roman" w:cs="Times New Roman"/>
          <w:i/>
          <w:sz w:val="16"/>
          <w:szCs w:val="16"/>
          <w:lang w:eastAsia="ru-RU"/>
        </w:rPr>
        <w:tab/>
      </w:r>
      <w:r w:rsidR="000C762D">
        <w:rPr>
          <w:rFonts w:ascii="Times New Roman" w:eastAsia="Times New Roman" w:hAnsi="Times New Roman" w:cs="Times New Roman"/>
          <w:i/>
          <w:sz w:val="16"/>
          <w:szCs w:val="16"/>
          <w:lang w:eastAsia="ru-RU"/>
        </w:rPr>
        <w:t xml:space="preserve">     </w:t>
      </w:r>
      <w:r w:rsidRPr="001E6C3E">
        <w:rPr>
          <w:rFonts w:ascii="Times New Roman" w:eastAsia="Times New Roman" w:hAnsi="Times New Roman" w:cs="Times New Roman"/>
          <w:i/>
          <w:sz w:val="16"/>
          <w:szCs w:val="16"/>
          <w:lang w:eastAsia="ru-RU"/>
        </w:rPr>
        <w:t xml:space="preserve"> подпись </w:t>
      </w:r>
      <w:r w:rsidRPr="001E6C3E">
        <w:rPr>
          <w:rFonts w:ascii="Times New Roman" w:eastAsia="Times New Roman" w:hAnsi="Times New Roman" w:cs="Times New Roman"/>
          <w:i/>
          <w:sz w:val="16"/>
          <w:szCs w:val="16"/>
          <w:lang w:eastAsia="ru-RU"/>
        </w:rPr>
        <w:tab/>
        <w:t xml:space="preserve"> </w:t>
      </w:r>
      <w:r w:rsidRPr="001E6C3E">
        <w:rPr>
          <w:rFonts w:ascii="Times New Roman" w:eastAsia="Times New Roman" w:hAnsi="Times New Roman" w:cs="Times New Roman"/>
          <w:i/>
          <w:sz w:val="16"/>
          <w:szCs w:val="16"/>
          <w:lang w:eastAsia="ru-RU"/>
        </w:rPr>
        <w:tab/>
      </w:r>
      <w:r w:rsidR="000C762D">
        <w:rPr>
          <w:rFonts w:ascii="Times New Roman" w:eastAsia="Times New Roman" w:hAnsi="Times New Roman" w:cs="Times New Roman"/>
          <w:i/>
          <w:sz w:val="16"/>
          <w:szCs w:val="16"/>
          <w:lang w:eastAsia="ru-RU"/>
        </w:rPr>
        <w:t xml:space="preserve">        </w:t>
      </w:r>
      <w:r w:rsidRPr="001E6C3E">
        <w:rPr>
          <w:rFonts w:ascii="Times New Roman" w:eastAsia="Times New Roman" w:hAnsi="Times New Roman" w:cs="Times New Roman"/>
          <w:i/>
          <w:sz w:val="16"/>
          <w:szCs w:val="16"/>
          <w:lang w:eastAsia="ru-RU"/>
        </w:rPr>
        <w:t>расшифровка</w:t>
      </w:r>
      <w:r w:rsidR="000C762D">
        <w:rPr>
          <w:rFonts w:ascii="Times New Roman" w:eastAsia="Times New Roman" w:hAnsi="Times New Roman" w:cs="Times New Roman"/>
          <w:i/>
          <w:sz w:val="16"/>
          <w:szCs w:val="16"/>
          <w:lang w:eastAsia="ru-RU"/>
        </w:rPr>
        <w:t xml:space="preserve"> </w:t>
      </w:r>
      <w:r w:rsidRPr="001E6C3E">
        <w:rPr>
          <w:rFonts w:ascii="Times New Roman" w:eastAsia="Times New Roman" w:hAnsi="Times New Roman" w:cs="Times New Roman"/>
          <w:i/>
          <w:sz w:val="16"/>
          <w:szCs w:val="16"/>
          <w:lang w:eastAsia="ru-RU"/>
        </w:rPr>
        <w:t>подписи</w:t>
      </w:r>
    </w:p>
    <w:p w14:paraId="4FD4E843" w14:textId="754EC375" w:rsidR="00D11EAA" w:rsidRPr="001E6C3E" w:rsidRDefault="00D11EAA" w:rsidP="00D11EAA">
      <w:pPr>
        <w:shd w:val="clear" w:color="auto" w:fill="FFFFFF"/>
        <w:autoSpaceDE w:val="0"/>
        <w:autoSpaceDN w:val="0"/>
        <w:adjustRightInd w:val="0"/>
        <w:spacing w:after="0" w:line="240" w:lineRule="auto"/>
        <w:contextualSpacing/>
        <w:jc w:val="both"/>
        <w:rPr>
          <w:rFonts w:ascii="Times New Roman" w:eastAsia="Times New Roman" w:hAnsi="Times New Roman" w:cs="Times New Roman"/>
          <w:i/>
          <w:sz w:val="16"/>
          <w:szCs w:val="16"/>
          <w:lang w:eastAsia="ru-RU"/>
        </w:rPr>
      </w:pPr>
      <w:r w:rsidRPr="001E6C3E">
        <w:rPr>
          <w:rFonts w:ascii="Times New Roman" w:eastAsia="Times New Roman" w:hAnsi="Times New Roman" w:cs="Times New Roman"/>
          <w:sz w:val="24"/>
          <w:szCs w:val="24"/>
          <w:lang w:eastAsia="ru-RU"/>
        </w:rPr>
        <w:t>Результаты выполнения Работ сдал __________ ______________ _______________</w:t>
      </w:r>
      <w:r w:rsidRPr="001E6C3E">
        <w:rPr>
          <w:rFonts w:ascii="Times New Roman" w:eastAsia="Times New Roman" w:hAnsi="Times New Roman" w:cs="Times New Roman"/>
          <w:i/>
          <w:sz w:val="24"/>
          <w:szCs w:val="24"/>
          <w:lang w:eastAsia="ru-RU"/>
        </w:rPr>
        <w:tab/>
      </w:r>
      <w:r w:rsidRPr="001E6C3E">
        <w:rPr>
          <w:rFonts w:ascii="Times New Roman" w:eastAsia="Times New Roman" w:hAnsi="Times New Roman" w:cs="Times New Roman"/>
          <w:i/>
          <w:sz w:val="24"/>
          <w:szCs w:val="24"/>
          <w:lang w:eastAsia="ru-RU"/>
        </w:rPr>
        <w:tab/>
      </w:r>
      <w:r w:rsidRPr="001E6C3E">
        <w:rPr>
          <w:rFonts w:ascii="Times New Roman" w:eastAsia="Times New Roman" w:hAnsi="Times New Roman" w:cs="Times New Roman"/>
          <w:i/>
          <w:sz w:val="16"/>
          <w:szCs w:val="16"/>
          <w:lang w:eastAsia="ru-RU"/>
        </w:rPr>
        <w:tab/>
      </w:r>
      <w:r w:rsidRPr="001E6C3E">
        <w:rPr>
          <w:rFonts w:ascii="Times New Roman" w:eastAsia="Times New Roman" w:hAnsi="Times New Roman" w:cs="Times New Roman"/>
          <w:i/>
          <w:sz w:val="16"/>
          <w:szCs w:val="16"/>
          <w:lang w:eastAsia="ru-RU"/>
        </w:rPr>
        <w:tab/>
      </w:r>
      <w:r w:rsidRPr="001E6C3E">
        <w:rPr>
          <w:rFonts w:ascii="Times New Roman" w:eastAsia="Times New Roman" w:hAnsi="Times New Roman" w:cs="Times New Roman"/>
          <w:i/>
          <w:sz w:val="16"/>
          <w:szCs w:val="16"/>
          <w:lang w:eastAsia="ru-RU"/>
        </w:rPr>
        <w:tab/>
      </w:r>
      <w:r w:rsidRPr="001E6C3E">
        <w:rPr>
          <w:rFonts w:ascii="Times New Roman" w:eastAsia="Times New Roman" w:hAnsi="Times New Roman" w:cs="Times New Roman"/>
          <w:i/>
          <w:sz w:val="16"/>
          <w:szCs w:val="16"/>
          <w:lang w:eastAsia="ru-RU"/>
        </w:rPr>
        <w:tab/>
      </w:r>
      <w:r w:rsidR="000C762D">
        <w:rPr>
          <w:rFonts w:ascii="Times New Roman" w:eastAsia="Times New Roman" w:hAnsi="Times New Roman" w:cs="Times New Roman"/>
          <w:i/>
          <w:sz w:val="16"/>
          <w:szCs w:val="16"/>
          <w:lang w:eastAsia="ru-RU"/>
        </w:rPr>
        <w:t xml:space="preserve">           </w:t>
      </w:r>
      <w:r w:rsidRPr="001E6C3E">
        <w:rPr>
          <w:rFonts w:ascii="Times New Roman" w:eastAsia="Times New Roman" w:hAnsi="Times New Roman" w:cs="Times New Roman"/>
          <w:i/>
          <w:sz w:val="16"/>
          <w:szCs w:val="16"/>
          <w:lang w:eastAsia="ru-RU"/>
        </w:rPr>
        <w:t xml:space="preserve"> Должность</w:t>
      </w:r>
      <w:r w:rsidR="000C762D">
        <w:rPr>
          <w:rFonts w:ascii="Times New Roman" w:eastAsia="Times New Roman" w:hAnsi="Times New Roman" w:cs="Times New Roman"/>
          <w:i/>
          <w:sz w:val="16"/>
          <w:szCs w:val="16"/>
          <w:lang w:eastAsia="ru-RU"/>
        </w:rPr>
        <w:t xml:space="preserve">       </w:t>
      </w:r>
      <w:r w:rsidRPr="001E6C3E">
        <w:rPr>
          <w:rFonts w:ascii="Times New Roman" w:eastAsia="Times New Roman" w:hAnsi="Times New Roman" w:cs="Times New Roman"/>
          <w:i/>
          <w:sz w:val="16"/>
          <w:szCs w:val="16"/>
          <w:lang w:eastAsia="ru-RU"/>
        </w:rPr>
        <w:t xml:space="preserve"> подпись</w:t>
      </w:r>
      <w:r w:rsidR="000C762D">
        <w:rPr>
          <w:rFonts w:ascii="Times New Roman" w:eastAsia="Times New Roman" w:hAnsi="Times New Roman" w:cs="Times New Roman"/>
          <w:i/>
          <w:sz w:val="16"/>
          <w:szCs w:val="16"/>
          <w:lang w:eastAsia="ru-RU"/>
        </w:rPr>
        <w:t xml:space="preserve">       </w:t>
      </w:r>
      <w:r w:rsidRPr="001E6C3E">
        <w:rPr>
          <w:rFonts w:ascii="Times New Roman" w:eastAsia="Times New Roman" w:hAnsi="Times New Roman" w:cs="Times New Roman"/>
          <w:i/>
          <w:sz w:val="16"/>
          <w:szCs w:val="16"/>
          <w:lang w:eastAsia="ru-RU"/>
        </w:rPr>
        <w:t>расшифровка</w:t>
      </w:r>
      <w:r w:rsidR="000C762D">
        <w:rPr>
          <w:rFonts w:ascii="Times New Roman" w:eastAsia="Times New Roman" w:hAnsi="Times New Roman" w:cs="Times New Roman"/>
          <w:i/>
          <w:sz w:val="16"/>
          <w:szCs w:val="16"/>
          <w:lang w:eastAsia="ru-RU"/>
        </w:rPr>
        <w:t xml:space="preserve"> </w:t>
      </w:r>
      <w:r w:rsidRPr="001E6C3E">
        <w:rPr>
          <w:rFonts w:ascii="Times New Roman" w:eastAsia="Times New Roman" w:hAnsi="Times New Roman" w:cs="Times New Roman"/>
          <w:i/>
          <w:sz w:val="16"/>
          <w:szCs w:val="16"/>
          <w:lang w:eastAsia="ru-RU"/>
        </w:rPr>
        <w:t>подписи</w:t>
      </w:r>
    </w:p>
    <w:p w14:paraId="35DF3E63" w14:textId="31E108D7" w:rsidR="00D11EAA" w:rsidRPr="001E6C3E" w:rsidRDefault="00D11EAA" w:rsidP="00D11EAA">
      <w:pPr>
        <w:shd w:val="clear" w:color="auto" w:fill="FFFFFF"/>
        <w:autoSpaceDE w:val="0"/>
        <w:autoSpaceDN w:val="0"/>
        <w:adjustRightInd w:val="0"/>
        <w:spacing w:after="0" w:line="240" w:lineRule="auto"/>
        <w:contextualSpacing/>
        <w:jc w:val="both"/>
        <w:rPr>
          <w:rFonts w:ascii="Times New Roman" w:eastAsia="Times New Roman" w:hAnsi="Times New Roman" w:cs="Times New Roman"/>
          <w:i/>
          <w:sz w:val="16"/>
          <w:szCs w:val="16"/>
          <w:lang w:eastAsia="ru-RU"/>
        </w:rPr>
      </w:pPr>
      <w:r w:rsidRPr="001E6C3E">
        <w:rPr>
          <w:rFonts w:ascii="Times New Roman" w:eastAsia="Times New Roman" w:hAnsi="Times New Roman" w:cs="Times New Roman"/>
          <w:sz w:val="24"/>
          <w:szCs w:val="24"/>
          <w:lang w:eastAsia="ru-RU"/>
        </w:rPr>
        <w:t>Результаты выполнения Работ принял __________ _________</w:t>
      </w:r>
      <w:r w:rsidR="000C762D">
        <w:rPr>
          <w:rFonts w:ascii="Times New Roman" w:eastAsia="Times New Roman" w:hAnsi="Times New Roman" w:cs="Times New Roman"/>
          <w:sz w:val="24"/>
          <w:szCs w:val="24"/>
          <w:lang w:eastAsia="ru-RU"/>
        </w:rPr>
        <w:t xml:space="preserve"> </w:t>
      </w:r>
      <w:r w:rsidRPr="001E6C3E">
        <w:rPr>
          <w:rFonts w:ascii="Times New Roman" w:eastAsia="Times New Roman" w:hAnsi="Times New Roman" w:cs="Times New Roman"/>
          <w:sz w:val="24"/>
          <w:szCs w:val="24"/>
          <w:lang w:eastAsia="ru-RU"/>
        </w:rPr>
        <w:t>_______________</w:t>
      </w:r>
      <w:r w:rsidRPr="001E6C3E">
        <w:rPr>
          <w:rFonts w:ascii="Times New Roman" w:eastAsia="Times New Roman" w:hAnsi="Times New Roman" w:cs="Times New Roman"/>
          <w:i/>
          <w:sz w:val="24"/>
          <w:szCs w:val="24"/>
          <w:lang w:eastAsia="ru-RU"/>
        </w:rPr>
        <w:tab/>
      </w:r>
      <w:r w:rsidRPr="001E6C3E">
        <w:rPr>
          <w:rFonts w:ascii="Times New Roman" w:eastAsia="Times New Roman" w:hAnsi="Times New Roman" w:cs="Times New Roman"/>
          <w:i/>
          <w:sz w:val="24"/>
          <w:szCs w:val="24"/>
          <w:lang w:eastAsia="ru-RU"/>
        </w:rPr>
        <w:tab/>
      </w:r>
      <w:r w:rsidRPr="001E6C3E">
        <w:rPr>
          <w:rFonts w:ascii="Times New Roman" w:eastAsia="Times New Roman" w:hAnsi="Times New Roman" w:cs="Times New Roman"/>
          <w:i/>
          <w:sz w:val="16"/>
          <w:szCs w:val="16"/>
          <w:lang w:eastAsia="ru-RU"/>
        </w:rPr>
        <w:tab/>
      </w:r>
      <w:r w:rsidRPr="001E6C3E">
        <w:rPr>
          <w:rFonts w:ascii="Times New Roman" w:eastAsia="Times New Roman" w:hAnsi="Times New Roman" w:cs="Times New Roman"/>
          <w:i/>
          <w:sz w:val="16"/>
          <w:szCs w:val="16"/>
          <w:lang w:eastAsia="ru-RU"/>
        </w:rPr>
        <w:tab/>
      </w:r>
      <w:r w:rsidRPr="001E6C3E">
        <w:rPr>
          <w:rFonts w:ascii="Times New Roman" w:eastAsia="Times New Roman" w:hAnsi="Times New Roman" w:cs="Times New Roman"/>
          <w:i/>
          <w:sz w:val="16"/>
          <w:szCs w:val="16"/>
          <w:lang w:eastAsia="ru-RU"/>
        </w:rPr>
        <w:tab/>
      </w:r>
      <w:r w:rsidRPr="001E6C3E">
        <w:rPr>
          <w:rFonts w:ascii="Times New Roman" w:eastAsia="Times New Roman" w:hAnsi="Times New Roman" w:cs="Times New Roman"/>
          <w:i/>
          <w:sz w:val="16"/>
          <w:szCs w:val="16"/>
          <w:lang w:eastAsia="ru-RU"/>
        </w:rPr>
        <w:tab/>
      </w:r>
      <w:r w:rsidRPr="001E6C3E">
        <w:rPr>
          <w:rFonts w:ascii="Times New Roman" w:eastAsia="Times New Roman" w:hAnsi="Times New Roman" w:cs="Times New Roman"/>
          <w:i/>
          <w:sz w:val="16"/>
          <w:szCs w:val="16"/>
          <w:lang w:eastAsia="ru-RU"/>
        </w:rPr>
        <w:tab/>
      </w:r>
      <w:r w:rsidR="000C762D">
        <w:rPr>
          <w:rFonts w:ascii="Times New Roman" w:eastAsia="Times New Roman" w:hAnsi="Times New Roman" w:cs="Times New Roman"/>
          <w:i/>
          <w:sz w:val="16"/>
          <w:szCs w:val="16"/>
          <w:lang w:eastAsia="ru-RU"/>
        </w:rPr>
        <w:t xml:space="preserve">      </w:t>
      </w:r>
      <w:r w:rsidRPr="001E6C3E">
        <w:rPr>
          <w:rFonts w:ascii="Times New Roman" w:eastAsia="Times New Roman" w:hAnsi="Times New Roman" w:cs="Times New Roman"/>
          <w:i/>
          <w:sz w:val="16"/>
          <w:szCs w:val="16"/>
          <w:lang w:eastAsia="ru-RU"/>
        </w:rPr>
        <w:t xml:space="preserve"> Должность</w:t>
      </w:r>
      <w:r w:rsidR="000C762D">
        <w:rPr>
          <w:rFonts w:ascii="Times New Roman" w:eastAsia="Times New Roman" w:hAnsi="Times New Roman" w:cs="Times New Roman"/>
          <w:i/>
          <w:sz w:val="16"/>
          <w:szCs w:val="16"/>
          <w:lang w:eastAsia="ru-RU"/>
        </w:rPr>
        <w:t xml:space="preserve">    </w:t>
      </w:r>
      <w:r w:rsidRPr="001E6C3E">
        <w:rPr>
          <w:rFonts w:ascii="Times New Roman" w:eastAsia="Times New Roman" w:hAnsi="Times New Roman" w:cs="Times New Roman"/>
          <w:i/>
          <w:sz w:val="16"/>
          <w:szCs w:val="16"/>
          <w:lang w:eastAsia="ru-RU"/>
        </w:rPr>
        <w:t xml:space="preserve"> подпись</w:t>
      </w:r>
      <w:proofErr w:type="gramStart"/>
      <w:r w:rsidRPr="001E6C3E">
        <w:rPr>
          <w:rFonts w:ascii="Times New Roman" w:eastAsia="Times New Roman" w:hAnsi="Times New Roman" w:cs="Times New Roman"/>
          <w:i/>
          <w:sz w:val="16"/>
          <w:szCs w:val="16"/>
          <w:lang w:eastAsia="ru-RU"/>
        </w:rPr>
        <w:tab/>
      </w:r>
      <w:r w:rsidR="000C762D">
        <w:rPr>
          <w:rFonts w:ascii="Times New Roman" w:eastAsia="Times New Roman" w:hAnsi="Times New Roman" w:cs="Times New Roman"/>
          <w:i/>
          <w:sz w:val="16"/>
          <w:szCs w:val="16"/>
          <w:lang w:eastAsia="ru-RU"/>
        </w:rPr>
        <w:t xml:space="preserve"> </w:t>
      </w:r>
      <w:r w:rsidRPr="001E6C3E">
        <w:rPr>
          <w:rFonts w:ascii="Times New Roman" w:eastAsia="Times New Roman" w:hAnsi="Times New Roman" w:cs="Times New Roman"/>
          <w:i/>
          <w:sz w:val="16"/>
          <w:szCs w:val="16"/>
          <w:lang w:eastAsia="ru-RU"/>
        </w:rPr>
        <w:t xml:space="preserve"> расшифровка</w:t>
      </w:r>
      <w:proofErr w:type="gramEnd"/>
      <w:r w:rsidR="000C762D">
        <w:rPr>
          <w:rFonts w:ascii="Times New Roman" w:eastAsia="Times New Roman" w:hAnsi="Times New Roman" w:cs="Times New Roman"/>
          <w:i/>
          <w:sz w:val="16"/>
          <w:szCs w:val="16"/>
          <w:lang w:eastAsia="ru-RU"/>
        </w:rPr>
        <w:t xml:space="preserve"> </w:t>
      </w:r>
      <w:r w:rsidRPr="001E6C3E">
        <w:rPr>
          <w:rFonts w:ascii="Times New Roman" w:eastAsia="Times New Roman" w:hAnsi="Times New Roman" w:cs="Times New Roman"/>
          <w:i/>
          <w:sz w:val="16"/>
          <w:szCs w:val="16"/>
          <w:lang w:eastAsia="ru-RU"/>
        </w:rPr>
        <w:t>подписи</w:t>
      </w:r>
    </w:p>
    <w:p w14:paraId="506932F5" w14:textId="6B9CF966" w:rsidR="00D11EAA" w:rsidRPr="001E6C3E" w:rsidRDefault="00D11EAA" w:rsidP="00D11EAA">
      <w:pPr>
        <w:shd w:val="clear" w:color="auto" w:fill="FFFFFF"/>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1E6C3E">
        <w:rPr>
          <w:rFonts w:ascii="Times New Roman" w:eastAsia="Times New Roman" w:hAnsi="Times New Roman" w:cs="Times New Roman"/>
          <w:b/>
          <w:sz w:val="24"/>
          <w:szCs w:val="24"/>
          <w:lang w:eastAsia="ru-RU"/>
        </w:rPr>
        <w:t>Дата подписания</w:t>
      </w:r>
      <w:r w:rsidR="000C762D">
        <w:rPr>
          <w:rFonts w:ascii="Times New Roman" w:eastAsia="Times New Roman" w:hAnsi="Times New Roman" w:cs="Times New Roman"/>
          <w:b/>
          <w:sz w:val="24"/>
          <w:szCs w:val="24"/>
          <w:lang w:eastAsia="ru-RU"/>
        </w:rPr>
        <w:t xml:space="preserve"> </w:t>
      </w:r>
      <w:r w:rsidRPr="001E6C3E">
        <w:rPr>
          <w:rFonts w:ascii="Times New Roman" w:eastAsia="Times New Roman" w:hAnsi="Times New Roman" w:cs="Times New Roman"/>
          <w:b/>
          <w:sz w:val="24"/>
          <w:szCs w:val="24"/>
          <w:lang w:eastAsia="ru-RU"/>
        </w:rPr>
        <w:t>Акта</w:t>
      </w:r>
      <w:r w:rsidRPr="001E6C3E">
        <w:rPr>
          <w:rFonts w:ascii="Times New Roman" w:eastAsia="Times New Roman" w:hAnsi="Times New Roman" w:cs="Times New Roman"/>
          <w:sz w:val="24"/>
          <w:szCs w:val="24"/>
          <w:lang w:eastAsia="ru-RU"/>
        </w:rPr>
        <w:t xml:space="preserve"> «_____</w:t>
      </w:r>
      <w:proofErr w:type="gramStart"/>
      <w:r w:rsidRPr="001E6C3E">
        <w:rPr>
          <w:rFonts w:ascii="Times New Roman" w:eastAsia="Times New Roman" w:hAnsi="Times New Roman" w:cs="Times New Roman"/>
          <w:sz w:val="24"/>
          <w:szCs w:val="24"/>
          <w:lang w:eastAsia="ru-RU"/>
        </w:rPr>
        <w:t>_»_</w:t>
      </w:r>
      <w:proofErr w:type="gramEnd"/>
      <w:r w:rsidRPr="001E6C3E">
        <w:rPr>
          <w:rFonts w:ascii="Times New Roman" w:eastAsia="Times New Roman" w:hAnsi="Times New Roman" w:cs="Times New Roman"/>
          <w:sz w:val="24"/>
          <w:szCs w:val="24"/>
          <w:lang w:eastAsia="ru-RU"/>
        </w:rPr>
        <w:t xml:space="preserve">____________________ 20______ г. </w:t>
      </w:r>
    </w:p>
    <w:p w14:paraId="6ED4B66B" w14:textId="77777777" w:rsidR="00D11EAA" w:rsidRPr="001E6C3E" w:rsidRDefault="00D11EAA" w:rsidP="00D11EAA">
      <w:pPr>
        <w:autoSpaceDE w:val="0"/>
        <w:autoSpaceDN w:val="0"/>
        <w:adjustRightInd w:val="0"/>
        <w:spacing w:after="0" w:line="240" w:lineRule="auto"/>
        <w:ind w:left="6300"/>
        <w:contextualSpacing/>
        <w:rPr>
          <w:rFonts w:ascii="Times New Roman" w:eastAsia="Times New Roman" w:hAnsi="Times New Roman" w:cs="Times New Roman"/>
          <w:sz w:val="24"/>
          <w:szCs w:val="24"/>
          <w:lang w:eastAsia="ru-RU"/>
        </w:rPr>
      </w:pPr>
    </w:p>
    <w:p w14:paraId="716729C5" w14:textId="77777777" w:rsidR="00D11EAA" w:rsidRPr="001E6C3E" w:rsidRDefault="00D11EAA" w:rsidP="00D11EAA">
      <w:pPr>
        <w:pBdr>
          <w:bottom w:val="single" w:sz="12" w:space="1" w:color="auto"/>
        </w:pBdr>
        <w:autoSpaceDE w:val="0"/>
        <w:autoSpaceDN w:val="0"/>
        <w:adjustRightInd w:val="0"/>
        <w:spacing w:after="0" w:line="240" w:lineRule="auto"/>
        <w:contextualSpacing/>
        <w:rPr>
          <w:rFonts w:ascii="Times New Roman" w:eastAsia="Times New Roman" w:hAnsi="Times New Roman" w:cs="Times New Roman"/>
          <w:b/>
          <w:sz w:val="24"/>
          <w:szCs w:val="24"/>
          <w:lang w:eastAsia="ru-RU"/>
        </w:rPr>
      </w:pPr>
      <w:r w:rsidRPr="001E6C3E">
        <w:rPr>
          <w:rFonts w:ascii="Times New Roman" w:eastAsia="Times New Roman" w:hAnsi="Times New Roman" w:cs="Times New Roman"/>
          <w:b/>
          <w:sz w:val="24"/>
          <w:szCs w:val="24"/>
          <w:lang w:eastAsia="ru-RU"/>
        </w:rPr>
        <w:t>ФОРМУ СОГЛАСОВАЛИ:</w:t>
      </w:r>
    </w:p>
    <w:p w14:paraId="1DBA50FF" w14:textId="77777777" w:rsidR="000A3100" w:rsidRDefault="000A3100" w:rsidP="000A3100">
      <w:pPr>
        <w:tabs>
          <w:tab w:val="center" w:pos="4748"/>
        </w:tabs>
        <w:spacing w:after="0" w:line="240" w:lineRule="auto"/>
        <w:contextualSpacing/>
        <w:jc w:val="both"/>
        <w:rPr>
          <w:rFonts w:ascii="Times New Roman" w:eastAsia="Times New Roman" w:hAnsi="Times New Roman" w:cs="Times New Roman"/>
          <w:b/>
          <w:sz w:val="24"/>
          <w:szCs w:val="24"/>
          <w:lang w:eastAsia="ru-RU"/>
        </w:rPr>
      </w:pPr>
    </w:p>
    <w:p w14:paraId="5589219F" w14:textId="1F30C90E" w:rsidR="00F8549C" w:rsidRDefault="00F8549C" w:rsidP="00F8549C">
      <w:pPr>
        <w:tabs>
          <w:tab w:val="left" w:pos="1134"/>
        </w:tabs>
        <w:autoSpaceDE w:val="0"/>
        <w:autoSpaceDN w:val="0"/>
        <w:adjustRightInd w:val="0"/>
        <w:ind w:firstLine="851"/>
        <w:contextualSpacing/>
        <w:rPr>
          <w:rFonts w:ascii="Times New Roman" w:hAnsi="Times New Roman" w:cs="Times New Roman"/>
          <w:b/>
          <w:sz w:val="24"/>
          <w:szCs w:val="24"/>
        </w:rPr>
      </w:pPr>
      <w:r w:rsidRPr="00F000FB">
        <w:rPr>
          <w:rFonts w:ascii="Times New Roman" w:hAnsi="Times New Roman" w:cs="Times New Roman"/>
          <w:b/>
          <w:sz w:val="24"/>
          <w:szCs w:val="24"/>
        </w:rPr>
        <w:t>ЗАКАЗЧИК</w:t>
      </w:r>
      <w:r w:rsidRPr="00F000FB">
        <w:rPr>
          <w:rFonts w:ascii="Times New Roman" w:hAnsi="Times New Roman" w:cs="Times New Roman"/>
          <w:b/>
          <w:sz w:val="24"/>
          <w:szCs w:val="24"/>
        </w:rPr>
        <w:tab/>
      </w:r>
      <w:r w:rsidRPr="00F000FB">
        <w:rPr>
          <w:rFonts w:ascii="Times New Roman" w:hAnsi="Times New Roman" w:cs="Times New Roman"/>
          <w:b/>
          <w:sz w:val="24"/>
          <w:szCs w:val="24"/>
        </w:rPr>
        <w:tab/>
      </w:r>
      <w:r w:rsidRPr="00F000FB">
        <w:rPr>
          <w:rFonts w:ascii="Times New Roman" w:hAnsi="Times New Roman" w:cs="Times New Roman"/>
          <w:b/>
          <w:sz w:val="24"/>
          <w:szCs w:val="24"/>
        </w:rPr>
        <w:tab/>
      </w:r>
      <w:r w:rsidRPr="00F000FB">
        <w:rPr>
          <w:rFonts w:ascii="Times New Roman" w:hAnsi="Times New Roman" w:cs="Times New Roman"/>
          <w:b/>
          <w:sz w:val="24"/>
          <w:szCs w:val="24"/>
        </w:rPr>
        <w:tab/>
      </w:r>
      <w:r w:rsidR="000C762D">
        <w:rPr>
          <w:rFonts w:ascii="Times New Roman" w:hAnsi="Times New Roman" w:cs="Times New Roman"/>
          <w:b/>
          <w:sz w:val="24"/>
          <w:szCs w:val="24"/>
        </w:rPr>
        <w:t xml:space="preserve">    </w:t>
      </w:r>
      <w:r w:rsidRPr="00F000FB">
        <w:rPr>
          <w:rFonts w:ascii="Times New Roman" w:hAnsi="Times New Roman" w:cs="Times New Roman"/>
          <w:b/>
          <w:sz w:val="24"/>
          <w:szCs w:val="24"/>
        </w:rPr>
        <w:t>ПОДРЯДЧИК</w:t>
      </w:r>
    </w:p>
    <w:tbl>
      <w:tblPr>
        <w:tblpPr w:leftFromText="180" w:rightFromText="180" w:vertAnchor="text" w:horzAnchor="margin" w:tblpX="216" w:tblpY="193"/>
        <w:tblOverlap w:val="never"/>
        <w:tblW w:w="9922" w:type="dxa"/>
        <w:tblLook w:val="01E0" w:firstRow="1" w:lastRow="1" w:firstColumn="1" w:lastColumn="1" w:noHBand="0" w:noVBand="0"/>
      </w:tblPr>
      <w:tblGrid>
        <w:gridCol w:w="4961"/>
        <w:gridCol w:w="4961"/>
      </w:tblGrid>
      <w:tr w:rsidR="00E60648" w:rsidRPr="00805478" w14:paraId="0C127244" w14:textId="77777777" w:rsidTr="00077B84">
        <w:trPr>
          <w:trHeight w:val="641"/>
        </w:trPr>
        <w:tc>
          <w:tcPr>
            <w:tcW w:w="4961" w:type="dxa"/>
          </w:tcPr>
          <w:p w14:paraId="5F55B845" w14:textId="77777777" w:rsidR="00E60648" w:rsidRPr="00805478" w:rsidRDefault="00E60648" w:rsidP="00077B84">
            <w:pPr>
              <w:tabs>
                <w:tab w:val="left" w:pos="1134"/>
              </w:tabs>
              <w:contextualSpacing/>
              <w:rPr>
                <w:rFonts w:ascii="Times New Roman" w:hAnsi="Times New Roman" w:cs="Times New Roman"/>
                <w:b/>
                <w:sz w:val="24"/>
                <w:szCs w:val="24"/>
              </w:rPr>
            </w:pPr>
            <w:r w:rsidRPr="00805478">
              <w:rPr>
                <w:rFonts w:ascii="Times New Roman" w:hAnsi="Times New Roman" w:cs="Times New Roman"/>
                <w:b/>
                <w:sz w:val="24"/>
                <w:szCs w:val="24"/>
              </w:rPr>
              <w:t>Заместитель директора по инвестиционной деятельности</w:t>
            </w:r>
            <w:r w:rsidRPr="00805478">
              <w:rPr>
                <w:rFonts w:ascii="Times New Roman" w:hAnsi="Times New Roman" w:cs="Times New Roman"/>
                <w:sz w:val="24"/>
                <w:szCs w:val="24"/>
              </w:rPr>
              <w:t xml:space="preserve"> </w:t>
            </w:r>
            <w:r w:rsidRPr="00805478">
              <w:rPr>
                <w:rFonts w:ascii="Times New Roman" w:hAnsi="Times New Roman" w:cs="Times New Roman"/>
                <w:b/>
                <w:sz w:val="24"/>
                <w:szCs w:val="24"/>
              </w:rPr>
              <w:t>филиала ПАО «Россети Центр» – «Смоленскэнерго»</w:t>
            </w:r>
          </w:p>
          <w:p w14:paraId="768B1591" w14:textId="77777777" w:rsidR="00E60648" w:rsidRPr="00805478" w:rsidRDefault="00E60648" w:rsidP="00077B84">
            <w:pPr>
              <w:tabs>
                <w:tab w:val="left" w:pos="1134"/>
              </w:tabs>
              <w:contextualSpacing/>
              <w:rPr>
                <w:rFonts w:ascii="Times New Roman" w:hAnsi="Times New Roman" w:cs="Times New Roman"/>
                <w:b/>
                <w:sz w:val="24"/>
                <w:szCs w:val="24"/>
              </w:rPr>
            </w:pPr>
          </w:p>
          <w:p w14:paraId="50C74819" w14:textId="77777777" w:rsidR="00E60648" w:rsidRPr="00805478" w:rsidRDefault="00E60648" w:rsidP="00077B84">
            <w:pPr>
              <w:tabs>
                <w:tab w:val="left" w:pos="1134"/>
              </w:tabs>
              <w:contextualSpacing/>
              <w:rPr>
                <w:rFonts w:ascii="Times New Roman" w:hAnsi="Times New Roman" w:cs="Times New Roman"/>
                <w:b/>
                <w:sz w:val="24"/>
                <w:szCs w:val="24"/>
              </w:rPr>
            </w:pPr>
          </w:p>
          <w:p w14:paraId="0825BAA1" w14:textId="77777777" w:rsidR="00E60648" w:rsidRPr="00805478" w:rsidRDefault="00E60648" w:rsidP="00077B84">
            <w:pPr>
              <w:tabs>
                <w:tab w:val="left" w:pos="1134"/>
              </w:tabs>
              <w:contextualSpacing/>
              <w:jc w:val="both"/>
              <w:rPr>
                <w:rFonts w:ascii="Times New Roman" w:hAnsi="Times New Roman" w:cs="Times New Roman"/>
                <w:sz w:val="24"/>
                <w:szCs w:val="24"/>
              </w:rPr>
            </w:pPr>
            <w:r w:rsidRPr="00805478">
              <w:rPr>
                <w:rFonts w:ascii="Times New Roman" w:hAnsi="Times New Roman" w:cs="Times New Roman"/>
                <w:b/>
                <w:sz w:val="24"/>
                <w:szCs w:val="24"/>
              </w:rPr>
              <w:t>________________/Широков О.А./</w:t>
            </w:r>
          </w:p>
          <w:p w14:paraId="2A757A45" w14:textId="77777777" w:rsidR="00E60648" w:rsidRPr="00805478" w:rsidRDefault="00E60648" w:rsidP="00077B84">
            <w:pPr>
              <w:tabs>
                <w:tab w:val="left" w:pos="1134"/>
              </w:tabs>
              <w:contextualSpacing/>
              <w:jc w:val="both"/>
              <w:rPr>
                <w:rFonts w:ascii="Times New Roman" w:hAnsi="Times New Roman" w:cs="Times New Roman"/>
                <w:sz w:val="24"/>
                <w:szCs w:val="24"/>
              </w:rPr>
            </w:pPr>
            <w:proofErr w:type="spellStart"/>
            <w:r w:rsidRPr="00805478">
              <w:rPr>
                <w:rFonts w:ascii="Times New Roman" w:hAnsi="Times New Roman" w:cs="Times New Roman"/>
                <w:sz w:val="24"/>
                <w:szCs w:val="24"/>
              </w:rPr>
              <w:t>м.п</w:t>
            </w:r>
            <w:proofErr w:type="spellEnd"/>
            <w:r w:rsidRPr="00805478">
              <w:rPr>
                <w:rFonts w:ascii="Times New Roman" w:hAnsi="Times New Roman" w:cs="Times New Roman"/>
                <w:sz w:val="24"/>
                <w:szCs w:val="24"/>
              </w:rPr>
              <w:t xml:space="preserve">.                                                                            </w:t>
            </w:r>
          </w:p>
        </w:tc>
        <w:tc>
          <w:tcPr>
            <w:tcW w:w="4961" w:type="dxa"/>
          </w:tcPr>
          <w:p w14:paraId="3B8E7E20" w14:textId="77777777" w:rsidR="00772060" w:rsidRDefault="00772060" w:rsidP="00077B84">
            <w:pPr>
              <w:tabs>
                <w:tab w:val="left" w:pos="1134"/>
              </w:tabs>
              <w:contextualSpacing/>
              <w:rPr>
                <w:rFonts w:ascii="Times New Roman" w:hAnsi="Times New Roman" w:cs="Times New Roman"/>
                <w:bCs/>
                <w:spacing w:val="-1"/>
                <w:sz w:val="24"/>
                <w:szCs w:val="24"/>
                <w:lang w:eastAsia="x-none"/>
              </w:rPr>
            </w:pPr>
          </w:p>
          <w:p w14:paraId="64896BC3" w14:textId="77777777" w:rsidR="00772060" w:rsidRDefault="00772060" w:rsidP="00077B84">
            <w:pPr>
              <w:tabs>
                <w:tab w:val="left" w:pos="1134"/>
              </w:tabs>
              <w:contextualSpacing/>
              <w:rPr>
                <w:rFonts w:ascii="Times New Roman" w:hAnsi="Times New Roman" w:cs="Times New Roman"/>
                <w:bCs/>
                <w:spacing w:val="-1"/>
                <w:sz w:val="24"/>
                <w:szCs w:val="24"/>
                <w:lang w:eastAsia="x-none"/>
              </w:rPr>
            </w:pPr>
          </w:p>
          <w:p w14:paraId="06F80564" w14:textId="77777777" w:rsidR="00772060" w:rsidRDefault="00772060" w:rsidP="00077B84">
            <w:pPr>
              <w:tabs>
                <w:tab w:val="left" w:pos="1134"/>
              </w:tabs>
              <w:contextualSpacing/>
              <w:rPr>
                <w:rFonts w:ascii="Times New Roman" w:hAnsi="Times New Roman" w:cs="Times New Roman"/>
                <w:bCs/>
                <w:spacing w:val="-1"/>
                <w:sz w:val="24"/>
                <w:szCs w:val="24"/>
                <w:lang w:eastAsia="x-none"/>
              </w:rPr>
            </w:pPr>
          </w:p>
          <w:p w14:paraId="73F36FDE" w14:textId="77777777" w:rsidR="00772060" w:rsidRDefault="00772060" w:rsidP="00077B84">
            <w:pPr>
              <w:tabs>
                <w:tab w:val="left" w:pos="1134"/>
              </w:tabs>
              <w:contextualSpacing/>
              <w:rPr>
                <w:rFonts w:ascii="Times New Roman" w:hAnsi="Times New Roman" w:cs="Times New Roman"/>
                <w:bCs/>
                <w:spacing w:val="-1"/>
                <w:sz w:val="24"/>
                <w:szCs w:val="24"/>
                <w:lang w:eastAsia="x-none"/>
              </w:rPr>
            </w:pPr>
          </w:p>
          <w:p w14:paraId="5D178DBC" w14:textId="77777777" w:rsidR="00772060" w:rsidRDefault="00772060" w:rsidP="00077B84">
            <w:pPr>
              <w:tabs>
                <w:tab w:val="left" w:pos="1134"/>
              </w:tabs>
              <w:contextualSpacing/>
              <w:rPr>
                <w:rFonts w:ascii="Times New Roman" w:hAnsi="Times New Roman" w:cs="Times New Roman"/>
                <w:bCs/>
                <w:spacing w:val="-1"/>
                <w:sz w:val="24"/>
                <w:szCs w:val="24"/>
                <w:lang w:eastAsia="x-none"/>
              </w:rPr>
            </w:pPr>
          </w:p>
          <w:p w14:paraId="6BA54953" w14:textId="77777777" w:rsidR="00772060" w:rsidRDefault="00772060" w:rsidP="00077B84">
            <w:pPr>
              <w:tabs>
                <w:tab w:val="left" w:pos="1134"/>
              </w:tabs>
              <w:contextualSpacing/>
              <w:rPr>
                <w:rFonts w:ascii="Times New Roman" w:hAnsi="Times New Roman" w:cs="Times New Roman"/>
                <w:bCs/>
                <w:spacing w:val="-1"/>
                <w:sz w:val="24"/>
                <w:szCs w:val="24"/>
                <w:lang w:eastAsia="x-none"/>
              </w:rPr>
            </w:pPr>
          </w:p>
          <w:p w14:paraId="6CD6EB6C" w14:textId="77777777" w:rsidR="00E60648" w:rsidRPr="00805478" w:rsidRDefault="00E60648" w:rsidP="00077B84">
            <w:pPr>
              <w:tabs>
                <w:tab w:val="left" w:pos="1134"/>
              </w:tabs>
              <w:contextualSpacing/>
              <w:rPr>
                <w:rFonts w:ascii="Times New Roman" w:hAnsi="Times New Roman" w:cs="Times New Roman"/>
                <w:bCs/>
                <w:spacing w:val="-1"/>
                <w:sz w:val="24"/>
                <w:szCs w:val="24"/>
                <w:lang w:eastAsia="x-none"/>
              </w:rPr>
            </w:pPr>
            <w:proofErr w:type="spellStart"/>
            <w:r w:rsidRPr="00805478">
              <w:rPr>
                <w:rFonts w:ascii="Times New Roman" w:hAnsi="Times New Roman" w:cs="Times New Roman"/>
                <w:bCs/>
                <w:spacing w:val="-1"/>
                <w:sz w:val="24"/>
                <w:szCs w:val="24"/>
                <w:lang w:eastAsia="x-none"/>
              </w:rPr>
              <w:t>м.п</w:t>
            </w:r>
            <w:proofErr w:type="spellEnd"/>
            <w:r w:rsidRPr="00805478">
              <w:rPr>
                <w:rFonts w:ascii="Times New Roman" w:hAnsi="Times New Roman" w:cs="Times New Roman"/>
                <w:bCs/>
                <w:spacing w:val="-1"/>
                <w:sz w:val="24"/>
                <w:szCs w:val="24"/>
                <w:lang w:eastAsia="x-none"/>
              </w:rPr>
              <w:t>.</w:t>
            </w:r>
          </w:p>
        </w:tc>
      </w:tr>
    </w:tbl>
    <w:p w14:paraId="1D32AE64" w14:textId="77777777" w:rsidR="00D11EAA" w:rsidRPr="001E6C3E" w:rsidRDefault="00D11EAA" w:rsidP="00D11EAA">
      <w:pPr>
        <w:contextualSpacing/>
        <w:rPr>
          <w:rFonts w:ascii="Times New Roman" w:eastAsia="Times New Roman" w:hAnsi="Times New Roman" w:cs="Times New Roman"/>
          <w:sz w:val="24"/>
          <w:szCs w:val="24"/>
          <w:lang w:eastAsia="ru-RU"/>
        </w:rPr>
      </w:pPr>
      <w:r w:rsidRPr="001E6C3E">
        <w:rPr>
          <w:rFonts w:ascii="Times New Roman" w:eastAsia="Times New Roman" w:hAnsi="Times New Roman" w:cs="Times New Roman"/>
          <w:sz w:val="24"/>
          <w:szCs w:val="24"/>
          <w:lang w:eastAsia="ru-RU"/>
        </w:rPr>
        <w:br w:type="page"/>
      </w:r>
    </w:p>
    <w:p w14:paraId="3C58FDEE" w14:textId="77777777" w:rsidR="00C9435A" w:rsidRDefault="00C9435A" w:rsidP="00D11EAA">
      <w:pPr>
        <w:autoSpaceDE w:val="0"/>
        <w:autoSpaceDN w:val="0"/>
        <w:adjustRightInd w:val="0"/>
        <w:spacing w:after="0" w:line="240" w:lineRule="auto"/>
        <w:ind w:firstLine="709"/>
        <w:contextualSpacing/>
        <w:jc w:val="center"/>
        <w:rPr>
          <w:rFonts w:ascii="Times New Roman" w:eastAsia="Times New Roman" w:hAnsi="Times New Roman" w:cs="Times New Roman"/>
          <w:b/>
          <w:sz w:val="28"/>
          <w:szCs w:val="28"/>
          <w:lang w:eastAsia="ru-RU"/>
        </w:rPr>
        <w:sectPr w:rsidR="00C9435A" w:rsidSect="00C9435A">
          <w:headerReference w:type="default" r:id="rId11"/>
          <w:pgSz w:w="11907" w:h="16840" w:code="9"/>
          <w:pgMar w:top="1134" w:right="709" w:bottom="1134" w:left="1701" w:header="709" w:footer="709" w:gutter="0"/>
          <w:cols w:space="708"/>
          <w:docGrid w:linePitch="360"/>
        </w:sectPr>
      </w:pPr>
    </w:p>
    <w:p w14:paraId="3D1277DE" w14:textId="77777777" w:rsidR="00C9435A" w:rsidRPr="001E6C3E" w:rsidRDefault="00C9435A" w:rsidP="00C9435A">
      <w:pPr>
        <w:spacing w:after="0" w:line="240" w:lineRule="auto"/>
        <w:ind w:left="6237" w:right="-8"/>
        <w:contextualSpacing/>
        <w:jc w:val="right"/>
        <w:rPr>
          <w:rFonts w:ascii="Times New Roman" w:hAnsi="Times New Roman" w:cs="Times New Roman"/>
          <w:sz w:val="24"/>
          <w:szCs w:val="24"/>
        </w:rPr>
      </w:pPr>
      <w:r w:rsidRPr="001E6C3E">
        <w:rPr>
          <w:rFonts w:ascii="Times New Roman" w:eastAsia="Times New Roman" w:hAnsi="Times New Roman" w:cs="Times New Roman"/>
          <w:sz w:val="24"/>
          <w:szCs w:val="24"/>
          <w:lang w:eastAsia="ru-RU"/>
        </w:rPr>
        <w:lastRenderedPageBreak/>
        <w:t>Приложение 2</w:t>
      </w:r>
      <w:r w:rsidRPr="001E6C3E">
        <w:rPr>
          <w:rFonts w:ascii="Times New Roman" w:hAnsi="Times New Roman" w:cs="Times New Roman"/>
          <w:sz w:val="24"/>
          <w:szCs w:val="24"/>
        </w:rPr>
        <w:t xml:space="preserve"> к Договору </w:t>
      </w:r>
    </w:p>
    <w:p w14:paraId="665970E6" w14:textId="77777777" w:rsidR="00D97685" w:rsidRPr="00513735" w:rsidRDefault="000C762D" w:rsidP="00D97685">
      <w:pPr>
        <w:spacing w:after="0" w:line="240" w:lineRule="auto"/>
        <w:ind w:left="5529" w:right="-8"/>
        <w:contextualSpacing/>
        <w:jc w:val="right"/>
        <w:rPr>
          <w:rFonts w:ascii="Times New Roman" w:eastAsia="Times New Roman" w:hAnsi="Times New Roman" w:cs="Times New Roman"/>
          <w:kern w:val="32"/>
          <w:sz w:val="28"/>
          <w:szCs w:val="28"/>
        </w:rPr>
      </w:pPr>
      <w:r>
        <w:rPr>
          <w:rFonts w:ascii="Times New Roman" w:hAnsi="Times New Roman" w:cs="Times New Roman"/>
          <w:sz w:val="24"/>
          <w:szCs w:val="24"/>
        </w:rPr>
        <w:t xml:space="preserve">     </w:t>
      </w:r>
      <w:r w:rsidR="00C9435A">
        <w:rPr>
          <w:rFonts w:ascii="Times New Roman" w:hAnsi="Times New Roman" w:cs="Times New Roman"/>
          <w:sz w:val="24"/>
          <w:szCs w:val="24"/>
        </w:rPr>
        <w:t xml:space="preserve"> </w:t>
      </w:r>
      <w:r w:rsidR="00D97685" w:rsidRPr="00513735">
        <w:rPr>
          <w:rFonts w:ascii="Times New Roman" w:hAnsi="Times New Roman" w:cs="Times New Roman"/>
          <w:sz w:val="24"/>
          <w:szCs w:val="24"/>
        </w:rPr>
        <w:t>от</w:t>
      </w:r>
      <w:r w:rsidR="00D97685">
        <w:rPr>
          <w:rFonts w:ascii="Times New Roman" w:hAnsi="Times New Roman" w:cs="Times New Roman"/>
          <w:sz w:val="24"/>
          <w:szCs w:val="24"/>
        </w:rPr>
        <w:t xml:space="preserve"> «</w:t>
      </w:r>
      <w:r w:rsidR="00D97685" w:rsidRPr="00513735">
        <w:rPr>
          <w:rFonts w:ascii="Times New Roman" w:hAnsi="Times New Roman" w:cs="Times New Roman"/>
          <w:sz w:val="24"/>
          <w:szCs w:val="24"/>
        </w:rPr>
        <w:t>»</w:t>
      </w:r>
      <w:r w:rsidR="00D97685">
        <w:rPr>
          <w:rFonts w:ascii="Times New Roman" w:hAnsi="Times New Roman" w:cs="Times New Roman"/>
          <w:sz w:val="24"/>
          <w:szCs w:val="24"/>
        </w:rPr>
        <w:t xml:space="preserve"> 2023</w:t>
      </w:r>
      <w:r w:rsidR="00D97685" w:rsidRPr="00513735">
        <w:rPr>
          <w:rFonts w:ascii="Times New Roman" w:hAnsi="Times New Roman" w:cs="Times New Roman"/>
          <w:sz w:val="24"/>
          <w:szCs w:val="24"/>
        </w:rPr>
        <w:t>г. №</w:t>
      </w:r>
      <w:r w:rsidR="00D97685">
        <w:rPr>
          <w:rFonts w:ascii="Times New Roman" w:eastAsia="Times New Roman" w:hAnsi="Times New Roman" w:cs="Times New Roman"/>
          <w:bCs/>
          <w:sz w:val="24"/>
          <w:szCs w:val="24"/>
          <w:lang w:eastAsia="ru-RU"/>
        </w:rPr>
        <w:t>6700//23</w:t>
      </w:r>
    </w:p>
    <w:p w14:paraId="088D426A" w14:textId="320E36CF" w:rsidR="00513735" w:rsidRPr="00513735" w:rsidRDefault="00513735" w:rsidP="00513735">
      <w:pPr>
        <w:spacing w:after="0" w:line="240" w:lineRule="auto"/>
        <w:ind w:left="5529" w:right="-8"/>
        <w:contextualSpacing/>
        <w:jc w:val="right"/>
        <w:rPr>
          <w:rFonts w:ascii="Times New Roman" w:eastAsia="Times New Roman" w:hAnsi="Times New Roman" w:cs="Times New Roman"/>
          <w:kern w:val="32"/>
          <w:sz w:val="28"/>
          <w:szCs w:val="28"/>
        </w:rPr>
      </w:pPr>
    </w:p>
    <w:p w14:paraId="706CB2B1" w14:textId="767547F5" w:rsidR="00D11EAA" w:rsidRDefault="00A84239" w:rsidP="00D11EAA">
      <w:pPr>
        <w:autoSpaceDE w:val="0"/>
        <w:autoSpaceDN w:val="0"/>
        <w:adjustRightInd w:val="0"/>
        <w:spacing w:after="0" w:line="240" w:lineRule="auto"/>
        <w:ind w:firstLine="709"/>
        <w:contextualSpacing/>
        <w:jc w:val="center"/>
        <w:rPr>
          <w:rFonts w:ascii="Times New Roman" w:eastAsia="Times New Roman" w:hAnsi="Times New Roman" w:cs="Times New Roman"/>
          <w:b/>
          <w:sz w:val="28"/>
          <w:szCs w:val="28"/>
          <w:lang w:eastAsia="ru-RU"/>
        </w:rPr>
      </w:pPr>
      <w:r w:rsidRPr="00A84239">
        <w:rPr>
          <w:rFonts w:ascii="Times New Roman" w:eastAsia="Times New Roman" w:hAnsi="Times New Roman" w:cs="Times New Roman"/>
          <w:b/>
          <w:sz w:val="28"/>
          <w:szCs w:val="28"/>
          <w:lang w:eastAsia="ru-RU"/>
        </w:rPr>
        <w:t>Календарный</w:t>
      </w:r>
      <w:r>
        <w:rPr>
          <w:rFonts w:ascii="Times New Roman" w:eastAsia="Times New Roman" w:hAnsi="Times New Roman" w:cs="Times New Roman"/>
          <w:b/>
          <w:sz w:val="28"/>
          <w:szCs w:val="28"/>
          <w:lang w:eastAsia="ru-RU"/>
        </w:rPr>
        <w:t xml:space="preserve"> г</w:t>
      </w:r>
      <w:r w:rsidR="00D11EAA" w:rsidRPr="00FB4B87">
        <w:rPr>
          <w:rFonts w:ascii="Times New Roman" w:eastAsia="Times New Roman" w:hAnsi="Times New Roman" w:cs="Times New Roman"/>
          <w:b/>
          <w:sz w:val="28"/>
          <w:szCs w:val="28"/>
          <w:lang w:eastAsia="ru-RU"/>
        </w:rPr>
        <w:t>ра</w:t>
      </w:r>
      <w:r w:rsidR="00C9435A">
        <w:rPr>
          <w:rFonts w:ascii="Times New Roman" w:eastAsia="Times New Roman" w:hAnsi="Times New Roman" w:cs="Times New Roman"/>
          <w:b/>
          <w:sz w:val="28"/>
          <w:szCs w:val="28"/>
          <w:lang w:eastAsia="ru-RU"/>
        </w:rPr>
        <w:t>фик выполнения Работ</w:t>
      </w:r>
      <w:r w:rsidR="00F8549C">
        <w:rPr>
          <w:rFonts w:ascii="Times New Roman" w:eastAsia="Times New Roman" w:hAnsi="Times New Roman" w:cs="Times New Roman"/>
          <w:b/>
          <w:sz w:val="28"/>
          <w:szCs w:val="28"/>
          <w:lang w:eastAsia="ru-RU"/>
        </w:rPr>
        <w:t xml:space="preserve"> по</w:t>
      </w:r>
    </w:p>
    <w:p w14:paraId="63329E44" w14:textId="77777777" w:rsidR="00CF48A7" w:rsidRDefault="00CF48A7" w:rsidP="00E11DF2">
      <w:pPr>
        <w:pStyle w:val="af9"/>
        <w:tabs>
          <w:tab w:val="left" w:pos="1134"/>
        </w:tabs>
        <w:ind w:firstLine="567"/>
        <w:jc w:val="both"/>
        <w:rPr>
          <w:rFonts w:ascii="Times New Roman" w:hAnsi="Times New Roman"/>
          <w:sz w:val="24"/>
          <w:szCs w:val="24"/>
        </w:rPr>
      </w:pPr>
    </w:p>
    <w:p w14:paraId="36A61C04" w14:textId="104D0F42" w:rsidR="00E11DF2" w:rsidRPr="00E11DF2" w:rsidRDefault="000C1262" w:rsidP="00E11DF2">
      <w:pPr>
        <w:pStyle w:val="af9"/>
        <w:tabs>
          <w:tab w:val="left" w:pos="1134"/>
        </w:tabs>
        <w:ind w:firstLine="567"/>
        <w:jc w:val="both"/>
        <w:rPr>
          <w:rFonts w:ascii="Times New Roman" w:hAnsi="Times New Roman"/>
          <w:iCs/>
          <w:sz w:val="24"/>
          <w:szCs w:val="24"/>
        </w:rPr>
      </w:pPr>
      <w:r w:rsidRPr="00E11DF2">
        <w:rPr>
          <w:rFonts w:ascii="Times New Roman" w:hAnsi="Times New Roman"/>
          <w:sz w:val="24"/>
          <w:szCs w:val="24"/>
        </w:rPr>
        <w:t>Срок выполнения работ</w:t>
      </w:r>
      <w:r w:rsidR="00F8549C" w:rsidRPr="00E11DF2">
        <w:rPr>
          <w:rFonts w:ascii="Times New Roman" w:hAnsi="Times New Roman"/>
          <w:sz w:val="24"/>
          <w:szCs w:val="24"/>
        </w:rPr>
        <w:t xml:space="preserve">: </w:t>
      </w:r>
    </w:p>
    <w:tbl>
      <w:tblPr>
        <w:tblW w:w="136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8"/>
        <w:gridCol w:w="4321"/>
        <w:gridCol w:w="4193"/>
        <w:gridCol w:w="4193"/>
      </w:tblGrid>
      <w:tr w:rsidR="006667F3" w:rsidRPr="006667F3" w14:paraId="1AAF6F55" w14:textId="2675F754" w:rsidTr="006667F3">
        <w:trPr>
          <w:trHeight w:val="40"/>
        </w:trPr>
        <w:tc>
          <w:tcPr>
            <w:tcW w:w="908" w:type="dxa"/>
          </w:tcPr>
          <w:p w14:paraId="77FC4674" w14:textId="77777777" w:rsidR="006667F3" w:rsidRPr="006667F3" w:rsidRDefault="006667F3" w:rsidP="00D14705">
            <w:pPr>
              <w:contextualSpacing/>
              <w:jc w:val="center"/>
              <w:rPr>
                <w:rFonts w:ascii="Times New Roman" w:hAnsi="Times New Roman" w:cs="Times New Roman"/>
                <w:b/>
                <w:sz w:val="26"/>
                <w:szCs w:val="26"/>
              </w:rPr>
            </w:pPr>
            <w:r w:rsidRPr="006667F3">
              <w:rPr>
                <w:rFonts w:ascii="Times New Roman" w:hAnsi="Times New Roman" w:cs="Times New Roman"/>
                <w:b/>
                <w:sz w:val="26"/>
                <w:szCs w:val="26"/>
              </w:rPr>
              <w:t>№</w:t>
            </w:r>
          </w:p>
          <w:p w14:paraId="2427CB2D" w14:textId="77777777" w:rsidR="006667F3" w:rsidRPr="006667F3" w:rsidRDefault="006667F3" w:rsidP="00D14705">
            <w:pPr>
              <w:contextualSpacing/>
              <w:jc w:val="center"/>
              <w:rPr>
                <w:rFonts w:ascii="Times New Roman" w:hAnsi="Times New Roman" w:cs="Times New Roman"/>
                <w:b/>
                <w:sz w:val="26"/>
                <w:szCs w:val="26"/>
              </w:rPr>
            </w:pPr>
            <w:r w:rsidRPr="006667F3">
              <w:rPr>
                <w:rFonts w:ascii="Times New Roman" w:hAnsi="Times New Roman" w:cs="Times New Roman"/>
                <w:b/>
                <w:sz w:val="26"/>
                <w:szCs w:val="26"/>
              </w:rPr>
              <w:t>п/п</w:t>
            </w:r>
          </w:p>
        </w:tc>
        <w:tc>
          <w:tcPr>
            <w:tcW w:w="4321" w:type="dxa"/>
            <w:vAlign w:val="center"/>
          </w:tcPr>
          <w:p w14:paraId="25AA3A91" w14:textId="77777777" w:rsidR="006667F3" w:rsidRPr="006667F3" w:rsidRDefault="006667F3" w:rsidP="00D14705">
            <w:pPr>
              <w:contextualSpacing/>
              <w:jc w:val="center"/>
              <w:rPr>
                <w:rFonts w:ascii="Times New Roman" w:hAnsi="Times New Roman" w:cs="Times New Roman"/>
                <w:b/>
                <w:sz w:val="26"/>
                <w:szCs w:val="26"/>
              </w:rPr>
            </w:pPr>
            <w:r w:rsidRPr="006667F3">
              <w:rPr>
                <w:rFonts w:ascii="Times New Roman" w:hAnsi="Times New Roman" w:cs="Times New Roman"/>
                <w:b/>
                <w:sz w:val="26"/>
                <w:szCs w:val="26"/>
              </w:rPr>
              <w:t>Наименование этапа</w:t>
            </w:r>
          </w:p>
        </w:tc>
        <w:tc>
          <w:tcPr>
            <w:tcW w:w="4193" w:type="dxa"/>
            <w:vAlign w:val="center"/>
          </w:tcPr>
          <w:p w14:paraId="0E958F84" w14:textId="77777777" w:rsidR="006667F3" w:rsidRPr="006667F3" w:rsidRDefault="006667F3" w:rsidP="00D14705">
            <w:pPr>
              <w:contextualSpacing/>
              <w:jc w:val="center"/>
              <w:rPr>
                <w:rFonts w:ascii="Times New Roman" w:hAnsi="Times New Roman" w:cs="Times New Roman"/>
                <w:b/>
                <w:sz w:val="26"/>
                <w:szCs w:val="26"/>
              </w:rPr>
            </w:pPr>
            <w:r w:rsidRPr="006667F3">
              <w:rPr>
                <w:rFonts w:ascii="Times New Roman" w:hAnsi="Times New Roman" w:cs="Times New Roman"/>
                <w:b/>
                <w:sz w:val="26"/>
                <w:szCs w:val="26"/>
              </w:rPr>
              <w:t xml:space="preserve">График выполнения работ </w:t>
            </w:r>
          </w:p>
        </w:tc>
        <w:tc>
          <w:tcPr>
            <w:tcW w:w="4193" w:type="dxa"/>
          </w:tcPr>
          <w:p w14:paraId="3F3FC197" w14:textId="77777777" w:rsidR="006667F3" w:rsidRPr="006667F3" w:rsidRDefault="006667F3" w:rsidP="006667F3">
            <w:pPr>
              <w:widowControl w:val="0"/>
              <w:spacing w:after="0" w:line="240" w:lineRule="auto"/>
              <w:jc w:val="center"/>
              <w:rPr>
                <w:rFonts w:ascii="Times New Roman" w:eastAsia="Times New Roman" w:hAnsi="Times New Roman" w:cs="Times New Roman"/>
                <w:sz w:val="26"/>
                <w:szCs w:val="26"/>
                <w:lang w:eastAsia="ru-RU"/>
              </w:rPr>
            </w:pPr>
            <w:r w:rsidRPr="006667F3">
              <w:rPr>
                <w:rFonts w:ascii="Times New Roman" w:eastAsia="Times New Roman" w:hAnsi="Times New Roman" w:cs="Times New Roman"/>
                <w:sz w:val="26"/>
                <w:szCs w:val="26"/>
                <w:lang w:eastAsia="ru-RU"/>
              </w:rPr>
              <w:t>Стоимость Работ</w:t>
            </w:r>
          </w:p>
          <w:p w14:paraId="169E0778" w14:textId="32494097" w:rsidR="006667F3" w:rsidRPr="006667F3" w:rsidRDefault="006667F3" w:rsidP="00D14705">
            <w:pPr>
              <w:contextualSpacing/>
              <w:jc w:val="center"/>
              <w:rPr>
                <w:rFonts w:ascii="Times New Roman" w:hAnsi="Times New Roman" w:cs="Times New Roman"/>
                <w:b/>
                <w:sz w:val="26"/>
                <w:szCs w:val="26"/>
              </w:rPr>
            </w:pPr>
            <w:r w:rsidRPr="006667F3">
              <w:rPr>
                <w:rFonts w:ascii="Times New Roman" w:hAnsi="Times New Roman" w:cs="Times New Roman"/>
                <w:b/>
                <w:sz w:val="26"/>
                <w:szCs w:val="26"/>
              </w:rPr>
              <w:t>, руб. (с НДС)</w:t>
            </w:r>
          </w:p>
        </w:tc>
      </w:tr>
      <w:tr w:rsidR="006667F3" w:rsidRPr="006667F3" w14:paraId="486D1BB8" w14:textId="479131AD" w:rsidTr="006667F3">
        <w:trPr>
          <w:trHeight w:val="699"/>
        </w:trPr>
        <w:tc>
          <w:tcPr>
            <w:tcW w:w="908" w:type="dxa"/>
            <w:vAlign w:val="center"/>
          </w:tcPr>
          <w:p w14:paraId="574EC214" w14:textId="77777777" w:rsidR="006667F3" w:rsidRPr="006667F3" w:rsidRDefault="006667F3" w:rsidP="00D14705">
            <w:pPr>
              <w:contextualSpacing/>
              <w:rPr>
                <w:rFonts w:ascii="Times New Roman" w:hAnsi="Times New Roman" w:cs="Times New Roman"/>
                <w:b/>
                <w:sz w:val="26"/>
                <w:szCs w:val="26"/>
              </w:rPr>
            </w:pPr>
            <w:r w:rsidRPr="006667F3">
              <w:rPr>
                <w:rFonts w:ascii="Times New Roman" w:hAnsi="Times New Roman" w:cs="Times New Roman"/>
                <w:b/>
                <w:sz w:val="26"/>
                <w:szCs w:val="26"/>
              </w:rPr>
              <w:t>1.1</w:t>
            </w:r>
          </w:p>
        </w:tc>
        <w:tc>
          <w:tcPr>
            <w:tcW w:w="4321" w:type="dxa"/>
            <w:vAlign w:val="center"/>
          </w:tcPr>
          <w:p w14:paraId="03786DEF" w14:textId="3B4622D9" w:rsidR="006667F3" w:rsidRPr="006667F3" w:rsidRDefault="006667F3" w:rsidP="00D14705">
            <w:pPr>
              <w:contextualSpacing/>
              <w:rPr>
                <w:rFonts w:ascii="Times New Roman" w:hAnsi="Times New Roman" w:cs="Times New Roman"/>
                <w:bCs/>
                <w:sz w:val="26"/>
                <w:szCs w:val="26"/>
              </w:rPr>
            </w:pPr>
            <w:r w:rsidRPr="006667F3">
              <w:rPr>
                <w:rFonts w:ascii="Times New Roman" w:hAnsi="Times New Roman" w:cs="Times New Roman"/>
                <w:bCs/>
                <w:sz w:val="26"/>
                <w:szCs w:val="26"/>
              </w:rPr>
              <w:t>Проектно-изыскательские работы</w:t>
            </w:r>
          </w:p>
        </w:tc>
        <w:tc>
          <w:tcPr>
            <w:tcW w:w="4193" w:type="dxa"/>
            <w:shd w:val="clear" w:color="auto" w:fill="FFFFFF"/>
            <w:vAlign w:val="center"/>
          </w:tcPr>
          <w:p w14:paraId="2345D0EF" w14:textId="774F196F" w:rsidR="006667F3" w:rsidRPr="006667F3" w:rsidRDefault="006667F3" w:rsidP="00AB56B6">
            <w:pPr>
              <w:shd w:val="clear" w:color="auto" w:fill="FFFFFF"/>
              <w:spacing w:before="14" w:after="14"/>
              <w:contextualSpacing/>
              <w:jc w:val="both"/>
              <w:rPr>
                <w:rFonts w:ascii="Times New Roman" w:hAnsi="Times New Roman" w:cs="Times New Roman"/>
                <w:bCs/>
                <w:color w:val="000000"/>
                <w:sz w:val="26"/>
                <w:szCs w:val="26"/>
              </w:rPr>
            </w:pPr>
          </w:p>
        </w:tc>
        <w:tc>
          <w:tcPr>
            <w:tcW w:w="4193" w:type="dxa"/>
            <w:shd w:val="clear" w:color="auto" w:fill="FFFFFF"/>
          </w:tcPr>
          <w:p w14:paraId="282BA4B2" w14:textId="77777777" w:rsidR="006667F3" w:rsidRPr="006667F3" w:rsidRDefault="006667F3" w:rsidP="00AB56B6">
            <w:pPr>
              <w:shd w:val="clear" w:color="auto" w:fill="FFFFFF"/>
              <w:spacing w:before="14" w:after="14"/>
              <w:contextualSpacing/>
              <w:jc w:val="both"/>
              <w:rPr>
                <w:rFonts w:ascii="Times New Roman" w:hAnsi="Times New Roman"/>
                <w:sz w:val="26"/>
                <w:szCs w:val="26"/>
              </w:rPr>
            </w:pPr>
          </w:p>
        </w:tc>
      </w:tr>
    </w:tbl>
    <w:p w14:paraId="02220A4F" w14:textId="77777777" w:rsidR="00C9435A" w:rsidRPr="002A0922" w:rsidRDefault="00C9435A" w:rsidP="00C9435A">
      <w:pPr>
        <w:suppressAutoHyphens/>
        <w:overflowPunct w:val="0"/>
        <w:autoSpaceDE w:val="0"/>
        <w:spacing w:after="0" w:line="240" w:lineRule="auto"/>
        <w:jc w:val="both"/>
        <w:rPr>
          <w:rFonts w:ascii="Times New Roman" w:eastAsia="Times New Roman" w:hAnsi="Times New Roman" w:cs="Times New Roman"/>
          <w:bCs/>
          <w:lang w:eastAsia="ar-SA"/>
        </w:rPr>
      </w:pPr>
    </w:p>
    <w:p w14:paraId="50D22046" w14:textId="77777777" w:rsidR="00E11DF2" w:rsidRDefault="00E11DF2" w:rsidP="00E11DF2">
      <w:pPr>
        <w:tabs>
          <w:tab w:val="left" w:pos="1134"/>
        </w:tabs>
        <w:autoSpaceDE w:val="0"/>
        <w:autoSpaceDN w:val="0"/>
        <w:adjustRightInd w:val="0"/>
        <w:ind w:firstLine="851"/>
        <w:contextualSpacing/>
        <w:rPr>
          <w:rFonts w:ascii="Times New Roman" w:hAnsi="Times New Roman" w:cs="Times New Roman"/>
          <w:b/>
          <w:sz w:val="24"/>
          <w:szCs w:val="24"/>
        </w:rPr>
      </w:pPr>
      <w:r w:rsidRPr="00F000FB">
        <w:rPr>
          <w:rFonts w:ascii="Times New Roman" w:hAnsi="Times New Roman" w:cs="Times New Roman"/>
          <w:b/>
          <w:sz w:val="24"/>
          <w:szCs w:val="24"/>
        </w:rPr>
        <w:t>ЗАКАЗЧИК</w:t>
      </w:r>
      <w:r w:rsidRPr="00F000FB">
        <w:rPr>
          <w:rFonts w:ascii="Times New Roman" w:hAnsi="Times New Roman" w:cs="Times New Roman"/>
          <w:b/>
          <w:sz w:val="24"/>
          <w:szCs w:val="24"/>
        </w:rPr>
        <w:tab/>
      </w:r>
      <w:r w:rsidRPr="00F000FB">
        <w:rPr>
          <w:rFonts w:ascii="Times New Roman" w:hAnsi="Times New Roman" w:cs="Times New Roman"/>
          <w:b/>
          <w:sz w:val="24"/>
          <w:szCs w:val="24"/>
        </w:rPr>
        <w:tab/>
      </w:r>
      <w:r w:rsidRPr="00F000FB">
        <w:rPr>
          <w:rFonts w:ascii="Times New Roman" w:hAnsi="Times New Roman" w:cs="Times New Roman"/>
          <w:b/>
          <w:sz w:val="24"/>
          <w:szCs w:val="24"/>
        </w:rPr>
        <w:tab/>
      </w:r>
      <w:r w:rsidRPr="00F000FB">
        <w:rPr>
          <w:rFonts w:ascii="Times New Roman" w:hAnsi="Times New Roman" w:cs="Times New Roman"/>
          <w:b/>
          <w:sz w:val="24"/>
          <w:szCs w:val="24"/>
        </w:rPr>
        <w:tab/>
      </w:r>
      <w:r>
        <w:rPr>
          <w:rFonts w:ascii="Times New Roman" w:hAnsi="Times New Roman" w:cs="Times New Roman"/>
          <w:b/>
          <w:sz w:val="24"/>
          <w:szCs w:val="24"/>
        </w:rPr>
        <w:t xml:space="preserve">    </w:t>
      </w:r>
      <w:r w:rsidRPr="00F000FB">
        <w:rPr>
          <w:rFonts w:ascii="Times New Roman" w:hAnsi="Times New Roman" w:cs="Times New Roman"/>
          <w:b/>
          <w:sz w:val="24"/>
          <w:szCs w:val="24"/>
        </w:rPr>
        <w:t>ПОДРЯДЧИК</w:t>
      </w:r>
    </w:p>
    <w:tbl>
      <w:tblPr>
        <w:tblpPr w:leftFromText="180" w:rightFromText="180" w:vertAnchor="text" w:horzAnchor="margin" w:tblpX="216" w:tblpY="193"/>
        <w:tblOverlap w:val="never"/>
        <w:tblW w:w="9922" w:type="dxa"/>
        <w:tblLook w:val="01E0" w:firstRow="1" w:lastRow="1" w:firstColumn="1" w:lastColumn="1" w:noHBand="0" w:noVBand="0"/>
      </w:tblPr>
      <w:tblGrid>
        <w:gridCol w:w="4961"/>
        <w:gridCol w:w="4961"/>
      </w:tblGrid>
      <w:tr w:rsidR="00E11DF2" w:rsidRPr="00805478" w14:paraId="29F70208" w14:textId="77777777" w:rsidTr="00077B84">
        <w:trPr>
          <w:trHeight w:val="641"/>
        </w:trPr>
        <w:tc>
          <w:tcPr>
            <w:tcW w:w="4961" w:type="dxa"/>
          </w:tcPr>
          <w:p w14:paraId="282CFC97" w14:textId="77777777" w:rsidR="00E11DF2" w:rsidRPr="00805478" w:rsidRDefault="00E11DF2" w:rsidP="00077B84">
            <w:pPr>
              <w:tabs>
                <w:tab w:val="left" w:pos="1134"/>
              </w:tabs>
              <w:contextualSpacing/>
              <w:rPr>
                <w:rFonts w:ascii="Times New Roman" w:hAnsi="Times New Roman" w:cs="Times New Roman"/>
                <w:b/>
                <w:sz w:val="24"/>
                <w:szCs w:val="24"/>
              </w:rPr>
            </w:pPr>
            <w:r w:rsidRPr="00805478">
              <w:rPr>
                <w:rFonts w:ascii="Times New Roman" w:hAnsi="Times New Roman" w:cs="Times New Roman"/>
                <w:b/>
                <w:sz w:val="24"/>
                <w:szCs w:val="24"/>
              </w:rPr>
              <w:t>Заместитель директора по инвестиционной деятельности</w:t>
            </w:r>
            <w:r w:rsidRPr="00805478">
              <w:rPr>
                <w:rFonts w:ascii="Times New Roman" w:hAnsi="Times New Roman" w:cs="Times New Roman"/>
                <w:sz w:val="24"/>
                <w:szCs w:val="24"/>
              </w:rPr>
              <w:t xml:space="preserve"> </w:t>
            </w:r>
            <w:r w:rsidRPr="00805478">
              <w:rPr>
                <w:rFonts w:ascii="Times New Roman" w:hAnsi="Times New Roman" w:cs="Times New Roman"/>
                <w:b/>
                <w:sz w:val="24"/>
                <w:szCs w:val="24"/>
              </w:rPr>
              <w:t>филиала ПАО «Россети Центр» – «Смоленскэнерго»</w:t>
            </w:r>
          </w:p>
          <w:p w14:paraId="60E2FA8E" w14:textId="77777777" w:rsidR="00E11DF2" w:rsidRPr="00805478" w:rsidRDefault="00E11DF2" w:rsidP="00077B84">
            <w:pPr>
              <w:tabs>
                <w:tab w:val="left" w:pos="1134"/>
              </w:tabs>
              <w:contextualSpacing/>
              <w:rPr>
                <w:rFonts w:ascii="Times New Roman" w:hAnsi="Times New Roman" w:cs="Times New Roman"/>
                <w:b/>
                <w:sz w:val="24"/>
                <w:szCs w:val="24"/>
              </w:rPr>
            </w:pPr>
          </w:p>
          <w:p w14:paraId="7EB30148" w14:textId="77777777" w:rsidR="00E11DF2" w:rsidRPr="00805478" w:rsidRDefault="00E11DF2" w:rsidP="00077B84">
            <w:pPr>
              <w:tabs>
                <w:tab w:val="left" w:pos="1134"/>
              </w:tabs>
              <w:contextualSpacing/>
              <w:rPr>
                <w:rFonts w:ascii="Times New Roman" w:hAnsi="Times New Roman" w:cs="Times New Roman"/>
                <w:b/>
                <w:sz w:val="24"/>
                <w:szCs w:val="24"/>
              </w:rPr>
            </w:pPr>
          </w:p>
          <w:p w14:paraId="34453658" w14:textId="77777777" w:rsidR="00E11DF2" w:rsidRPr="00805478" w:rsidRDefault="00E11DF2" w:rsidP="00077B84">
            <w:pPr>
              <w:tabs>
                <w:tab w:val="left" w:pos="1134"/>
              </w:tabs>
              <w:contextualSpacing/>
              <w:jc w:val="both"/>
              <w:rPr>
                <w:rFonts w:ascii="Times New Roman" w:hAnsi="Times New Roman" w:cs="Times New Roman"/>
                <w:sz w:val="24"/>
                <w:szCs w:val="24"/>
              </w:rPr>
            </w:pPr>
            <w:r w:rsidRPr="00805478">
              <w:rPr>
                <w:rFonts w:ascii="Times New Roman" w:hAnsi="Times New Roman" w:cs="Times New Roman"/>
                <w:b/>
                <w:sz w:val="24"/>
                <w:szCs w:val="24"/>
              </w:rPr>
              <w:t>________________/Широков О.А./</w:t>
            </w:r>
          </w:p>
          <w:p w14:paraId="5E42AC4D" w14:textId="77777777" w:rsidR="00E11DF2" w:rsidRPr="00805478" w:rsidRDefault="00E11DF2" w:rsidP="00077B84">
            <w:pPr>
              <w:tabs>
                <w:tab w:val="left" w:pos="1134"/>
              </w:tabs>
              <w:contextualSpacing/>
              <w:jc w:val="both"/>
              <w:rPr>
                <w:rFonts w:ascii="Times New Roman" w:hAnsi="Times New Roman" w:cs="Times New Roman"/>
                <w:sz w:val="24"/>
                <w:szCs w:val="24"/>
              </w:rPr>
            </w:pPr>
            <w:proofErr w:type="spellStart"/>
            <w:r w:rsidRPr="00805478">
              <w:rPr>
                <w:rFonts w:ascii="Times New Roman" w:hAnsi="Times New Roman" w:cs="Times New Roman"/>
                <w:sz w:val="24"/>
                <w:szCs w:val="24"/>
              </w:rPr>
              <w:t>м.п</w:t>
            </w:r>
            <w:proofErr w:type="spellEnd"/>
            <w:r w:rsidRPr="00805478">
              <w:rPr>
                <w:rFonts w:ascii="Times New Roman" w:hAnsi="Times New Roman" w:cs="Times New Roman"/>
                <w:sz w:val="24"/>
                <w:szCs w:val="24"/>
              </w:rPr>
              <w:t xml:space="preserve">.                                                                            </w:t>
            </w:r>
          </w:p>
        </w:tc>
        <w:tc>
          <w:tcPr>
            <w:tcW w:w="4961" w:type="dxa"/>
          </w:tcPr>
          <w:p w14:paraId="4E7A3E87" w14:textId="77777777" w:rsidR="00CF48A7" w:rsidRDefault="00CF48A7" w:rsidP="00077B84">
            <w:pPr>
              <w:tabs>
                <w:tab w:val="left" w:pos="1134"/>
              </w:tabs>
              <w:contextualSpacing/>
              <w:rPr>
                <w:rFonts w:ascii="Times New Roman" w:hAnsi="Times New Roman" w:cs="Times New Roman"/>
                <w:bCs/>
                <w:spacing w:val="-1"/>
                <w:sz w:val="24"/>
                <w:szCs w:val="24"/>
                <w:lang w:eastAsia="x-none"/>
              </w:rPr>
            </w:pPr>
          </w:p>
          <w:p w14:paraId="42BDA42C" w14:textId="77777777" w:rsidR="00CF48A7" w:rsidRDefault="00CF48A7" w:rsidP="00077B84">
            <w:pPr>
              <w:tabs>
                <w:tab w:val="left" w:pos="1134"/>
              </w:tabs>
              <w:contextualSpacing/>
              <w:rPr>
                <w:rFonts w:ascii="Times New Roman" w:hAnsi="Times New Roman" w:cs="Times New Roman"/>
                <w:bCs/>
                <w:spacing w:val="-1"/>
                <w:sz w:val="24"/>
                <w:szCs w:val="24"/>
                <w:lang w:eastAsia="x-none"/>
              </w:rPr>
            </w:pPr>
          </w:p>
          <w:p w14:paraId="005011BE" w14:textId="77777777" w:rsidR="00CF48A7" w:rsidRDefault="00CF48A7" w:rsidP="00077B84">
            <w:pPr>
              <w:tabs>
                <w:tab w:val="left" w:pos="1134"/>
              </w:tabs>
              <w:contextualSpacing/>
              <w:rPr>
                <w:rFonts w:ascii="Times New Roman" w:hAnsi="Times New Roman" w:cs="Times New Roman"/>
                <w:bCs/>
                <w:spacing w:val="-1"/>
                <w:sz w:val="24"/>
                <w:szCs w:val="24"/>
                <w:lang w:eastAsia="x-none"/>
              </w:rPr>
            </w:pPr>
          </w:p>
          <w:p w14:paraId="1AC54CC4" w14:textId="77777777" w:rsidR="00CF48A7" w:rsidRDefault="00CF48A7" w:rsidP="00077B84">
            <w:pPr>
              <w:tabs>
                <w:tab w:val="left" w:pos="1134"/>
              </w:tabs>
              <w:contextualSpacing/>
              <w:rPr>
                <w:rFonts w:ascii="Times New Roman" w:hAnsi="Times New Roman" w:cs="Times New Roman"/>
                <w:bCs/>
                <w:spacing w:val="-1"/>
                <w:sz w:val="24"/>
                <w:szCs w:val="24"/>
                <w:lang w:eastAsia="x-none"/>
              </w:rPr>
            </w:pPr>
          </w:p>
          <w:p w14:paraId="1E1EAB29" w14:textId="77777777" w:rsidR="00CF48A7" w:rsidRDefault="00CF48A7" w:rsidP="00077B84">
            <w:pPr>
              <w:tabs>
                <w:tab w:val="left" w:pos="1134"/>
              </w:tabs>
              <w:contextualSpacing/>
              <w:rPr>
                <w:rFonts w:ascii="Times New Roman" w:hAnsi="Times New Roman" w:cs="Times New Roman"/>
                <w:bCs/>
                <w:spacing w:val="-1"/>
                <w:sz w:val="24"/>
                <w:szCs w:val="24"/>
                <w:lang w:eastAsia="x-none"/>
              </w:rPr>
            </w:pPr>
          </w:p>
          <w:p w14:paraId="19990F5A" w14:textId="77777777" w:rsidR="00CF48A7" w:rsidRDefault="00CF48A7" w:rsidP="00077B84">
            <w:pPr>
              <w:tabs>
                <w:tab w:val="left" w:pos="1134"/>
              </w:tabs>
              <w:contextualSpacing/>
              <w:rPr>
                <w:rFonts w:ascii="Times New Roman" w:hAnsi="Times New Roman" w:cs="Times New Roman"/>
                <w:bCs/>
                <w:spacing w:val="-1"/>
                <w:sz w:val="24"/>
                <w:szCs w:val="24"/>
                <w:lang w:eastAsia="x-none"/>
              </w:rPr>
            </w:pPr>
          </w:p>
          <w:p w14:paraId="3D5611D6" w14:textId="77777777" w:rsidR="00E11DF2" w:rsidRPr="00805478" w:rsidRDefault="00E11DF2" w:rsidP="00077B84">
            <w:pPr>
              <w:tabs>
                <w:tab w:val="left" w:pos="1134"/>
              </w:tabs>
              <w:contextualSpacing/>
              <w:rPr>
                <w:rFonts w:ascii="Times New Roman" w:hAnsi="Times New Roman" w:cs="Times New Roman"/>
                <w:bCs/>
                <w:spacing w:val="-1"/>
                <w:sz w:val="24"/>
                <w:szCs w:val="24"/>
                <w:lang w:eastAsia="x-none"/>
              </w:rPr>
            </w:pPr>
            <w:proofErr w:type="spellStart"/>
            <w:r w:rsidRPr="00805478">
              <w:rPr>
                <w:rFonts w:ascii="Times New Roman" w:hAnsi="Times New Roman" w:cs="Times New Roman"/>
                <w:bCs/>
                <w:spacing w:val="-1"/>
                <w:sz w:val="24"/>
                <w:szCs w:val="24"/>
                <w:lang w:eastAsia="x-none"/>
              </w:rPr>
              <w:t>м.п</w:t>
            </w:r>
            <w:proofErr w:type="spellEnd"/>
            <w:r w:rsidRPr="00805478">
              <w:rPr>
                <w:rFonts w:ascii="Times New Roman" w:hAnsi="Times New Roman" w:cs="Times New Roman"/>
                <w:bCs/>
                <w:spacing w:val="-1"/>
                <w:sz w:val="24"/>
                <w:szCs w:val="24"/>
                <w:lang w:eastAsia="x-none"/>
              </w:rPr>
              <w:t>.</w:t>
            </w:r>
          </w:p>
        </w:tc>
      </w:tr>
    </w:tbl>
    <w:p w14:paraId="4FA8E579" w14:textId="77777777" w:rsidR="00D11EAA" w:rsidRPr="001E6C3E" w:rsidRDefault="00D11EAA" w:rsidP="00D11EAA">
      <w:pPr>
        <w:shd w:val="clear" w:color="auto" w:fill="FFFFFF"/>
        <w:autoSpaceDE w:val="0"/>
        <w:autoSpaceDN w:val="0"/>
        <w:adjustRightInd w:val="0"/>
        <w:spacing w:after="0" w:line="240" w:lineRule="auto"/>
        <w:contextualSpacing/>
        <w:jc w:val="both"/>
        <w:rPr>
          <w:rFonts w:ascii="Times New Roman" w:eastAsia="Times New Roman" w:hAnsi="Times New Roman" w:cs="Times New Roman"/>
          <w:b/>
          <w:bCs/>
          <w:sz w:val="24"/>
          <w:szCs w:val="24"/>
          <w:lang w:eastAsia="ru-RU"/>
        </w:rPr>
      </w:pPr>
    </w:p>
    <w:p w14:paraId="1D783A6F" w14:textId="77777777" w:rsidR="00D11EAA" w:rsidRPr="001E6C3E" w:rsidRDefault="00D11EAA" w:rsidP="00D11EAA">
      <w:pP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p w14:paraId="2866883F" w14:textId="77777777" w:rsidR="00D11EAA" w:rsidRPr="001E6C3E" w:rsidRDefault="00D11EAA" w:rsidP="00D11EAA">
      <w:pP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sectPr w:rsidR="00D11EAA" w:rsidRPr="001E6C3E" w:rsidSect="00C9435A">
          <w:pgSz w:w="16840" w:h="11907" w:orient="landscape" w:code="9"/>
          <w:pgMar w:top="1701" w:right="1134" w:bottom="709" w:left="1134" w:header="709" w:footer="709" w:gutter="0"/>
          <w:cols w:space="708"/>
          <w:docGrid w:linePitch="360"/>
        </w:sectPr>
      </w:pPr>
    </w:p>
    <w:p w14:paraId="32C0A359" w14:textId="214A7B23" w:rsidR="00D11EAA" w:rsidRPr="001E6C3E" w:rsidRDefault="000C762D" w:rsidP="00D11EAA">
      <w:pPr>
        <w:tabs>
          <w:tab w:val="left" w:pos="709"/>
          <w:tab w:val="left" w:pos="2856"/>
          <w:tab w:val="left" w:pos="11057"/>
        </w:tabs>
        <w:suppressAutoHyphens/>
        <w:autoSpaceDE w:val="0"/>
        <w:autoSpaceDN w:val="0"/>
        <w:adjustRightInd w:val="0"/>
        <w:spacing w:after="0" w:line="240" w:lineRule="auto"/>
        <w:ind w:left="10915" w:firstLine="142"/>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6"/>
          <w:szCs w:val="26"/>
          <w:lang w:eastAsia="ru-RU"/>
        </w:rPr>
        <w:lastRenderedPageBreak/>
        <w:t xml:space="preserve">          </w:t>
      </w:r>
      <w:r w:rsidR="000A3635">
        <w:rPr>
          <w:rFonts w:ascii="Times New Roman" w:eastAsia="Times New Roman" w:hAnsi="Times New Roman" w:cs="Times New Roman"/>
          <w:sz w:val="26"/>
          <w:szCs w:val="26"/>
          <w:lang w:eastAsia="ru-RU"/>
        </w:rPr>
        <w:t xml:space="preserve"> </w:t>
      </w:r>
      <w:r w:rsidR="000D2279">
        <w:rPr>
          <w:rFonts w:ascii="Times New Roman" w:eastAsia="Times New Roman" w:hAnsi="Times New Roman" w:cs="Times New Roman"/>
          <w:sz w:val="24"/>
          <w:szCs w:val="24"/>
          <w:lang w:eastAsia="ru-RU"/>
        </w:rPr>
        <w:t>Приложение 3</w:t>
      </w:r>
      <w:r w:rsidR="00D11EAA" w:rsidRPr="001E6C3E">
        <w:rPr>
          <w:rFonts w:ascii="Times New Roman" w:eastAsia="Times New Roman" w:hAnsi="Times New Roman" w:cs="Times New Roman"/>
          <w:sz w:val="24"/>
          <w:szCs w:val="24"/>
          <w:lang w:eastAsia="ru-RU"/>
        </w:rPr>
        <w:t xml:space="preserve"> к Договору</w:t>
      </w:r>
    </w:p>
    <w:p w14:paraId="47C598FB" w14:textId="77777777" w:rsidR="00D97685" w:rsidRPr="00513735" w:rsidRDefault="00D97685" w:rsidP="00D97685">
      <w:pPr>
        <w:spacing w:after="0" w:line="240" w:lineRule="auto"/>
        <w:ind w:left="5529" w:right="-8"/>
        <w:contextualSpacing/>
        <w:jc w:val="right"/>
        <w:rPr>
          <w:rFonts w:ascii="Times New Roman" w:eastAsia="Times New Roman" w:hAnsi="Times New Roman" w:cs="Times New Roman"/>
          <w:kern w:val="32"/>
          <w:sz w:val="28"/>
          <w:szCs w:val="28"/>
        </w:rPr>
      </w:pPr>
      <w:r w:rsidRPr="00513735">
        <w:rPr>
          <w:rFonts w:ascii="Times New Roman" w:hAnsi="Times New Roman" w:cs="Times New Roman"/>
          <w:sz w:val="24"/>
          <w:szCs w:val="24"/>
        </w:rPr>
        <w:t>от</w:t>
      </w:r>
      <w:r>
        <w:rPr>
          <w:rFonts w:ascii="Times New Roman" w:hAnsi="Times New Roman" w:cs="Times New Roman"/>
          <w:sz w:val="24"/>
          <w:szCs w:val="24"/>
        </w:rPr>
        <w:t xml:space="preserve"> «</w:t>
      </w:r>
      <w:r w:rsidRPr="00513735">
        <w:rPr>
          <w:rFonts w:ascii="Times New Roman" w:hAnsi="Times New Roman" w:cs="Times New Roman"/>
          <w:sz w:val="24"/>
          <w:szCs w:val="24"/>
        </w:rPr>
        <w:t>»</w:t>
      </w:r>
      <w:r>
        <w:rPr>
          <w:rFonts w:ascii="Times New Roman" w:hAnsi="Times New Roman" w:cs="Times New Roman"/>
          <w:sz w:val="24"/>
          <w:szCs w:val="24"/>
        </w:rPr>
        <w:t xml:space="preserve"> 2023</w:t>
      </w:r>
      <w:r w:rsidRPr="00513735">
        <w:rPr>
          <w:rFonts w:ascii="Times New Roman" w:hAnsi="Times New Roman" w:cs="Times New Roman"/>
          <w:sz w:val="24"/>
          <w:szCs w:val="24"/>
        </w:rPr>
        <w:t>г. №</w:t>
      </w:r>
      <w:r>
        <w:rPr>
          <w:rFonts w:ascii="Times New Roman" w:eastAsia="Times New Roman" w:hAnsi="Times New Roman" w:cs="Times New Roman"/>
          <w:bCs/>
          <w:sz w:val="24"/>
          <w:szCs w:val="24"/>
          <w:lang w:eastAsia="ru-RU"/>
        </w:rPr>
        <w:t>6700//23</w:t>
      </w:r>
    </w:p>
    <w:p w14:paraId="234751AB" w14:textId="0C23782A" w:rsidR="00D11EAA" w:rsidRPr="001E6C3E" w:rsidRDefault="00D11EAA" w:rsidP="00D11EAA">
      <w:pPr>
        <w:spacing w:after="0" w:line="240" w:lineRule="auto"/>
        <w:ind w:left="5529" w:right="-8"/>
        <w:contextualSpacing/>
        <w:jc w:val="right"/>
        <w:rPr>
          <w:rFonts w:ascii="Times New Roman" w:eastAsia="Times New Roman" w:hAnsi="Times New Roman" w:cs="Times New Roman"/>
          <w:kern w:val="32"/>
          <w:sz w:val="28"/>
          <w:szCs w:val="28"/>
        </w:rPr>
      </w:pPr>
    </w:p>
    <w:p w14:paraId="0214D9C7" w14:textId="77777777" w:rsidR="00D11EAA" w:rsidRPr="001E6C3E" w:rsidRDefault="00D11EAA" w:rsidP="00D11EAA">
      <w:pPr>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1E6C3E">
        <w:rPr>
          <w:rFonts w:ascii="Times New Roman" w:eastAsia="Times New Roman" w:hAnsi="Times New Roman" w:cs="Times New Roman"/>
          <w:sz w:val="24"/>
          <w:szCs w:val="24"/>
          <w:lang w:eastAsia="ru-RU"/>
        </w:rPr>
        <w:t>ФОРМА (рекомендованная)</w:t>
      </w:r>
    </w:p>
    <w:p w14:paraId="74F353CC" w14:textId="77777777" w:rsidR="00D11EAA" w:rsidRPr="001E6C3E" w:rsidRDefault="00D11EAA" w:rsidP="00D11EAA">
      <w:pPr>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p>
    <w:p w14:paraId="35E2B545" w14:textId="77777777" w:rsidR="00D11EAA" w:rsidRPr="001E6C3E" w:rsidRDefault="00D11EAA" w:rsidP="00D11EAA">
      <w:pPr>
        <w:autoSpaceDE w:val="0"/>
        <w:autoSpaceDN w:val="0"/>
        <w:adjustRightInd w:val="0"/>
        <w:spacing w:after="0" w:line="240" w:lineRule="auto"/>
        <w:contextualSpacing/>
        <w:jc w:val="center"/>
        <w:rPr>
          <w:rFonts w:ascii="Times New Roman" w:eastAsia="Times New Roman" w:hAnsi="Times New Roman" w:cs="Times New Roman"/>
          <w:b/>
          <w:sz w:val="24"/>
          <w:szCs w:val="24"/>
          <w:lang w:eastAsia="ru-RU"/>
        </w:rPr>
      </w:pPr>
      <w:r w:rsidRPr="001E6C3E">
        <w:rPr>
          <w:rFonts w:ascii="Times New Roman" w:eastAsia="Times New Roman" w:hAnsi="Times New Roman" w:cs="Times New Roman"/>
          <w:b/>
          <w:sz w:val="24"/>
          <w:szCs w:val="24"/>
          <w:lang w:eastAsia="ru-RU"/>
        </w:rPr>
        <w:t xml:space="preserve">Справка о цепочке собственников Подрядчика/Субподрядчика, включая бенефициаров (в том числе </w:t>
      </w:r>
      <w:proofErr w:type="gramStart"/>
      <w:r w:rsidRPr="001E6C3E">
        <w:rPr>
          <w:rFonts w:ascii="Times New Roman" w:eastAsia="Times New Roman" w:hAnsi="Times New Roman" w:cs="Times New Roman"/>
          <w:b/>
          <w:sz w:val="24"/>
          <w:szCs w:val="24"/>
          <w:lang w:eastAsia="ru-RU"/>
        </w:rPr>
        <w:t>конечных)*</w:t>
      </w:r>
      <w:proofErr w:type="gramEnd"/>
    </w:p>
    <w:p w14:paraId="5550E1B8" w14:textId="77777777" w:rsidR="00D11EAA" w:rsidRPr="001E6C3E" w:rsidRDefault="00D11EAA" w:rsidP="00D11EAA">
      <w:pPr>
        <w:autoSpaceDE w:val="0"/>
        <w:autoSpaceDN w:val="0"/>
        <w:adjustRightInd w:val="0"/>
        <w:spacing w:after="0" w:line="240" w:lineRule="auto"/>
        <w:contextualSpacing/>
        <w:jc w:val="center"/>
        <w:rPr>
          <w:rFonts w:ascii="Times New Roman" w:eastAsia="Times New Roman" w:hAnsi="Times New Roman" w:cs="Times New Roman"/>
          <w:b/>
          <w:sz w:val="24"/>
          <w:szCs w:val="24"/>
          <w:lang w:eastAsia="ru-RU"/>
        </w:rPr>
      </w:pPr>
      <w:r w:rsidRPr="001E6C3E">
        <w:rPr>
          <w:rFonts w:ascii="Times New Roman" w:eastAsia="Times New Roman" w:hAnsi="Times New Roman" w:cs="Times New Roman"/>
          <w:b/>
          <w:sz w:val="24"/>
          <w:szCs w:val="24"/>
          <w:lang w:eastAsia="ru-RU"/>
        </w:rPr>
        <w:t>_________________________________________________</w:t>
      </w:r>
    </w:p>
    <w:p w14:paraId="1AF03EE4" w14:textId="77777777" w:rsidR="00D11EAA" w:rsidRPr="001E6C3E" w:rsidRDefault="00D11EAA" w:rsidP="00D11EAA">
      <w:pPr>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1E6C3E">
        <w:rPr>
          <w:rFonts w:ascii="Times New Roman" w:eastAsia="Times New Roman" w:hAnsi="Times New Roman" w:cs="Times New Roman"/>
          <w:i/>
          <w:sz w:val="24"/>
          <w:szCs w:val="24"/>
          <w:lang w:eastAsia="ru-RU"/>
        </w:rPr>
        <w:t>(наименование организации)</w:t>
      </w:r>
    </w:p>
    <w:tbl>
      <w:tblPr>
        <w:tblW w:w="15168" w:type="dxa"/>
        <w:tblInd w:w="108" w:type="dxa"/>
        <w:tblLayout w:type="fixed"/>
        <w:tblLook w:val="04A0" w:firstRow="1" w:lastRow="0" w:firstColumn="1" w:lastColumn="0" w:noHBand="0" w:noVBand="1"/>
      </w:tblPr>
      <w:tblGrid>
        <w:gridCol w:w="453"/>
        <w:gridCol w:w="568"/>
        <w:gridCol w:w="567"/>
        <w:gridCol w:w="1135"/>
        <w:gridCol w:w="879"/>
        <w:gridCol w:w="1247"/>
        <w:gridCol w:w="1556"/>
        <w:gridCol w:w="570"/>
        <w:gridCol w:w="554"/>
        <w:gridCol w:w="693"/>
        <w:gridCol w:w="1150"/>
        <w:gridCol w:w="976"/>
        <w:gridCol w:w="1276"/>
        <w:gridCol w:w="1134"/>
        <w:gridCol w:w="1134"/>
        <w:gridCol w:w="1276"/>
      </w:tblGrid>
      <w:tr w:rsidR="00D11EAA" w:rsidRPr="001E6C3E" w14:paraId="0859D500" w14:textId="77777777" w:rsidTr="00807A93">
        <w:trPr>
          <w:trHeight w:val="300"/>
        </w:trPr>
        <w:tc>
          <w:tcPr>
            <w:tcW w:w="453" w:type="dxa"/>
            <w:tcBorders>
              <w:top w:val="single" w:sz="4" w:space="0" w:color="FFFFFF"/>
              <w:left w:val="single" w:sz="4" w:space="0" w:color="FFFFFF"/>
              <w:bottom w:val="single" w:sz="4" w:space="0" w:color="auto"/>
              <w:right w:val="single" w:sz="4" w:space="0" w:color="FFFFFF"/>
            </w:tcBorders>
            <w:shd w:val="clear" w:color="auto" w:fill="auto"/>
            <w:noWrap/>
            <w:vAlign w:val="bottom"/>
            <w:hideMark/>
          </w:tcPr>
          <w:p w14:paraId="0DA96BA6"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sz w:val="20"/>
                <w:szCs w:val="20"/>
                <w:lang w:eastAsia="ru-RU"/>
              </w:rPr>
            </w:pPr>
            <w:r w:rsidRPr="001E6C3E">
              <w:rPr>
                <w:rFonts w:ascii="Times New Roman" w:eastAsia="Times New Roman" w:hAnsi="Times New Roman" w:cs="Times New Roman"/>
                <w:sz w:val="20"/>
                <w:szCs w:val="20"/>
                <w:lang w:eastAsia="ru-RU"/>
              </w:rPr>
              <w:t> </w:t>
            </w:r>
          </w:p>
        </w:tc>
        <w:tc>
          <w:tcPr>
            <w:tcW w:w="13439" w:type="dxa"/>
            <w:gridSpan w:val="14"/>
            <w:tcBorders>
              <w:top w:val="single" w:sz="4" w:space="0" w:color="FFFFFF"/>
              <w:left w:val="single" w:sz="4" w:space="0" w:color="FFFFFF"/>
              <w:bottom w:val="single" w:sz="4" w:space="0" w:color="auto"/>
              <w:right w:val="single" w:sz="4" w:space="0" w:color="FFFFFF"/>
            </w:tcBorders>
            <w:shd w:val="clear" w:color="auto" w:fill="auto"/>
            <w:noWrap/>
            <w:vAlign w:val="bottom"/>
            <w:hideMark/>
          </w:tcPr>
          <w:p w14:paraId="37938956"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sz w:val="20"/>
                <w:szCs w:val="20"/>
                <w:lang w:eastAsia="ru-RU"/>
              </w:rPr>
            </w:pPr>
            <w:r w:rsidRPr="001E6C3E">
              <w:rPr>
                <w:rFonts w:ascii="Times New Roman" w:eastAsia="Times New Roman" w:hAnsi="Times New Roman" w:cs="Times New Roman"/>
                <w:sz w:val="20"/>
                <w:szCs w:val="20"/>
                <w:lang w:eastAsia="ru-RU"/>
              </w:rPr>
              <w:t> </w:t>
            </w:r>
          </w:p>
        </w:tc>
        <w:tc>
          <w:tcPr>
            <w:tcW w:w="1276" w:type="dxa"/>
            <w:tcBorders>
              <w:top w:val="single" w:sz="4" w:space="0" w:color="FFFFFF"/>
              <w:left w:val="single" w:sz="4" w:space="0" w:color="FFFFFF"/>
              <w:bottom w:val="single" w:sz="4" w:space="0" w:color="auto"/>
              <w:right w:val="single" w:sz="4" w:space="0" w:color="FFFFFF"/>
            </w:tcBorders>
          </w:tcPr>
          <w:p w14:paraId="32086D67"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sz w:val="20"/>
                <w:szCs w:val="20"/>
                <w:lang w:eastAsia="ru-RU"/>
              </w:rPr>
            </w:pPr>
          </w:p>
        </w:tc>
      </w:tr>
      <w:tr w:rsidR="00D11EAA" w:rsidRPr="001E6C3E" w14:paraId="1FC9AC45" w14:textId="77777777" w:rsidTr="00807A93">
        <w:trPr>
          <w:trHeight w:val="300"/>
        </w:trPr>
        <w:tc>
          <w:tcPr>
            <w:tcW w:w="453" w:type="dxa"/>
            <w:tcBorders>
              <w:top w:val="single" w:sz="4" w:space="0" w:color="FFFFFF"/>
              <w:left w:val="single" w:sz="4" w:space="0" w:color="FFFFFF"/>
              <w:bottom w:val="single" w:sz="4" w:space="0" w:color="auto"/>
              <w:right w:val="single" w:sz="4" w:space="0" w:color="FFFFFF"/>
            </w:tcBorders>
            <w:shd w:val="clear" w:color="auto" w:fill="auto"/>
            <w:noWrap/>
            <w:vAlign w:val="bottom"/>
          </w:tcPr>
          <w:p w14:paraId="794D0689"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sz w:val="20"/>
                <w:szCs w:val="20"/>
                <w:lang w:eastAsia="ru-RU"/>
              </w:rPr>
            </w:pPr>
          </w:p>
        </w:tc>
        <w:tc>
          <w:tcPr>
            <w:tcW w:w="13439" w:type="dxa"/>
            <w:gridSpan w:val="14"/>
            <w:tcBorders>
              <w:top w:val="single" w:sz="4" w:space="0" w:color="FFFFFF"/>
              <w:left w:val="single" w:sz="4" w:space="0" w:color="FFFFFF"/>
              <w:bottom w:val="single" w:sz="4" w:space="0" w:color="auto"/>
              <w:right w:val="single" w:sz="4" w:space="0" w:color="FFFFFF"/>
            </w:tcBorders>
            <w:shd w:val="clear" w:color="auto" w:fill="auto"/>
            <w:noWrap/>
            <w:vAlign w:val="bottom"/>
          </w:tcPr>
          <w:p w14:paraId="1B00B60D"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sz w:val="20"/>
                <w:szCs w:val="20"/>
                <w:lang w:eastAsia="ru-RU"/>
              </w:rPr>
            </w:pPr>
          </w:p>
        </w:tc>
        <w:tc>
          <w:tcPr>
            <w:tcW w:w="1276" w:type="dxa"/>
            <w:tcBorders>
              <w:top w:val="single" w:sz="4" w:space="0" w:color="FFFFFF"/>
              <w:left w:val="single" w:sz="4" w:space="0" w:color="FFFFFF"/>
              <w:bottom w:val="single" w:sz="4" w:space="0" w:color="auto"/>
              <w:right w:val="single" w:sz="4" w:space="0" w:color="FFFFFF"/>
            </w:tcBorders>
          </w:tcPr>
          <w:p w14:paraId="0554C301"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sz w:val="20"/>
                <w:szCs w:val="20"/>
                <w:lang w:eastAsia="ru-RU"/>
              </w:rPr>
            </w:pPr>
          </w:p>
        </w:tc>
      </w:tr>
      <w:tr w:rsidR="00D11EAA" w:rsidRPr="001E6C3E" w14:paraId="05F533D3" w14:textId="77777777" w:rsidTr="00807A93">
        <w:trPr>
          <w:trHeight w:val="331"/>
        </w:trPr>
        <w:tc>
          <w:tcPr>
            <w:tcW w:w="453" w:type="dxa"/>
            <w:vMerge w:val="restart"/>
            <w:tcBorders>
              <w:top w:val="nil"/>
              <w:left w:val="single" w:sz="4" w:space="0" w:color="auto"/>
              <w:right w:val="single" w:sz="4" w:space="0" w:color="auto"/>
            </w:tcBorders>
            <w:shd w:val="clear" w:color="000000" w:fill="FFFFFF"/>
            <w:textDirection w:val="btLr"/>
            <w:vAlign w:val="center"/>
          </w:tcPr>
          <w:p w14:paraId="16E2A1AB" w14:textId="77777777" w:rsidR="00D11EAA" w:rsidRPr="001E6C3E" w:rsidRDefault="00D11EAA" w:rsidP="00807A93">
            <w:pPr>
              <w:autoSpaceDE w:val="0"/>
              <w:autoSpaceDN w:val="0"/>
              <w:adjustRightInd w:val="0"/>
              <w:spacing w:after="0" w:line="240" w:lineRule="auto"/>
              <w:ind w:left="113" w:right="113"/>
              <w:contextualSpacing/>
              <w:jc w:val="center"/>
              <w:rPr>
                <w:rFonts w:ascii="Times New Roman" w:eastAsia="Times New Roman" w:hAnsi="Times New Roman" w:cs="Times New Roman"/>
                <w:bCs/>
                <w:sz w:val="20"/>
                <w:szCs w:val="20"/>
                <w:lang w:eastAsia="ru-RU"/>
              </w:rPr>
            </w:pPr>
            <w:r w:rsidRPr="001E6C3E">
              <w:rPr>
                <w:rFonts w:ascii="Times New Roman" w:eastAsia="Times New Roman" w:hAnsi="Times New Roman" w:cs="Times New Roman"/>
                <w:bCs/>
                <w:sz w:val="20"/>
                <w:szCs w:val="20"/>
                <w:lang w:eastAsia="ru-RU"/>
              </w:rPr>
              <w:t>№ п/п</w:t>
            </w:r>
          </w:p>
        </w:tc>
        <w:tc>
          <w:tcPr>
            <w:tcW w:w="5952" w:type="dxa"/>
            <w:gridSpan w:val="6"/>
            <w:tcBorders>
              <w:top w:val="nil"/>
              <w:left w:val="single" w:sz="4" w:space="0" w:color="auto"/>
              <w:bottom w:val="single" w:sz="4" w:space="0" w:color="000000"/>
              <w:right w:val="single" w:sz="4" w:space="0" w:color="auto"/>
            </w:tcBorders>
            <w:shd w:val="clear" w:color="000000" w:fill="FFFFFF"/>
            <w:vAlign w:val="center"/>
          </w:tcPr>
          <w:p w14:paraId="0F60E55B"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r w:rsidRPr="001E6C3E">
              <w:rPr>
                <w:rFonts w:ascii="Times New Roman" w:eastAsia="Times New Roman" w:hAnsi="Times New Roman" w:cs="Times New Roman"/>
                <w:bCs/>
                <w:sz w:val="20"/>
                <w:szCs w:val="20"/>
                <w:lang w:eastAsia="ru-RU"/>
              </w:rPr>
              <w:t>Информация об организации</w:t>
            </w:r>
          </w:p>
        </w:tc>
        <w:tc>
          <w:tcPr>
            <w:tcW w:w="570" w:type="dxa"/>
            <w:vMerge w:val="restart"/>
            <w:tcBorders>
              <w:top w:val="nil"/>
              <w:left w:val="single" w:sz="4" w:space="0" w:color="auto"/>
              <w:right w:val="single" w:sz="4" w:space="0" w:color="auto"/>
            </w:tcBorders>
            <w:shd w:val="clear" w:color="auto" w:fill="auto"/>
            <w:vAlign w:val="center"/>
          </w:tcPr>
          <w:p w14:paraId="134B8B6F"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r w:rsidRPr="001E6C3E">
              <w:rPr>
                <w:rFonts w:ascii="Times New Roman" w:eastAsia="Times New Roman" w:hAnsi="Times New Roman" w:cs="Times New Roman"/>
                <w:bCs/>
                <w:sz w:val="20"/>
                <w:szCs w:val="20"/>
                <w:lang w:eastAsia="ru-RU"/>
              </w:rPr>
              <w:t>**</w:t>
            </w:r>
          </w:p>
          <w:p w14:paraId="5430DDB7"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r w:rsidRPr="001E6C3E">
              <w:rPr>
                <w:rFonts w:ascii="Times New Roman" w:eastAsia="Times New Roman" w:hAnsi="Times New Roman" w:cs="Times New Roman"/>
                <w:bCs/>
                <w:sz w:val="20"/>
                <w:szCs w:val="20"/>
                <w:lang w:eastAsia="ru-RU"/>
              </w:rPr>
              <w:t>№</w:t>
            </w:r>
          </w:p>
        </w:tc>
        <w:tc>
          <w:tcPr>
            <w:tcW w:w="8193" w:type="dxa"/>
            <w:gridSpan w:val="8"/>
            <w:tcBorders>
              <w:top w:val="nil"/>
              <w:left w:val="single" w:sz="4" w:space="0" w:color="auto"/>
              <w:bottom w:val="single" w:sz="4" w:space="0" w:color="auto"/>
              <w:right w:val="single" w:sz="4" w:space="0" w:color="auto"/>
            </w:tcBorders>
            <w:shd w:val="clear" w:color="auto" w:fill="auto"/>
            <w:vAlign w:val="center"/>
          </w:tcPr>
          <w:p w14:paraId="71B69EC1"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r w:rsidRPr="001E6C3E">
              <w:rPr>
                <w:rFonts w:ascii="Times New Roman" w:eastAsia="Times New Roman" w:hAnsi="Times New Roman" w:cs="Times New Roman"/>
                <w:bCs/>
                <w:sz w:val="20"/>
                <w:szCs w:val="20"/>
                <w:lang w:eastAsia="ru-RU"/>
              </w:rPr>
              <w:t>Информация о цепочке собственников организации (включая конечных бенефициаров)</w:t>
            </w:r>
          </w:p>
        </w:tc>
      </w:tr>
      <w:tr w:rsidR="00D11EAA" w:rsidRPr="001E6C3E" w14:paraId="25D5A546" w14:textId="77777777" w:rsidTr="00807A93">
        <w:trPr>
          <w:trHeight w:val="2488"/>
        </w:trPr>
        <w:tc>
          <w:tcPr>
            <w:tcW w:w="453" w:type="dxa"/>
            <w:vMerge/>
            <w:tcBorders>
              <w:left w:val="single" w:sz="4" w:space="0" w:color="auto"/>
              <w:bottom w:val="single" w:sz="4" w:space="0" w:color="auto"/>
              <w:right w:val="single" w:sz="4" w:space="0" w:color="auto"/>
            </w:tcBorders>
            <w:shd w:val="clear" w:color="000000" w:fill="FFFFFF"/>
            <w:vAlign w:val="center"/>
            <w:hideMark/>
          </w:tcPr>
          <w:p w14:paraId="2AD1D3BC"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568" w:type="dxa"/>
            <w:tcBorders>
              <w:top w:val="single" w:sz="4" w:space="0" w:color="000000"/>
              <w:left w:val="single" w:sz="4" w:space="0" w:color="auto"/>
              <w:bottom w:val="single" w:sz="4" w:space="0" w:color="auto"/>
              <w:right w:val="single" w:sz="4" w:space="0" w:color="auto"/>
            </w:tcBorders>
            <w:shd w:val="clear" w:color="000000" w:fill="FFFFFF"/>
            <w:textDirection w:val="btLr"/>
            <w:vAlign w:val="center"/>
            <w:hideMark/>
          </w:tcPr>
          <w:p w14:paraId="4EB4A1F9" w14:textId="77777777" w:rsidR="00D11EAA" w:rsidRPr="001E6C3E" w:rsidRDefault="00D11EAA" w:rsidP="00807A93">
            <w:pPr>
              <w:autoSpaceDE w:val="0"/>
              <w:autoSpaceDN w:val="0"/>
              <w:adjustRightInd w:val="0"/>
              <w:spacing w:after="0" w:line="240" w:lineRule="auto"/>
              <w:ind w:left="113" w:right="113"/>
              <w:contextualSpacing/>
              <w:jc w:val="center"/>
              <w:rPr>
                <w:rFonts w:ascii="Times New Roman" w:eastAsia="Times New Roman" w:hAnsi="Times New Roman" w:cs="Times New Roman"/>
                <w:bCs/>
                <w:sz w:val="20"/>
                <w:szCs w:val="20"/>
                <w:lang w:eastAsia="ru-RU"/>
              </w:rPr>
            </w:pPr>
            <w:r w:rsidRPr="001E6C3E">
              <w:rPr>
                <w:rFonts w:ascii="Times New Roman" w:eastAsia="Times New Roman" w:hAnsi="Times New Roman" w:cs="Times New Roman"/>
                <w:bCs/>
                <w:sz w:val="20"/>
                <w:szCs w:val="20"/>
                <w:lang w:eastAsia="ru-RU"/>
              </w:rPr>
              <w:t>ИНН</w:t>
            </w:r>
          </w:p>
        </w:tc>
        <w:tc>
          <w:tcPr>
            <w:tcW w:w="567" w:type="dxa"/>
            <w:tcBorders>
              <w:top w:val="single" w:sz="4" w:space="0" w:color="000000"/>
              <w:left w:val="single" w:sz="4" w:space="0" w:color="auto"/>
              <w:bottom w:val="single" w:sz="4" w:space="0" w:color="auto"/>
              <w:right w:val="single" w:sz="4" w:space="0" w:color="auto"/>
            </w:tcBorders>
            <w:shd w:val="clear" w:color="000000" w:fill="FFFFFF"/>
            <w:textDirection w:val="btLr"/>
            <w:vAlign w:val="center"/>
            <w:hideMark/>
          </w:tcPr>
          <w:p w14:paraId="02B69CA9" w14:textId="77777777" w:rsidR="00D11EAA" w:rsidRPr="001E6C3E" w:rsidRDefault="00D11EAA" w:rsidP="00807A93">
            <w:pPr>
              <w:autoSpaceDE w:val="0"/>
              <w:autoSpaceDN w:val="0"/>
              <w:adjustRightInd w:val="0"/>
              <w:spacing w:after="0" w:line="240" w:lineRule="auto"/>
              <w:ind w:left="113" w:right="113"/>
              <w:contextualSpacing/>
              <w:jc w:val="center"/>
              <w:rPr>
                <w:rFonts w:ascii="Times New Roman" w:eastAsia="Times New Roman" w:hAnsi="Times New Roman" w:cs="Times New Roman"/>
                <w:bCs/>
                <w:sz w:val="20"/>
                <w:szCs w:val="20"/>
                <w:lang w:eastAsia="ru-RU"/>
              </w:rPr>
            </w:pPr>
            <w:r w:rsidRPr="001E6C3E">
              <w:rPr>
                <w:rFonts w:ascii="Times New Roman" w:eastAsia="Times New Roman" w:hAnsi="Times New Roman" w:cs="Times New Roman"/>
                <w:bCs/>
                <w:sz w:val="20"/>
                <w:szCs w:val="20"/>
                <w:lang w:eastAsia="ru-RU"/>
              </w:rPr>
              <w:t>ОГРН</w:t>
            </w:r>
          </w:p>
        </w:tc>
        <w:tc>
          <w:tcPr>
            <w:tcW w:w="1135" w:type="dxa"/>
            <w:tcBorders>
              <w:top w:val="single" w:sz="4" w:space="0" w:color="000000"/>
              <w:left w:val="single" w:sz="4" w:space="0" w:color="auto"/>
              <w:bottom w:val="single" w:sz="4" w:space="0" w:color="auto"/>
              <w:right w:val="single" w:sz="4" w:space="0" w:color="auto"/>
            </w:tcBorders>
            <w:shd w:val="clear" w:color="000000" w:fill="FFFFFF"/>
            <w:textDirection w:val="btLr"/>
            <w:vAlign w:val="center"/>
            <w:hideMark/>
          </w:tcPr>
          <w:p w14:paraId="32A4B2A6" w14:textId="77777777" w:rsidR="00D11EAA" w:rsidRPr="001E6C3E" w:rsidRDefault="00D11EAA" w:rsidP="00807A93">
            <w:pPr>
              <w:autoSpaceDE w:val="0"/>
              <w:autoSpaceDN w:val="0"/>
              <w:adjustRightInd w:val="0"/>
              <w:spacing w:after="0" w:line="240" w:lineRule="auto"/>
              <w:ind w:left="113" w:right="113"/>
              <w:contextualSpacing/>
              <w:jc w:val="center"/>
              <w:rPr>
                <w:rFonts w:ascii="Times New Roman" w:eastAsia="Times New Roman" w:hAnsi="Times New Roman" w:cs="Times New Roman"/>
                <w:bCs/>
                <w:sz w:val="20"/>
                <w:szCs w:val="20"/>
                <w:lang w:eastAsia="ru-RU"/>
              </w:rPr>
            </w:pPr>
            <w:r w:rsidRPr="001E6C3E">
              <w:rPr>
                <w:rFonts w:ascii="Times New Roman" w:eastAsia="Times New Roman" w:hAnsi="Times New Roman" w:cs="Times New Roman"/>
                <w:bCs/>
                <w:sz w:val="20"/>
                <w:szCs w:val="20"/>
                <w:lang w:eastAsia="ru-RU"/>
              </w:rPr>
              <w:t>Наименование краткое</w:t>
            </w:r>
          </w:p>
        </w:tc>
        <w:tc>
          <w:tcPr>
            <w:tcW w:w="879" w:type="dxa"/>
            <w:tcBorders>
              <w:top w:val="single" w:sz="4" w:space="0" w:color="000000"/>
              <w:left w:val="single" w:sz="4" w:space="0" w:color="auto"/>
              <w:bottom w:val="single" w:sz="4" w:space="0" w:color="auto"/>
              <w:right w:val="single" w:sz="4" w:space="0" w:color="auto"/>
            </w:tcBorders>
            <w:shd w:val="clear" w:color="000000" w:fill="FFFFFF"/>
            <w:textDirection w:val="btLr"/>
            <w:vAlign w:val="center"/>
            <w:hideMark/>
          </w:tcPr>
          <w:p w14:paraId="73664712" w14:textId="77777777" w:rsidR="00D11EAA" w:rsidRPr="001E6C3E" w:rsidRDefault="00D11EAA" w:rsidP="00807A93">
            <w:pPr>
              <w:autoSpaceDE w:val="0"/>
              <w:autoSpaceDN w:val="0"/>
              <w:adjustRightInd w:val="0"/>
              <w:spacing w:after="0" w:line="240" w:lineRule="auto"/>
              <w:ind w:left="113" w:right="113"/>
              <w:contextualSpacing/>
              <w:jc w:val="center"/>
              <w:rPr>
                <w:rFonts w:ascii="Times New Roman" w:eastAsia="Times New Roman" w:hAnsi="Times New Roman" w:cs="Times New Roman"/>
                <w:bCs/>
                <w:sz w:val="20"/>
                <w:szCs w:val="20"/>
                <w:lang w:eastAsia="ru-RU"/>
              </w:rPr>
            </w:pPr>
            <w:r w:rsidRPr="001E6C3E">
              <w:rPr>
                <w:rFonts w:ascii="Times New Roman" w:eastAsia="Times New Roman" w:hAnsi="Times New Roman" w:cs="Times New Roman"/>
                <w:bCs/>
                <w:sz w:val="20"/>
                <w:szCs w:val="20"/>
                <w:lang w:eastAsia="ru-RU"/>
              </w:rPr>
              <w:t>Код ОКВЭД</w:t>
            </w:r>
          </w:p>
        </w:tc>
        <w:tc>
          <w:tcPr>
            <w:tcW w:w="1247" w:type="dxa"/>
            <w:tcBorders>
              <w:top w:val="single" w:sz="4" w:space="0" w:color="000000"/>
              <w:left w:val="single" w:sz="4" w:space="0" w:color="auto"/>
              <w:bottom w:val="single" w:sz="4" w:space="0" w:color="auto"/>
              <w:right w:val="single" w:sz="4" w:space="0" w:color="auto"/>
            </w:tcBorders>
            <w:shd w:val="clear" w:color="000000" w:fill="FFFFFF"/>
            <w:textDirection w:val="btLr"/>
            <w:vAlign w:val="center"/>
            <w:hideMark/>
          </w:tcPr>
          <w:p w14:paraId="35C17A4C" w14:textId="77777777" w:rsidR="00D11EAA" w:rsidRPr="001E6C3E" w:rsidRDefault="00D11EAA" w:rsidP="00807A93">
            <w:pPr>
              <w:autoSpaceDE w:val="0"/>
              <w:autoSpaceDN w:val="0"/>
              <w:adjustRightInd w:val="0"/>
              <w:spacing w:after="0" w:line="240" w:lineRule="auto"/>
              <w:ind w:left="113" w:right="113"/>
              <w:contextualSpacing/>
              <w:jc w:val="center"/>
              <w:rPr>
                <w:rFonts w:ascii="Times New Roman" w:eastAsia="Times New Roman" w:hAnsi="Times New Roman" w:cs="Times New Roman"/>
                <w:bCs/>
                <w:sz w:val="20"/>
                <w:szCs w:val="20"/>
                <w:lang w:eastAsia="ru-RU"/>
              </w:rPr>
            </w:pPr>
            <w:r w:rsidRPr="001E6C3E">
              <w:rPr>
                <w:rFonts w:ascii="Times New Roman" w:eastAsia="Times New Roman" w:hAnsi="Times New Roman" w:cs="Times New Roman"/>
                <w:bCs/>
                <w:sz w:val="20"/>
                <w:szCs w:val="20"/>
                <w:lang w:eastAsia="ru-RU"/>
              </w:rPr>
              <w:t>Ф.И.О. руководителя</w:t>
            </w:r>
          </w:p>
        </w:tc>
        <w:tc>
          <w:tcPr>
            <w:tcW w:w="1556" w:type="dxa"/>
            <w:tcBorders>
              <w:top w:val="single" w:sz="4" w:space="0" w:color="000000"/>
              <w:left w:val="single" w:sz="4" w:space="0" w:color="auto"/>
              <w:bottom w:val="single" w:sz="4" w:space="0" w:color="000000"/>
              <w:right w:val="single" w:sz="4" w:space="0" w:color="auto"/>
            </w:tcBorders>
            <w:shd w:val="clear" w:color="000000" w:fill="FFFFFF"/>
            <w:textDirection w:val="btLr"/>
            <w:vAlign w:val="center"/>
            <w:hideMark/>
          </w:tcPr>
          <w:p w14:paraId="5A7D79B8" w14:textId="77777777" w:rsidR="00D11EAA" w:rsidRPr="001E6C3E" w:rsidRDefault="00D11EAA" w:rsidP="00807A93">
            <w:pPr>
              <w:autoSpaceDE w:val="0"/>
              <w:autoSpaceDN w:val="0"/>
              <w:adjustRightInd w:val="0"/>
              <w:spacing w:after="0" w:line="240" w:lineRule="auto"/>
              <w:ind w:left="113" w:right="113"/>
              <w:contextualSpacing/>
              <w:jc w:val="center"/>
              <w:rPr>
                <w:rFonts w:ascii="Times New Roman" w:eastAsia="Times New Roman" w:hAnsi="Times New Roman" w:cs="Times New Roman"/>
                <w:bCs/>
                <w:sz w:val="20"/>
                <w:szCs w:val="20"/>
                <w:lang w:eastAsia="ru-RU"/>
              </w:rPr>
            </w:pPr>
            <w:r w:rsidRPr="001E6C3E">
              <w:rPr>
                <w:rFonts w:ascii="Times New Roman" w:eastAsia="Times New Roman" w:hAnsi="Times New Roman" w:cs="Times New Roman"/>
                <w:bCs/>
                <w:sz w:val="20"/>
                <w:szCs w:val="20"/>
                <w:lang w:eastAsia="ru-RU"/>
              </w:rPr>
              <w:t>Серия и номер документа, удостоверяющего личность руководителя</w:t>
            </w:r>
          </w:p>
        </w:tc>
        <w:tc>
          <w:tcPr>
            <w:tcW w:w="570" w:type="dxa"/>
            <w:vMerge/>
            <w:tcBorders>
              <w:left w:val="single" w:sz="4" w:space="0" w:color="auto"/>
              <w:bottom w:val="single" w:sz="4" w:space="0" w:color="000000"/>
              <w:right w:val="single" w:sz="4" w:space="0" w:color="auto"/>
            </w:tcBorders>
            <w:shd w:val="clear" w:color="auto" w:fill="auto"/>
            <w:textDirection w:val="btLr"/>
            <w:vAlign w:val="center"/>
            <w:hideMark/>
          </w:tcPr>
          <w:p w14:paraId="1AB365F5" w14:textId="77777777" w:rsidR="00D11EAA" w:rsidRPr="001E6C3E" w:rsidRDefault="00D11EAA" w:rsidP="00807A93">
            <w:pPr>
              <w:autoSpaceDE w:val="0"/>
              <w:autoSpaceDN w:val="0"/>
              <w:adjustRightInd w:val="0"/>
              <w:spacing w:after="0" w:line="240" w:lineRule="auto"/>
              <w:ind w:left="113" w:right="113"/>
              <w:contextualSpacing/>
              <w:jc w:val="center"/>
              <w:rPr>
                <w:rFonts w:ascii="Times New Roman" w:eastAsia="Times New Roman" w:hAnsi="Times New Roman" w:cs="Times New Roman"/>
                <w:bCs/>
                <w:sz w:val="20"/>
                <w:szCs w:val="20"/>
                <w:lang w:eastAsia="ru-RU"/>
              </w:rPr>
            </w:pPr>
          </w:p>
        </w:tc>
        <w:tc>
          <w:tcPr>
            <w:tcW w:w="554" w:type="dxa"/>
            <w:tcBorders>
              <w:top w:val="nil"/>
              <w:left w:val="single" w:sz="4" w:space="0" w:color="auto"/>
              <w:bottom w:val="single" w:sz="4" w:space="0" w:color="auto"/>
              <w:right w:val="single" w:sz="4" w:space="0" w:color="auto"/>
            </w:tcBorders>
            <w:shd w:val="clear" w:color="auto" w:fill="auto"/>
            <w:textDirection w:val="btLr"/>
            <w:vAlign w:val="center"/>
            <w:hideMark/>
          </w:tcPr>
          <w:p w14:paraId="6F5B20DF" w14:textId="77777777" w:rsidR="00D11EAA" w:rsidRPr="001E6C3E" w:rsidRDefault="00D11EAA" w:rsidP="00807A93">
            <w:pPr>
              <w:autoSpaceDE w:val="0"/>
              <w:autoSpaceDN w:val="0"/>
              <w:adjustRightInd w:val="0"/>
              <w:spacing w:after="0" w:line="240" w:lineRule="auto"/>
              <w:ind w:left="113" w:right="113"/>
              <w:contextualSpacing/>
              <w:jc w:val="center"/>
              <w:rPr>
                <w:rFonts w:ascii="Times New Roman" w:eastAsia="Times New Roman" w:hAnsi="Times New Roman" w:cs="Times New Roman"/>
                <w:bCs/>
                <w:sz w:val="20"/>
                <w:szCs w:val="20"/>
                <w:lang w:eastAsia="ru-RU"/>
              </w:rPr>
            </w:pPr>
            <w:r w:rsidRPr="001E6C3E">
              <w:rPr>
                <w:rFonts w:ascii="Times New Roman" w:eastAsia="Times New Roman" w:hAnsi="Times New Roman" w:cs="Times New Roman"/>
                <w:bCs/>
                <w:sz w:val="20"/>
                <w:szCs w:val="20"/>
                <w:lang w:eastAsia="ru-RU"/>
              </w:rPr>
              <w:t>ИНН</w:t>
            </w:r>
          </w:p>
        </w:tc>
        <w:tc>
          <w:tcPr>
            <w:tcW w:w="693" w:type="dxa"/>
            <w:tcBorders>
              <w:top w:val="nil"/>
              <w:left w:val="single" w:sz="4" w:space="0" w:color="auto"/>
              <w:bottom w:val="single" w:sz="4" w:space="0" w:color="auto"/>
              <w:right w:val="single" w:sz="4" w:space="0" w:color="auto"/>
            </w:tcBorders>
            <w:shd w:val="clear" w:color="auto" w:fill="auto"/>
            <w:textDirection w:val="btLr"/>
            <w:vAlign w:val="center"/>
            <w:hideMark/>
          </w:tcPr>
          <w:p w14:paraId="1609060C" w14:textId="77777777" w:rsidR="00D11EAA" w:rsidRPr="001E6C3E" w:rsidRDefault="00D11EAA" w:rsidP="00807A93">
            <w:pPr>
              <w:autoSpaceDE w:val="0"/>
              <w:autoSpaceDN w:val="0"/>
              <w:adjustRightInd w:val="0"/>
              <w:spacing w:after="0" w:line="240" w:lineRule="auto"/>
              <w:ind w:left="113" w:right="113"/>
              <w:contextualSpacing/>
              <w:jc w:val="center"/>
              <w:rPr>
                <w:rFonts w:ascii="Times New Roman" w:eastAsia="Times New Roman" w:hAnsi="Times New Roman" w:cs="Times New Roman"/>
                <w:bCs/>
                <w:sz w:val="20"/>
                <w:szCs w:val="20"/>
                <w:lang w:eastAsia="ru-RU"/>
              </w:rPr>
            </w:pPr>
            <w:r w:rsidRPr="001E6C3E">
              <w:rPr>
                <w:rFonts w:ascii="Times New Roman" w:eastAsia="Times New Roman" w:hAnsi="Times New Roman" w:cs="Times New Roman"/>
                <w:bCs/>
                <w:sz w:val="20"/>
                <w:szCs w:val="20"/>
                <w:lang w:eastAsia="ru-RU"/>
              </w:rPr>
              <w:t>ОГРН</w:t>
            </w:r>
          </w:p>
        </w:tc>
        <w:tc>
          <w:tcPr>
            <w:tcW w:w="1150" w:type="dxa"/>
            <w:tcBorders>
              <w:top w:val="nil"/>
              <w:left w:val="single" w:sz="4" w:space="0" w:color="auto"/>
              <w:bottom w:val="single" w:sz="4" w:space="0" w:color="auto"/>
              <w:right w:val="single" w:sz="4" w:space="0" w:color="auto"/>
            </w:tcBorders>
            <w:shd w:val="clear" w:color="auto" w:fill="auto"/>
            <w:textDirection w:val="btLr"/>
            <w:vAlign w:val="center"/>
            <w:hideMark/>
          </w:tcPr>
          <w:p w14:paraId="7339B7B9" w14:textId="77777777" w:rsidR="00D11EAA" w:rsidRPr="001E6C3E" w:rsidRDefault="00D11EAA" w:rsidP="00807A93">
            <w:pPr>
              <w:autoSpaceDE w:val="0"/>
              <w:autoSpaceDN w:val="0"/>
              <w:adjustRightInd w:val="0"/>
              <w:spacing w:after="0" w:line="240" w:lineRule="auto"/>
              <w:ind w:left="113" w:right="113"/>
              <w:contextualSpacing/>
              <w:jc w:val="center"/>
              <w:rPr>
                <w:rFonts w:ascii="Times New Roman" w:eastAsia="Times New Roman" w:hAnsi="Times New Roman" w:cs="Times New Roman"/>
                <w:bCs/>
                <w:sz w:val="20"/>
                <w:szCs w:val="20"/>
                <w:lang w:eastAsia="ru-RU"/>
              </w:rPr>
            </w:pPr>
            <w:r w:rsidRPr="001E6C3E">
              <w:rPr>
                <w:rFonts w:ascii="Times New Roman" w:eastAsia="Times New Roman" w:hAnsi="Times New Roman" w:cs="Times New Roman"/>
                <w:bCs/>
                <w:sz w:val="20"/>
                <w:szCs w:val="20"/>
                <w:lang w:eastAsia="ru-RU"/>
              </w:rPr>
              <w:t>Наименование / Ф.И.О.</w:t>
            </w:r>
          </w:p>
        </w:tc>
        <w:tc>
          <w:tcPr>
            <w:tcW w:w="976" w:type="dxa"/>
            <w:tcBorders>
              <w:top w:val="nil"/>
              <w:left w:val="single" w:sz="4" w:space="0" w:color="auto"/>
              <w:bottom w:val="single" w:sz="4" w:space="0" w:color="auto"/>
              <w:right w:val="single" w:sz="4" w:space="0" w:color="auto"/>
            </w:tcBorders>
            <w:shd w:val="clear" w:color="auto" w:fill="auto"/>
            <w:textDirection w:val="btLr"/>
            <w:vAlign w:val="center"/>
            <w:hideMark/>
          </w:tcPr>
          <w:p w14:paraId="084A2B59" w14:textId="77777777" w:rsidR="00D11EAA" w:rsidRPr="001E6C3E" w:rsidRDefault="00D11EAA" w:rsidP="00807A93">
            <w:pPr>
              <w:autoSpaceDE w:val="0"/>
              <w:autoSpaceDN w:val="0"/>
              <w:adjustRightInd w:val="0"/>
              <w:spacing w:after="0" w:line="240" w:lineRule="auto"/>
              <w:ind w:left="113" w:right="113"/>
              <w:contextualSpacing/>
              <w:jc w:val="center"/>
              <w:rPr>
                <w:rFonts w:ascii="Times New Roman" w:eastAsia="Times New Roman" w:hAnsi="Times New Roman" w:cs="Times New Roman"/>
                <w:bCs/>
                <w:sz w:val="20"/>
                <w:szCs w:val="20"/>
                <w:lang w:eastAsia="ru-RU"/>
              </w:rPr>
            </w:pPr>
            <w:r w:rsidRPr="001E6C3E">
              <w:rPr>
                <w:rFonts w:ascii="Times New Roman" w:eastAsia="Times New Roman" w:hAnsi="Times New Roman" w:cs="Times New Roman"/>
                <w:bCs/>
                <w:sz w:val="20"/>
                <w:szCs w:val="20"/>
                <w:lang w:eastAsia="ru-RU"/>
              </w:rPr>
              <w:t>Адрес регистрации</w:t>
            </w:r>
          </w:p>
        </w:tc>
        <w:tc>
          <w:tcPr>
            <w:tcW w:w="1276" w:type="dxa"/>
            <w:tcBorders>
              <w:top w:val="nil"/>
              <w:left w:val="single" w:sz="4" w:space="0" w:color="auto"/>
              <w:bottom w:val="single" w:sz="4" w:space="0" w:color="auto"/>
              <w:right w:val="single" w:sz="4" w:space="0" w:color="auto"/>
            </w:tcBorders>
            <w:shd w:val="clear" w:color="auto" w:fill="auto"/>
            <w:textDirection w:val="btLr"/>
            <w:vAlign w:val="center"/>
            <w:hideMark/>
          </w:tcPr>
          <w:p w14:paraId="206DA19E" w14:textId="77777777" w:rsidR="00D11EAA" w:rsidRPr="001E6C3E" w:rsidRDefault="00D11EAA" w:rsidP="00807A93">
            <w:pPr>
              <w:autoSpaceDE w:val="0"/>
              <w:autoSpaceDN w:val="0"/>
              <w:adjustRightInd w:val="0"/>
              <w:spacing w:after="0" w:line="240" w:lineRule="auto"/>
              <w:ind w:left="113" w:right="113"/>
              <w:contextualSpacing/>
              <w:jc w:val="center"/>
              <w:rPr>
                <w:rFonts w:ascii="Times New Roman" w:eastAsia="Times New Roman" w:hAnsi="Times New Roman" w:cs="Times New Roman"/>
                <w:bCs/>
                <w:sz w:val="20"/>
                <w:szCs w:val="20"/>
                <w:lang w:eastAsia="ru-RU"/>
              </w:rPr>
            </w:pPr>
            <w:r w:rsidRPr="001E6C3E">
              <w:rPr>
                <w:rFonts w:ascii="Times New Roman" w:eastAsia="Times New Roman" w:hAnsi="Times New Roman" w:cs="Times New Roman"/>
                <w:bCs/>
                <w:sz w:val="20"/>
                <w:szCs w:val="20"/>
                <w:lang w:eastAsia="ru-RU"/>
              </w:rPr>
              <w:t>Серия и номер документа, удостоверяющего личность (для физ. лиц)</w:t>
            </w:r>
          </w:p>
        </w:tc>
        <w:tc>
          <w:tcPr>
            <w:tcW w:w="1134" w:type="dxa"/>
            <w:tcBorders>
              <w:top w:val="nil"/>
              <w:left w:val="single" w:sz="4" w:space="0" w:color="auto"/>
              <w:bottom w:val="single" w:sz="4" w:space="0" w:color="auto"/>
              <w:right w:val="single" w:sz="4" w:space="0" w:color="auto"/>
            </w:tcBorders>
            <w:shd w:val="clear" w:color="auto" w:fill="auto"/>
            <w:textDirection w:val="btLr"/>
            <w:vAlign w:val="center"/>
            <w:hideMark/>
          </w:tcPr>
          <w:p w14:paraId="28DDEB4A" w14:textId="77777777" w:rsidR="00D11EAA" w:rsidRPr="001E6C3E" w:rsidRDefault="00D11EAA" w:rsidP="00807A93">
            <w:pPr>
              <w:autoSpaceDE w:val="0"/>
              <w:autoSpaceDN w:val="0"/>
              <w:adjustRightInd w:val="0"/>
              <w:spacing w:after="0" w:line="240" w:lineRule="auto"/>
              <w:ind w:left="113" w:right="113"/>
              <w:contextualSpacing/>
              <w:jc w:val="center"/>
              <w:rPr>
                <w:rFonts w:ascii="Times New Roman" w:eastAsia="Times New Roman" w:hAnsi="Times New Roman" w:cs="Times New Roman"/>
                <w:bCs/>
                <w:sz w:val="20"/>
                <w:szCs w:val="20"/>
                <w:lang w:eastAsia="ru-RU"/>
              </w:rPr>
            </w:pPr>
            <w:r w:rsidRPr="001E6C3E">
              <w:rPr>
                <w:rFonts w:ascii="Times New Roman" w:eastAsia="Times New Roman" w:hAnsi="Times New Roman" w:cs="Times New Roman"/>
                <w:bCs/>
                <w:sz w:val="20"/>
                <w:szCs w:val="20"/>
                <w:lang w:eastAsia="ru-RU"/>
              </w:rPr>
              <w:t>Руководитель / участник / акционер / бенефициар</w:t>
            </w:r>
          </w:p>
        </w:tc>
        <w:tc>
          <w:tcPr>
            <w:tcW w:w="1134" w:type="dxa"/>
            <w:tcBorders>
              <w:top w:val="nil"/>
              <w:left w:val="single" w:sz="4" w:space="0" w:color="auto"/>
              <w:bottom w:val="single" w:sz="4" w:space="0" w:color="auto"/>
              <w:right w:val="single" w:sz="4" w:space="0" w:color="auto"/>
            </w:tcBorders>
            <w:shd w:val="clear" w:color="auto" w:fill="auto"/>
            <w:textDirection w:val="btLr"/>
            <w:vAlign w:val="center"/>
            <w:hideMark/>
          </w:tcPr>
          <w:p w14:paraId="649834E5" w14:textId="77777777" w:rsidR="00D11EAA" w:rsidRPr="001E6C3E" w:rsidRDefault="00D11EAA" w:rsidP="00807A93">
            <w:pPr>
              <w:autoSpaceDE w:val="0"/>
              <w:autoSpaceDN w:val="0"/>
              <w:adjustRightInd w:val="0"/>
              <w:spacing w:after="0" w:line="240" w:lineRule="auto"/>
              <w:ind w:left="113" w:right="113"/>
              <w:contextualSpacing/>
              <w:jc w:val="center"/>
              <w:rPr>
                <w:rFonts w:ascii="Times New Roman" w:eastAsia="Times New Roman" w:hAnsi="Times New Roman" w:cs="Times New Roman"/>
                <w:sz w:val="20"/>
                <w:szCs w:val="20"/>
                <w:lang w:eastAsia="ru-RU"/>
              </w:rPr>
            </w:pPr>
            <w:r w:rsidRPr="001E6C3E">
              <w:rPr>
                <w:rFonts w:ascii="Times New Roman" w:eastAsia="Times New Roman" w:hAnsi="Times New Roman" w:cs="Times New Roman"/>
                <w:sz w:val="20"/>
                <w:szCs w:val="20"/>
                <w:lang w:eastAsia="ru-RU"/>
              </w:rPr>
              <w:t xml:space="preserve">Размер доли (для участников </w:t>
            </w:r>
            <w:r w:rsidRPr="001E6C3E">
              <w:rPr>
                <w:rFonts w:ascii="Times New Roman" w:eastAsia="Times New Roman" w:hAnsi="Times New Roman" w:cs="Times New Roman"/>
                <w:bCs/>
                <w:sz w:val="20"/>
                <w:szCs w:val="20"/>
                <w:lang w:eastAsia="ru-RU"/>
              </w:rPr>
              <w:t>/ акционеров / бенефициаров)</w:t>
            </w:r>
            <w:r w:rsidRPr="001E6C3E">
              <w:rPr>
                <w:rFonts w:ascii="Times New Roman" w:eastAsia="Times New Roman" w:hAnsi="Times New Roman" w:cs="Times New Roman"/>
                <w:sz w:val="20"/>
                <w:szCs w:val="20"/>
                <w:lang w:eastAsia="ru-RU"/>
              </w:rPr>
              <w:t xml:space="preserve"> </w:t>
            </w:r>
          </w:p>
        </w:tc>
        <w:tc>
          <w:tcPr>
            <w:tcW w:w="1276" w:type="dxa"/>
            <w:tcBorders>
              <w:top w:val="nil"/>
              <w:left w:val="single" w:sz="4" w:space="0" w:color="auto"/>
              <w:bottom w:val="single" w:sz="4" w:space="0" w:color="auto"/>
              <w:right w:val="single" w:sz="4" w:space="0" w:color="auto"/>
            </w:tcBorders>
            <w:textDirection w:val="btLr"/>
          </w:tcPr>
          <w:p w14:paraId="3E322C2E" w14:textId="77777777" w:rsidR="00D11EAA" w:rsidRPr="001E6C3E" w:rsidRDefault="00D11EAA" w:rsidP="00807A93">
            <w:pPr>
              <w:autoSpaceDE w:val="0"/>
              <w:autoSpaceDN w:val="0"/>
              <w:adjustRightInd w:val="0"/>
              <w:spacing w:after="0" w:line="240" w:lineRule="auto"/>
              <w:ind w:left="113" w:right="113"/>
              <w:contextualSpacing/>
              <w:jc w:val="center"/>
              <w:rPr>
                <w:rFonts w:ascii="Times New Roman" w:eastAsia="Times New Roman" w:hAnsi="Times New Roman" w:cs="Times New Roman"/>
                <w:sz w:val="20"/>
                <w:szCs w:val="20"/>
                <w:lang w:eastAsia="ru-RU"/>
              </w:rPr>
            </w:pPr>
            <w:r w:rsidRPr="001E6C3E">
              <w:rPr>
                <w:rFonts w:ascii="Times New Roman" w:eastAsia="Times New Roman" w:hAnsi="Times New Roman" w:cs="Times New Roman"/>
                <w:sz w:val="20"/>
                <w:szCs w:val="20"/>
                <w:lang w:eastAsia="ru-RU"/>
              </w:rPr>
              <w:t xml:space="preserve">Информация о подтверждающих документах (наименование, реквизиты и </w:t>
            </w:r>
            <w:proofErr w:type="gramStart"/>
            <w:r w:rsidRPr="001E6C3E">
              <w:rPr>
                <w:rFonts w:ascii="Times New Roman" w:eastAsia="Times New Roman" w:hAnsi="Times New Roman" w:cs="Times New Roman"/>
                <w:sz w:val="20"/>
                <w:szCs w:val="20"/>
                <w:lang w:eastAsia="ru-RU"/>
              </w:rPr>
              <w:t>т.д.)*</w:t>
            </w:r>
            <w:proofErr w:type="gramEnd"/>
            <w:r w:rsidRPr="001E6C3E">
              <w:rPr>
                <w:rFonts w:ascii="Times New Roman" w:eastAsia="Times New Roman" w:hAnsi="Times New Roman" w:cs="Times New Roman"/>
                <w:sz w:val="20"/>
                <w:szCs w:val="20"/>
                <w:lang w:eastAsia="ru-RU"/>
              </w:rPr>
              <w:t>**</w:t>
            </w:r>
          </w:p>
        </w:tc>
      </w:tr>
      <w:tr w:rsidR="00D11EAA" w:rsidRPr="001E6C3E" w14:paraId="74F49ED3" w14:textId="77777777" w:rsidTr="00807A93">
        <w:trPr>
          <w:trHeight w:val="225"/>
        </w:trPr>
        <w:tc>
          <w:tcPr>
            <w:tcW w:w="453" w:type="dxa"/>
            <w:tcBorders>
              <w:top w:val="nil"/>
              <w:left w:val="single" w:sz="4" w:space="0" w:color="auto"/>
              <w:bottom w:val="nil"/>
              <w:right w:val="single" w:sz="4" w:space="0" w:color="auto"/>
            </w:tcBorders>
            <w:shd w:val="clear" w:color="000000" w:fill="FFFFFF"/>
            <w:vAlign w:val="center"/>
            <w:hideMark/>
          </w:tcPr>
          <w:p w14:paraId="103229A0"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r w:rsidRPr="001E6C3E">
              <w:rPr>
                <w:rFonts w:ascii="Times New Roman" w:eastAsia="Times New Roman" w:hAnsi="Times New Roman" w:cs="Times New Roman"/>
                <w:bCs/>
                <w:sz w:val="20"/>
                <w:szCs w:val="20"/>
                <w:lang w:eastAsia="ru-RU"/>
              </w:rPr>
              <w:t>1</w:t>
            </w:r>
          </w:p>
        </w:tc>
        <w:tc>
          <w:tcPr>
            <w:tcW w:w="568" w:type="dxa"/>
            <w:tcBorders>
              <w:top w:val="nil"/>
              <w:left w:val="nil"/>
              <w:bottom w:val="nil"/>
              <w:right w:val="single" w:sz="4" w:space="0" w:color="auto"/>
            </w:tcBorders>
            <w:shd w:val="clear" w:color="000000" w:fill="FFFFFF"/>
            <w:vAlign w:val="center"/>
            <w:hideMark/>
          </w:tcPr>
          <w:p w14:paraId="6F73A5A1"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r w:rsidRPr="001E6C3E">
              <w:rPr>
                <w:rFonts w:ascii="Times New Roman" w:eastAsia="Times New Roman" w:hAnsi="Times New Roman" w:cs="Times New Roman"/>
                <w:bCs/>
                <w:sz w:val="20"/>
                <w:szCs w:val="20"/>
                <w:lang w:eastAsia="ru-RU"/>
              </w:rPr>
              <w:t>2</w:t>
            </w:r>
          </w:p>
        </w:tc>
        <w:tc>
          <w:tcPr>
            <w:tcW w:w="567" w:type="dxa"/>
            <w:tcBorders>
              <w:top w:val="nil"/>
              <w:left w:val="nil"/>
              <w:bottom w:val="nil"/>
              <w:right w:val="single" w:sz="4" w:space="0" w:color="auto"/>
            </w:tcBorders>
            <w:shd w:val="clear" w:color="000000" w:fill="FFFFFF"/>
            <w:vAlign w:val="center"/>
            <w:hideMark/>
          </w:tcPr>
          <w:p w14:paraId="42A60EC5"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r w:rsidRPr="001E6C3E">
              <w:rPr>
                <w:rFonts w:ascii="Times New Roman" w:eastAsia="Times New Roman" w:hAnsi="Times New Roman" w:cs="Times New Roman"/>
                <w:bCs/>
                <w:sz w:val="20"/>
                <w:szCs w:val="20"/>
                <w:lang w:eastAsia="ru-RU"/>
              </w:rPr>
              <w:t>3</w:t>
            </w:r>
          </w:p>
        </w:tc>
        <w:tc>
          <w:tcPr>
            <w:tcW w:w="1135" w:type="dxa"/>
            <w:tcBorders>
              <w:top w:val="nil"/>
              <w:left w:val="nil"/>
              <w:bottom w:val="nil"/>
              <w:right w:val="single" w:sz="4" w:space="0" w:color="auto"/>
            </w:tcBorders>
            <w:shd w:val="clear" w:color="000000" w:fill="FFFFFF"/>
            <w:vAlign w:val="center"/>
            <w:hideMark/>
          </w:tcPr>
          <w:p w14:paraId="77916A03"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r w:rsidRPr="001E6C3E">
              <w:rPr>
                <w:rFonts w:ascii="Times New Roman" w:eastAsia="Times New Roman" w:hAnsi="Times New Roman" w:cs="Times New Roman"/>
                <w:bCs/>
                <w:sz w:val="20"/>
                <w:szCs w:val="20"/>
                <w:lang w:eastAsia="ru-RU"/>
              </w:rPr>
              <w:t>4</w:t>
            </w:r>
          </w:p>
        </w:tc>
        <w:tc>
          <w:tcPr>
            <w:tcW w:w="879" w:type="dxa"/>
            <w:tcBorders>
              <w:top w:val="nil"/>
              <w:left w:val="nil"/>
              <w:bottom w:val="nil"/>
              <w:right w:val="single" w:sz="4" w:space="0" w:color="auto"/>
            </w:tcBorders>
            <w:shd w:val="clear" w:color="000000" w:fill="FFFFFF"/>
            <w:vAlign w:val="center"/>
            <w:hideMark/>
          </w:tcPr>
          <w:p w14:paraId="209CFC1D"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r w:rsidRPr="001E6C3E">
              <w:rPr>
                <w:rFonts w:ascii="Times New Roman" w:eastAsia="Times New Roman" w:hAnsi="Times New Roman" w:cs="Times New Roman"/>
                <w:bCs/>
                <w:sz w:val="20"/>
                <w:szCs w:val="20"/>
                <w:lang w:eastAsia="ru-RU"/>
              </w:rPr>
              <w:t>5</w:t>
            </w:r>
          </w:p>
        </w:tc>
        <w:tc>
          <w:tcPr>
            <w:tcW w:w="1247" w:type="dxa"/>
            <w:tcBorders>
              <w:top w:val="nil"/>
              <w:left w:val="nil"/>
              <w:bottom w:val="nil"/>
              <w:right w:val="single" w:sz="4" w:space="0" w:color="auto"/>
            </w:tcBorders>
            <w:shd w:val="clear" w:color="000000" w:fill="FFFFFF"/>
            <w:vAlign w:val="center"/>
            <w:hideMark/>
          </w:tcPr>
          <w:p w14:paraId="4180A44D"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r w:rsidRPr="001E6C3E">
              <w:rPr>
                <w:rFonts w:ascii="Times New Roman" w:eastAsia="Times New Roman" w:hAnsi="Times New Roman" w:cs="Times New Roman"/>
                <w:bCs/>
                <w:sz w:val="20"/>
                <w:szCs w:val="20"/>
                <w:lang w:eastAsia="ru-RU"/>
              </w:rPr>
              <w:t>6</w:t>
            </w:r>
          </w:p>
        </w:tc>
        <w:tc>
          <w:tcPr>
            <w:tcW w:w="1556" w:type="dxa"/>
            <w:tcBorders>
              <w:top w:val="single" w:sz="4" w:space="0" w:color="000000"/>
              <w:left w:val="nil"/>
              <w:bottom w:val="nil"/>
              <w:right w:val="single" w:sz="4" w:space="0" w:color="auto"/>
            </w:tcBorders>
            <w:shd w:val="clear" w:color="000000" w:fill="FFFFFF"/>
            <w:vAlign w:val="center"/>
            <w:hideMark/>
          </w:tcPr>
          <w:p w14:paraId="7F2BE78C"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r w:rsidRPr="001E6C3E">
              <w:rPr>
                <w:rFonts w:ascii="Times New Roman" w:eastAsia="Times New Roman" w:hAnsi="Times New Roman" w:cs="Times New Roman"/>
                <w:bCs/>
                <w:sz w:val="20"/>
                <w:szCs w:val="20"/>
                <w:lang w:eastAsia="ru-RU"/>
              </w:rPr>
              <w:t>7</w:t>
            </w:r>
          </w:p>
        </w:tc>
        <w:tc>
          <w:tcPr>
            <w:tcW w:w="570" w:type="dxa"/>
            <w:tcBorders>
              <w:top w:val="single" w:sz="4" w:space="0" w:color="000000"/>
              <w:left w:val="nil"/>
              <w:bottom w:val="nil"/>
              <w:right w:val="single" w:sz="4" w:space="0" w:color="auto"/>
            </w:tcBorders>
            <w:shd w:val="clear" w:color="auto" w:fill="auto"/>
            <w:vAlign w:val="center"/>
            <w:hideMark/>
          </w:tcPr>
          <w:p w14:paraId="525EF44C"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r w:rsidRPr="001E6C3E">
              <w:rPr>
                <w:rFonts w:ascii="Times New Roman" w:eastAsia="Times New Roman" w:hAnsi="Times New Roman" w:cs="Times New Roman"/>
                <w:bCs/>
                <w:sz w:val="20"/>
                <w:szCs w:val="20"/>
                <w:lang w:eastAsia="ru-RU"/>
              </w:rPr>
              <w:t>8</w:t>
            </w:r>
          </w:p>
        </w:tc>
        <w:tc>
          <w:tcPr>
            <w:tcW w:w="554" w:type="dxa"/>
            <w:tcBorders>
              <w:top w:val="nil"/>
              <w:left w:val="nil"/>
              <w:bottom w:val="nil"/>
              <w:right w:val="single" w:sz="4" w:space="0" w:color="auto"/>
            </w:tcBorders>
            <w:shd w:val="clear" w:color="auto" w:fill="auto"/>
            <w:vAlign w:val="center"/>
            <w:hideMark/>
          </w:tcPr>
          <w:p w14:paraId="1FCEECFD"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r w:rsidRPr="001E6C3E">
              <w:rPr>
                <w:rFonts w:ascii="Times New Roman" w:eastAsia="Times New Roman" w:hAnsi="Times New Roman" w:cs="Times New Roman"/>
                <w:bCs/>
                <w:sz w:val="20"/>
                <w:szCs w:val="20"/>
                <w:lang w:eastAsia="ru-RU"/>
              </w:rPr>
              <w:t>9</w:t>
            </w:r>
          </w:p>
        </w:tc>
        <w:tc>
          <w:tcPr>
            <w:tcW w:w="693" w:type="dxa"/>
            <w:tcBorders>
              <w:top w:val="nil"/>
              <w:left w:val="nil"/>
              <w:bottom w:val="nil"/>
              <w:right w:val="single" w:sz="4" w:space="0" w:color="auto"/>
            </w:tcBorders>
            <w:shd w:val="clear" w:color="auto" w:fill="auto"/>
            <w:vAlign w:val="center"/>
            <w:hideMark/>
          </w:tcPr>
          <w:p w14:paraId="60667688"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r w:rsidRPr="001E6C3E">
              <w:rPr>
                <w:rFonts w:ascii="Times New Roman" w:eastAsia="Times New Roman" w:hAnsi="Times New Roman" w:cs="Times New Roman"/>
                <w:bCs/>
                <w:sz w:val="20"/>
                <w:szCs w:val="20"/>
                <w:lang w:eastAsia="ru-RU"/>
              </w:rPr>
              <w:t>10</w:t>
            </w:r>
          </w:p>
        </w:tc>
        <w:tc>
          <w:tcPr>
            <w:tcW w:w="1150" w:type="dxa"/>
            <w:tcBorders>
              <w:top w:val="nil"/>
              <w:left w:val="nil"/>
              <w:bottom w:val="nil"/>
              <w:right w:val="single" w:sz="4" w:space="0" w:color="auto"/>
            </w:tcBorders>
            <w:shd w:val="clear" w:color="auto" w:fill="auto"/>
            <w:vAlign w:val="center"/>
            <w:hideMark/>
          </w:tcPr>
          <w:p w14:paraId="55DE2A54"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r w:rsidRPr="001E6C3E">
              <w:rPr>
                <w:rFonts w:ascii="Times New Roman" w:eastAsia="Times New Roman" w:hAnsi="Times New Roman" w:cs="Times New Roman"/>
                <w:bCs/>
                <w:sz w:val="20"/>
                <w:szCs w:val="20"/>
                <w:lang w:eastAsia="ru-RU"/>
              </w:rPr>
              <w:t>11</w:t>
            </w:r>
          </w:p>
        </w:tc>
        <w:tc>
          <w:tcPr>
            <w:tcW w:w="976" w:type="dxa"/>
            <w:tcBorders>
              <w:top w:val="nil"/>
              <w:left w:val="nil"/>
              <w:bottom w:val="nil"/>
              <w:right w:val="single" w:sz="4" w:space="0" w:color="auto"/>
            </w:tcBorders>
            <w:shd w:val="clear" w:color="auto" w:fill="auto"/>
            <w:vAlign w:val="center"/>
            <w:hideMark/>
          </w:tcPr>
          <w:p w14:paraId="470ABA12"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r w:rsidRPr="001E6C3E">
              <w:rPr>
                <w:rFonts w:ascii="Times New Roman" w:eastAsia="Times New Roman" w:hAnsi="Times New Roman" w:cs="Times New Roman"/>
                <w:bCs/>
                <w:sz w:val="20"/>
                <w:szCs w:val="20"/>
                <w:lang w:eastAsia="ru-RU"/>
              </w:rPr>
              <w:t>12</w:t>
            </w:r>
          </w:p>
        </w:tc>
        <w:tc>
          <w:tcPr>
            <w:tcW w:w="1276" w:type="dxa"/>
            <w:tcBorders>
              <w:top w:val="nil"/>
              <w:left w:val="nil"/>
              <w:bottom w:val="nil"/>
              <w:right w:val="single" w:sz="4" w:space="0" w:color="auto"/>
            </w:tcBorders>
            <w:shd w:val="clear" w:color="auto" w:fill="auto"/>
            <w:vAlign w:val="bottom"/>
            <w:hideMark/>
          </w:tcPr>
          <w:p w14:paraId="0191316A"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r w:rsidRPr="001E6C3E">
              <w:rPr>
                <w:rFonts w:ascii="Times New Roman" w:eastAsia="Times New Roman" w:hAnsi="Times New Roman" w:cs="Times New Roman"/>
                <w:bCs/>
                <w:sz w:val="20"/>
                <w:szCs w:val="20"/>
                <w:lang w:eastAsia="ru-RU"/>
              </w:rPr>
              <w:t>13</w:t>
            </w:r>
          </w:p>
        </w:tc>
        <w:tc>
          <w:tcPr>
            <w:tcW w:w="1134" w:type="dxa"/>
            <w:tcBorders>
              <w:top w:val="nil"/>
              <w:left w:val="nil"/>
              <w:bottom w:val="nil"/>
              <w:right w:val="single" w:sz="4" w:space="0" w:color="auto"/>
            </w:tcBorders>
            <w:shd w:val="clear" w:color="auto" w:fill="auto"/>
            <w:vAlign w:val="center"/>
            <w:hideMark/>
          </w:tcPr>
          <w:p w14:paraId="3A216010"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r w:rsidRPr="001E6C3E">
              <w:rPr>
                <w:rFonts w:ascii="Times New Roman" w:eastAsia="Times New Roman" w:hAnsi="Times New Roman" w:cs="Times New Roman"/>
                <w:bCs/>
                <w:sz w:val="20"/>
                <w:szCs w:val="20"/>
                <w:lang w:eastAsia="ru-RU"/>
              </w:rPr>
              <w:t>14</w:t>
            </w:r>
          </w:p>
        </w:tc>
        <w:tc>
          <w:tcPr>
            <w:tcW w:w="1134" w:type="dxa"/>
            <w:tcBorders>
              <w:top w:val="nil"/>
              <w:left w:val="nil"/>
              <w:bottom w:val="nil"/>
              <w:right w:val="single" w:sz="4" w:space="0" w:color="auto"/>
            </w:tcBorders>
            <w:shd w:val="clear" w:color="auto" w:fill="auto"/>
            <w:vAlign w:val="bottom"/>
            <w:hideMark/>
          </w:tcPr>
          <w:p w14:paraId="2D6F1444"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sz w:val="20"/>
                <w:szCs w:val="20"/>
                <w:lang w:eastAsia="ru-RU"/>
              </w:rPr>
            </w:pPr>
            <w:r w:rsidRPr="001E6C3E">
              <w:rPr>
                <w:rFonts w:ascii="Times New Roman" w:eastAsia="Times New Roman" w:hAnsi="Times New Roman" w:cs="Times New Roman"/>
                <w:bCs/>
                <w:sz w:val="20"/>
                <w:szCs w:val="20"/>
                <w:lang w:eastAsia="ru-RU"/>
              </w:rPr>
              <w:t>15</w:t>
            </w:r>
          </w:p>
        </w:tc>
        <w:tc>
          <w:tcPr>
            <w:tcW w:w="1276" w:type="dxa"/>
            <w:tcBorders>
              <w:top w:val="nil"/>
              <w:left w:val="nil"/>
              <w:bottom w:val="nil"/>
              <w:right w:val="single" w:sz="4" w:space="0" w:color="auto"/>
            </w:tcBorders>
          </w:tcPr>
          <w:p w14:paraId="19693A77"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val="en-US" w:eastAsia="ru-RU"/>
              </w:rPr>
            </w:pPr>
            <w:r w:rsidRPr="001E6C3E">
              <w:rPr>
                <w:rFonts w:ascii="Times New Roman" w:eastAsia="Times New Roman" w:hAnsi="Times New Roman" w:cs="Times New Roman"/>
                <w:bCs/>
                <w:sz w:val="20"/>
                <w:szCs w:val="20"/>
                <w:lang w:val="en-US" w:eastAsia="ru-RU"/>
              </w:rPr>
              <w:t>16</w:t>
            </w:r>
          </w:p>
        </w:tc>
      </w:tr>
      <w:tr w:rsidR="00D11EAA" w:rsidRPr="001E6C3E" w14:paraId="177907C5" w14:textId="77777777" w:rsidTr="00807A93">
        <w:trPr>
          <w:trHeight w:val="225"/>
        </w:trPr>
        <w:tc>
          <w:tcPr>
            <w:tcW w:w="453" w:type="dxa"/>
            <w:tcBorders>
              <w:top w:val="nil"/>
              <w:left w:val="single" w:sz="4" w:space="0" w:color="auto"/>
              <w:bottom w:val="single" w:sz="4" w:space="0" w:color="auto"/>
              <w:right w:val="single" w:sz="4" w:space="0" w:color="auto"/>
            </w:tcBorders>
            <w:shd w:val="clear" w:color="000000" w:fill="FFFFFF"/>
            <w:vAlign w:val="center"/>
          </w:tcPr>
          <w:p w14:paraId="677DFC50"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568" w:type="dxa"/>
            <w:tcBorders>
              <w:top w:val="nil"/>
              <w:left w:val="nil"/>
              <w:bottom w:val="single" w:sz="4" w:space="0" w:color="auto"/>
              <w:right w:val="single" w:sz="4" w:space="0" w:color="auto"/>
            </w:tcBorders>
            <w:shd w:val="clear" w:color="000000" w:fill="FFFFFF"/>
            <w:vAlign w:val="center"/>
          </w:tcPr>
          <w:p w14:paraId="6745660C"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567" w:type="dxa"/>
            <w:tcBorders>
              <w:top w:val="nil"/>
              <w:left w:val="nil"/>
              <w:bottom w:val="single" w:sz="4" w:space="0" w:color="auto"/>
              <w:right w:val="single" w:sz="4" w:space="0" w:color="auto"/>
            </w:tcBorders>
            <w:shd w:val="clear" w:color="000000" w:fill="FFFFFF"/>
            <w:vAlign w:val="center"/>
          </w:tcPr>
          <w:p w14:paraId="6C68C428"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1135" w:type="dxa"/>
            <w:tcBorders>
              <w:top w:val="nil"/>
              <w:left w:val="nil"/>
              <w:bottom w:val="single" w:sz="4" w:space="0" w:color="auto"/>
              <w:right w:val="single" w:sz="4" w:space="0" w:color="auto"/>
            </w:tcBorders>
            <w:shd w:val="clear" w:color="000000" w:fill="FFFFFF"/>
            <w:vAlign w:val="center"/>
          </w:tcPr>
          <w:p w14:paraId="0A3A1EA8"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879" w:type="dxa"/>
            <w:tcBorders>
              <w:top w:val="nil"/>
              <w:left w:val="nil"/>
              <w:bottom w:val="single" w:sz="4" w:space="0" w:color="auto"/>
              <w:right w:val="single" w:sz="4" w:space="0" w:color="auto"/>
            </w:tcBorders>
            <w:shd w:val="clear" w:color="000000" w:fill="FFFFFF"/>
            <w:vAlign w:val="center"/>
          </w:tcPr>
          <w:p w14:paraId="72B6CAB3"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1247" w:type="dxa"/>
            <w:tcBorders>
              <w:top w:val="nil"/>
              <w:left w:val="nil"/>
              <w:bottom w:val="single" w:sz="4" w:space="0" w:color="auto"/>
              <w:right w:val="single" w:sz="4" w:space="0" w:color="auto"/>
            </w:tcBorders>
            <w:shd w:val="clear" w:color="000000" w:fill="FFFFFF"/>
            <w:vAlign w:val="center"/>
          </w:tcPr>
          <w:p w14:paraId="698B33A7"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1556" w:type="dxa"/>
            <w:tcBorders>
              <w:top w:val="nil"/>
              <w:left w:val="nil"/>
              <w:bottom w:val="single" w:sz="4" w:space="0" w:color="auto"/>
              <w:right w:val="single" w:sz="4" w:space="0" w:color="auto"/>
            </w:tcBorders>
            <w:shd w:val="clear" w:color="000000" w:fill="FFFFFF"/>
            <w:vAlign w:val="center"/>
          </w:tcPr>
          <w:p w14:paraId="1C498CF9"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570" w:type="dxa"/>
            <w:tcBorders>
              <w:top w:val="nil"/>
              <w:left w:val="nil"/>
              <w:bottom w:val="single" w:sz="4" w:space="0" w:color="auto"/>
              <w:right w:val="single" w:sz="4" w:space="0" w:color="auto"/>
            </w:tcBorders>
            <w:shd w:val="clear" w:color="auto" w:fill="auto"/>
            <w:vAlign w:val="center"/>
          </w:tcPr>
          <w:p w14:paraId="4CB1F73C"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554" w:type="dxa"/>
            <w:tcBorders>
              <w:top w:val="nil"/>
              <w:left w:val="nil"/>
              <w:bottom w:val="single" w:sz="4" w:space="0" w:color="auto"/>
              <w:right w:val="single" w:sz="4" w:space="0" w:color="auto"/>
            </w:tcBorders>
            <w:shd w:val="clear" w:color="auto" w:fill="auto"/>
            <w:vAlign w:val="center"/>
          </w:tcPr>
          <w:p w14:paraId="62669D46"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693" w:type="dxa"/>
            <w:tcBorders>
              <w:top w:val="nil"/>
              <w:left w:val="nil"/>
              <w:bottom w:val="single" w:sz="4" w:space="0" w:color="auto"/>
              <w:right w:val="single" w:sz="4" w:space="0" w:color="auto"/>
            </w:tcBorders>
            <w:shd w:val="clear" w:color="auto" w:fill="auto"/>
            <w:vAlign w:val="center"/>
          </w:tcPr>
          <w:p w14:paraId="15AC7686"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1150" w:type="dxa"/>
            <w:tcBorders>
              <w:top w:val="nil"/>
              <w:left w:val="nil"/>
              <w:bottom w:val="single" w:sz="4" w:space="0" w:color="auto"/>
              <w:right w:val="single" w:sz="4" w:space="0" w:color="auto"/>
            </w:tcBorders>
            <w:shd w:val="clear" w:color="auto" w:fill="auto"/>
            <w:vAlign w:val="center"/>
          </w:tcPr>
          <w:p w14:paraId="144BC255"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976" w:type="dxa"/>
            <w:tcBorders>
              <w:top w:val="nil"/>
              <w:left w:val="nil"/>
              <w:bottom w:val="single" w:sz="4" w:space="0" w:color="auto"/>
              <w:right w:val="single" w:sz="4" w:space="0" w:color="auto"/>
            </w:tcBorders>
            <w:shd w:val="clear" w:color="auto" w:fill="auto"/>
            <w:vAlign w:val="center"/>
          </w:tcPr>
          <w:p w14:paraId="396AED94"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1276" w:type="dxa"/>
            <w:tcBorders>
              <w:top w:val="nil"/>
              <w:left w:val="nil"/>
              <w:bottom w:val="single" w:sz="4" w:space="0" w:color="auto"/>
              <w:right w:val="single" w:sz="4" w:space="0" w:color="auto"/>
            </w:tcBorders>
            <w:shd w:val="clear" w:color="auto" w:fill="auto"/>
            <w:vAlign w:val="bottom"/>
          </w:tcPr>
          <w:p w14:paraId="5629112B"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1134" w:type="dxa"/>
            <w:tcBorders>
              <w:top w:val="nil"/>
              <w:left w:val="nil"/>
              <w:bottom w:val="single" w:sz="4" w:space="0" w:color="auto"/>
              <w:right w:val="single" w:sz="4" w:space="0" w:color="auto"/>
            </w:tcBorders>
            <w:shd w:val="clear" w:color="auto" w:fill="auto"/>
            <w:vAlign w:val="center"/>
          </w:tcPr>
          <w:p w14:paraId="008486A0"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1134" w:type="dxa"/>
            <w:tcBorders>
              <w:top w:val="nil"/>
              <w:left w:val="nil"/>
              <w:bottom w:val="single" w:sz="4" w:space="0" w:color="auto"/>
              <w:right w:val="single" w:sz="4" w:space="0" w:color="auto"/>
            </w:tcBorders>
            <w:shd w:val="clear" w:color="auto" w:fill="auto"/>
            <w:vAlign w:val="bottom"/>
          </w:tcPr>
          <w:p w14:paraId="772D6018"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1276" w:type="dxa"/>
            <w:tcBorders>
              <w:top w:val="nil"/>
              <w:left w:val="nil"/>
              <w:bottom w:val="single" w:sz="4" w:space="0" w:color="auto"/>
              <w:right w:val="single" w:sz="4" w:space="0" w:color="auto"/>
            </w:tcBorders>
          </w:tcPr>
          <w:p w14:paraId="22CC6CDC"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r>
      <w:tr w:rsidR="00D11EAA" w:rsidRPr="001E6C3E" w14:paraId="4E128122" w14:textId="77777777" w:rsidTr="00807A93">
        <w:trPr>
          <w:trHeight w:val="225"/>
        </w:trPr>
        <w:tc>
          <w:tcPr>
            <w:tcW w:w="453" w:type="dxa"/>
            <w:tcBorders>
              <w:top w:val="nil"/>
              <w:left w:val="single" w:sz="4" w:space="0" w:color="auto"/>
              <w:bottom w:val="single" w:sz="4" w:space="0" w:color="auto"/>
              <w:right w:val="single" w:sz="4" w:space="0" w:color="auto"/>
            </w:tcBorders>
            <w:shd w:val="clear" w:color="000000" w:fill="FFFFFF"/>
            <w:vAlign w:val="center"/>
          </w:tcPr>
          <w:p w14:paraId="192BCDDC"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r w:rsidRPr="001E6C3E">
              <w:rPr>
                <w:rFonts w:ascii="Times New Roman" w:eastAsia="Times New Roman" w:hAnsi="Times New Roman" w:cs="Times New Roman"/>
                <w:bCs/>
                <w:sz w:val="20"/>
                <w:szCs w:val="20"/>
                <w:lang w:eastAsia="ru-RU"/>
              </w:rPr>
              <w:t>1.</w:t>
            </w:r>
          </w:p>
        </w:tc>
        <w:tc>
          <w:tcPr>
            <w:tcW w:w="568" w:type="dxa"/>
            <w:tcBorders>
              <w:top w:val="nil"/>
              <w:left w:val="nil"/>
              <w:bottom w:val="single" w:sz="4" w:space="0" w:color="auto"/>
              <w:right w:val="single" w:sz="4" w:space="0" w:color="auto"/>
            </w:tcBorders>
            <w:shd w:val="clear" w:color="000000" w:fill="FFFFFF"/>
            <w:vAlign w:val="center"/>
          </w:tcPr>
          <w:p w14:paraId="40853ABA"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567" w:type="dxa"/>
            <w:tcBorders>
              <w:top w:val="nil"/>
              <w:left w:val="nil"/>
              <w:bottom w:val="single" w:sz="4" w:space="0" w:color="auto"/>
              <w:right w:val="single" w:sz="4" w:space="0" w:color="auto"/>
            </w:tcBorders>
            <w:shd w:val="clear" w:color="000000" w:fill="FFFFFF"/>
            <w:vAlign w:val="center"/>
          </w:tcPr>
          <w:p w14:paraId="522AC830"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1135" w:type="dxa"/>
            <w:tcBorders>
              <w:top w:val="nil"/>
              <w:left w:val="nil"/>
              <w:bottom w:val="single" w:sz="4" w:space="0" w:color="auto"/>
              <w:right w:val="single" w:sz="4" w:space="0" w:color="auto"/>
            </w:tcBorders>
            <w:shd w:val="clear" w:color="000000" w:fill="FFFFFF"/>
            <w:vAlign w:val="center"/>
          </w:tcPr>
          <w:p w14:paraId="4E4EB260"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879" w:type="dxa"/>
            <w:tcBorders>
              <w:top w:val="nil"/>
              <w:left w:val="nil"/>
              <w:bottom w:val="single" w:sz="4" w:space="0" w:color="auto"/>
              <w:right w:val="single" w:sz="4" w:space="0" w:color="auto"/>
            </w:tcBorders>
            <w:shd w:val="clear" w:color="000000" w:fill="FFFFFF"/>
            <w:vAlign w:val="center"/>
          </w:tcPr>
          <w:p w14:paraId="3C1DFE04"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1247" w:type="dxa"/>
            <w:tcBorders>
              <w:top w:val="nil"/>
              <w:left w:val="nil"/>
              <w:bottom w:val="single" w:sz="4" w:space="0" w:color="auto"/>
              <w:right w:val="single" w:sz="4" w:space="0" w:color="auto"/>
            </w:tcBorders>
            <w:shd w:val="clear" w:color="000000" w:fill="FFFFFF"/>
            <w:vAlign w:val="center"/>
          </w:tcPr>
          <w:p w14:paraId="65A6C3EE"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1556" w:type="dxa"/>
            <w:tcBorders>
              <w:top w:val="nil"/>
              <w:left w:val="nil"/>
              <w:bottom w:val="single" w:sz="4" w:space="0" w:color="auto"/>
              <w:right w:val="single" w:sz="4" w:space="0" w:color="auto"/>
            </w:tcBorders>
            <w:shd w:val="clear" w:color="000000" w:fill="FFFFFF"/>
            <w:vAlign w:val="center"/>
          </w:tcPr>
          <w:p w14:paraId="49B7718E"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570" w:type="dxa"/>
            <w:tcBorders>
              <w:top w:val="nil"/>
              <w:left w:val="nil"/>
              <w:bottom w:val="single" w:sz="4" w:space="0" w:color="auto"/>
              <w:right w:val="single" w:sz="4" w:space="0" w:color="auto"/>
            </w:tcBorders>
            <w:shd w:val="clear" w:color="auto" w:fill="auto"/>
            <w:vAlign w:val="center"/>
          </w:tcPr>
          <w:p w14:paraId="1D8C243D"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r w:rsidRPr="001E6C3E">
              <w:rPr>
                <w:rFonts w:ascii="Times New Roman" w:eastAsia="Times New Roman" w:hAnsi="Times New Roman" w:cs="Times New Roman"/>
                <w:bCs/>
                <w:sz w:val="20"/>
                <w:szCs w:val="20"/>
                <w:lang w:eastAsia="ru-RU"/>
              </w:rPr>
              <w:t>1.1.</w:t>
            </w:r>
          </w:p>
        </w:tc>
        <w:tc>
          <w:tcPr>
            <w:tcW w:w="554" w:type="dxa"/>
            <w:tcBorders>
              <w:top w:val="nil"/>
              <w:left w:val="nil"/>
              <w:bottom w:val="single" w:sz="4" w:space="0" w:color="auto"/>
              <w:right w:val="single" w:sz="4" w:space="0" w:color="auto"/>
            </w:tcBorders>
            <w:shd w:val="clear" w:color="auto" w:fill="auto"/>
            <w:vAlign w:val="center"/>
          </w:tcPr>
          <w:p w14:paraId="2456EEDC"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693" w:type="dxa"/>
            <w:tcBorders>
              <w:top w:val="nil"/>
              <w:left w:val="nil"/>
              <w:bottom w:val="single" w:sz="4" w:space="0" w:color="auto"/>
              <w:right w:val="single" w:sz="4" w:space="0" w:color="auto"/>
            </w:tcBorders>
            <w:shd w:val="clear" w:color="auto" w:fill="auto"/>
            <w:vAlign w:val="center"/>
          </w:tcPr>
          <w:p w14:paraId="36163854"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1150" w:type="dxa"/>
            <w:tcBorders>
              <w:top w:val="nil"/>
              <w:left w:val="nil"/>
              <w:bottom w:val="single" w:sz="4" w:space="0" w:color="auto"/>
              <w:right w:val="single" w:sz="4" w:space="0" w:color="auto"/>
            </w:tcBorders>
            <w:shd w:val="clear" w:color="auto" w:fill="auto"/>
            <w:vAlign w:val="center"/>
          </w:tcPr>
          <w:p w14:paraId="0D7BB028"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976" w:type="dxa"/>
            <w:tcBorders>
              <w:top w:val="nil"/>
              <w:left w:val="nil"/>
              <w:bottom w:val="single" w:sz="4" w:space="0" w:color="auto"/>
              <w:right w:val="single" w:sz="4" w:space="0" w:color="auto"/>
            </w:tcBorders>
            <w:shd w:val="clear" w:color="auto" w:fill="auto"/>
            <w:vAlign w:val="center"/>
          </w:tcPr>
          <w:p w14:paraId="5D21A680"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1276" w:type="dxa"/>
            <w:tcBorders>
              <w:top w:val="nil"/>
              <w:left w:val="nil"/>
              <w:bottom w:val="single" w:sz="4" w:space="0" w:color="auto"/>
              <w:right w:val="single" w:sz="4" w:space="0" w:color="auto"/>
            </w:tcBorders>
            <w:shd w:val="clear" w:color="auto" w:fill="auto"/>
            <w:vAlign w:val="bottom"/>
          </w:tcPr>
          <w:p w14:paraId="6EFD70A3"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1134" w:type="dxa"/>
            <w:tcBorders>
              <w:top w:val="nil"/>
              <w:left w:val="nil"/>
              <w:bottom w:val="single" w:sz="4" w:space="0" w:color="auto"/>
              <w:right w:val="single" w:sz="4" w:space="0" w:color="auto"/>
            </w:tcBorders>
            <w:shd w:val="clear" w:color="auto" w:fill="auto"/>
            <w:vAlign w:val="center"/>
          </w:tcPr>
          <w:p w14:paraId="0BD70BE3"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1134" w:type="dxa"/>
            <w:tcBorders>
              <w:top w:val="nil"/>
              <w:left w:val="nil"/>
              <w:bottom w:val="single" w:sz="4" w:space="0" w:color="auto"/>
              <w:right w:val="single" w:sz="4" w:space="0" w:color="auto"/>
            </w:tcBorders>
            <w:shd w:val="clear" w:color="auto" w:fill="auto"/>
            <w:vAlign w:val="bottom"/>
          </w:tcPr>
          <w:p w14:paraId="53EFC1E1"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1276" w:type="dxa"/>
            <w:tcBorders>
              <w:top w:val="nil"/>
              <w:left w:val="nil"/>
              <w:bottom w:val="single" w:sz="4" w:space="0" w:color="auto"/>
              <w:right w:val="single" w:sz="4" w:space="0" w:color="auto"/>
            </w:tcBorders>
          </w:tcPr>
          <w:p w14:paraId="2FEDBA58"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r>
      <w:tr w:rsidR="00D11EAA" w:rsidRPr="001E6C3E" w14:paraId="18CF1D1C" w14:textId="77777777" w:rsidTr="00807A93">
        <w:trPr>
          <w:trHeight w:val="225"/>
        </w:trPr>
        <w:tc>
          <w:tcPr>
            <w:tcW w:w="453" w:type="dxa"/>
            <w:tcBorders>
              <w:top w:val="nil"/>
              <w:left w:val="single" w:sz="4" w:space="0" w:color="auto"/>
              <w:bottom w:val="single" w:sz="4" w:space="0" w:color="auto"/>
              <w:right w:val="single" w:sz="4" w:space="0" w:color="auto"/>
            </w:tcBorders>
            <w:shd w:val="clear" w:color="000000" w:fill="FFFFFF"/>
            <w:vAlign w:val="center"/>
          </w:tcPr>
          <w:p w14:paraId="36F0D3E9"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568" w:type="dxa"/>
            <w:tcBorders>
              <w:top w:val="nil"/>
              <w:left w:val="nil"/>
              <w:bottom w:val="single" w:sz="4" w:space="0" w:color="auto"/>
              <w:right w:val="single" w:sz="4" w:space="0" w:color="auto"/>
            </w:tcBorders>
            <w:shd w:val="clear" w:color="000000" w:fill="FFFFFF"/>
            <w:vAlign w:val="center"/>
          </w:tcPr>
          <w:p w14:paraId="4FFE7453"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567" w:type="dxa"/>
            <w:tcBorders>
              <w:top w:val="nil"/>
              <w:left w:val="nil"/>
              <w:bottom w:val="single" w:sz="4" w:space="0" w:color="auto"/>
              <w:right w:val="single" w:sz="4" w:space="0" w:color="auto"/>
            </w:tcBorders>
            <w:shd w:val="clear" w:color="000000" w:fill="FFFFFF"/>
            <w:vAlign w:val="center"/>
          </w:tcPr>
          <w:p w14:paraId="6FC17675"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1135" w:type="dxa"/>
            <w:tcBorders>
              <w:top w:val="nil"/>
              <w:left w:val="nil"/>
              <w:bottom w:val="single" w:sz="4" w:space="0" w:color="auto"/>
              <w:right w:val="single" w:sz="4" w:space="0" w:color="auto"/>
            </w:tcBorders>
            <w:shd w:val="clear" w:color="000000" w:fill="FFFFFF"/>
            <w:vAlign w:val="center"/>
          </w:tcPr>
          <w:p w14:paraId="6BEA4C54"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879" w:type="dxa"/>
            <w:tcBorders>
              <w:top w:val="nil"/>
              <w:left w:val="nil"/>
              <w:bottom w:val="single" w:sz="4" w:space="0" w:color="auto"/>
              <w:right w:val="single" w:sz="4" w:space="0" w:color="auto"/>
            </w:tcBorders>
            <w:shd w:val="clear" w:color="000000" w:fill="FFFFFF"/>
            <w:vAlign w:val="center"/>
          </w:tcPr>
          <w:p w14:paraId="167F2D07"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1247" w:type="dxa"/>
            <w:tcBorders>
              <w:top w:val="nil"/>
              <w:left w:val="nil"/>
              <w:bottom w:val="single" w:sz="4" w:space="0" w:color="auto"/>
              <w:right w:val="single" w:sz="4" w:space="0" w:color="auto"/>
            </w:tcBorders>
            <w:shd w:val="clear" w:color="000000" w:fill="FFFFFF"/>
            <w:vAlign w:val="center"/>
          </w:tcPr>
          <w:p w14:paraId="27EF186C"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1556" w:type="dxa"/>
            <w:tcBorders>
              <w:top w:val="nil"/>
              <w:left w:val="nil"/>
              <w:bottom w:val="single" w:sz="4" w:space="0" w:color="auto"/>
              <w:right w:val="single" w:sz="4" w:space="0" w:color="auto"/>
            </w:tcBorders>
            <w:shd w:val="clear" w:color="000000" w:fill="FFFFFF"/>
            <w:vAlign w:val="center"/>
          </w:tcPr>
          <w:p w14:paraId="1A88A787"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570" w:type="dxa"/>
            <w:tcBorders>
              <w:top w:val="nil"/>
              <w:left w:val="nil"/>
              <w:bottom w:val="single" w:sz="4" w:space="0" w:color="auto"/>
              <w:right w:val="single" w:sz="4" w:space="0" w:color="auto"/>
            </w:tcBorders>
            <w:shd w:val="clear" w:color="auto" w:fill="auto"/>
            <w:vAlign w:val="center"/>
          </w:tcPr>
          <w:p w14:paraId="078F93AE"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r w:rsidRPr="001E6C3E">
              <w:rPr>
                <w:rFonts w:ascii="Times New Roman" w:eastAsia="Times New Roman" w:hAnsi="Times New Roman" w:cs="Times New Roman"/>
                <w:bCs/>
                <w:sz w:val="20"/>
                <w:szCs w:val="20"/>
                <w:lang w:eastAsia="ru-RU"/>
              </w:rPr>
              <w:t>1.1.1</w:t>
            </w:r>
          </w:p>
        </w:tc>
        <w:tc>
          <w:tcPr>
            <w:tcW w:w="554" w:type="dxa"/>
            <w:tcBorders>
              <w:top w:val="nil"/>
              <w:left w:val="nil"/>
              <w:bottom w:val="single" w:sz="4" w:space="0" w:color="auto"/>
              <w:right w:val="single" w:sz="4" w:space="0" w:color="auto"/>
            </w:tcBorders>
            <w:shd w:val="clear" w:color="auto" w:fill="auto"/>
            <w:vAlign w:val="center"/>
          </w:tcPr>
          <w:p w14:paraId="2A211F14"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693" w:type="dxa"/>
            <w:tcBorders>
              <w:top w:val="nil"/>
              <w:left w:val="nil"/>
              <w:bottom w:val="single" w:sz="4" w:space="0" w:color="auto"/>
              <w:right w:val="single" w:sz="4" w:space="0" w:color="auto"/>
            </w:tcBorders>
            <w:shd w:val="clear" w:color="auto" w:fill="auto"/>
            <w:vAlign w:val="center"/>
          </w:tcPr>
          <w:p w14:paraId="53B203D4"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1150" w:type="dxa"/>
            <w:tcBorders>
              <w:top w:val="nil"/>
              <w:left w:val="nil"/>
              <w:bottom w:val="single" w:sz="4" w:space="0" w:color="auto"/>
              <w:right w:val="single" w:sz="4" w:space="0" w:color="auto"/>
            </w:tcBorders>
            <w:shd w:val="clear" w:color="auto" w:fill="auto"/>
            <w:vAlign w:val="center"/>
          </w:tcPr>
          <w:p w14:paraId="6F49B361"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976" w:type="dxa"/>
            <w:tcBorders>
              <w:top w:val="nil"/>
              <w:left w:val="nil"/>
              <w:bottom w:val="single" w:sz="4" w:space="0" w:color="auto"/>
              <w:right w:val="single" w:sz="4" w:space="0" w:color="auto"/>
            </w:tcBorders>
            <w:shd w:val="clear" w:color="auto" w:fill="auto"/>
            <w:vAlign w:val="center"/>
          </w:tcPr>
          <w:p w14:paraId="7973887F"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1276" w:type="dxa"/>
            <w:tcBorders>
              <w:top w:val="nil"/>
              <w:left w:val="nil"/>
              <w:bottom w:val="single" w:sz="4" w:space="0" w:color="auto"/>
              <w:right w:val="single" w:sz="4" w:space="0" w:color="auto"/>
            </w:tcBorders>
            <w:shd w:val="clear" w:color="auto" w:fill="auto"/>
            <w:vAlign w:val="bottom"/>
          </w:tcPr>
          <w:p w14:paraId="60485E81"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1134" w:type="dxa"/>
            <w:tcBorders>
              <w:top w:val="nil"/>
              <w:left w:val="nil"/>
              <w:bottom w:val="single" w:sz="4" w:space="0" w:color="auto"/>
              <w:right w:val="single" w:sz="4" w:space="0" w:color="auto"/>
            </w:tcBorders>
            <w:shd w:val="clear" w:color="auto" w:fill="auto"/>
            <w:vAlign w:val="center"/>
          </w:tcPr>
          <w:p w14:paraId="535E6A22"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1134" w:type="dxa"/>
            <w:tcBorders>
              <w:top w:val="nil"/>
              <w:left w:val="nil"/>
              <w:bottom w:val="single" w:sz="4" w:space="0" w:color="auto"/>
              <w:right w:val="single" w:sz="4" w:space="0" w:color="auto"/>
            </w:tcBorders>
            <w:shd w:val="clear" w:color="auto" w:fill="auto"/>
            <w:vAlign w:val="bottom"/>
          </w:tcPr>
          <w:p w14:paraId="681A6A13"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1276" w:type="dxa"/>
            <w:tcBorders>
              <w:top w:val="nil"/>
              <w:left w:val="nil"/>
              <w:bottom w:val="single" w:sz="4" w:space="0" w:color="auto"/>
              <w:right w:val="single" w:sz="4" w:space="0" w:color="auto"/>
            </w:tcBorders>
          </w:tcPr>
          <w:p w14:paraId="58643EEE"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r>
      <w:tr w:rsidR="00D11EAA" w:rsidRPr="001E6C3E" w14:paraId="7185ADE0" w14:textId="77777777" w:rsidTr="00807A93">
        <w:trPr>
          <w:trHeight w:val="225"/>
        </w:trPr>
        <w:tc>
          <w:tcPr>
            <w:tcW w:w="453" w:type="dxa"/>
            <w:tcBorders>
              <w:top w:val="nil"/>
              <w:left w:val="single" w:sz="4" w:space="0" w:color="auto"/>
              <w:bottom w:val="single" w:sz="4" w:space="0" w:color="auto"/>
              <w:right w:val="single" w:sz="4" w:space="0" w:color="auto"/>
            </w:tcBorders>
            <w:shd w:val="clear" w:color="000000" w:fill="FFFFFF"/>
            <w:vAlign w:val="center"/>
          </w:tcPr>
          <w:p w14:paraId="5C9C7D2F"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568" w:type="dxa"/>
            <w:tcBorders>
              <w:top w:val="nil"/>
              <w:left w:val="nil"/>
              <w:bottom w:val="single" w:sz="4" w:space="0" w:color="auto"/>
              <w:right w:val="single" w:sz="4" w:space="0" w:color="auto"/>
            </w:tcBorders>
            <w:shd w:val="clear" w:color="000000" w:fill="FFFFFF"/>
            <w:vAlign w:val="center"/>
          </w:tcPr>
          <w:p w14:paraId="7A7B4EE2"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567" w:type="dxa"/>
            <w:tcBorders>
              <w:top w:val="nil"/>
              <w:left w:val="nil"/>
              <w:bottom w:val="single" w:sz="4" w:space="0" w:color="auto"/>
              <w:right w:val="single" w:sz="4" w:space="0" w:color="auto"/>
            </w:tcBorders>
            <w:shd w:val="clear" w:color="000000" w:fill="FFFFFF"/>
            <w:vAlign w:val="center"/>
          </w:tcPr>
          <w:p w14:paraId="678E39FF"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1135" w:type="dxa"/>
            <w:tcBorders>
              <w:top w:val="nil"/>
              <w:left w:val="nil"/>
              <w:bottom w:val="single" w:sz="4" w:space="0" w:color="auto"/>
              <w:right w:val="single" w:sz="4" w:space="0" w:color="auto"/>
            </w:tcBorders>
            <w:shd w:val="clear" w:color="000000" w:fill="FFFFFF"/>
            <w:vAlign w:val="center"/>
          </w:tcPr>
          <w:p w14:paraId="5653DC41"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879" w:type="dxa"/>
            <w:tcBorders>
              <w:top w:val="nil"/>
              <w:left w:val="nil"/>
              <w:bottom w:val="single" w:sz="4" w:space="0" w:color="auto"/>
              <w:right w:val="single" w:sz="4" w:space="0" w:color="auto"/>
            </w:tcBorders>
            <w:shd w:val="clear" w:color="000000" w:fill="FFFFFF"/>
            <w:vAlign w:val="center"/>
          </w:tcPr>
          <w:p w14:paraId="6A3583AD"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1247" w:type="dxa"/>
            <w:tcBorders>
              <w:top w:val="nil"/>
              <w:left w:val="nil"/>
              <w:bottom w:val="single" w:sz="4" w:space="0" w:color="auto"/>
              <w:right w:val="single" w:sz="4" w:space="0" w:color="auto"/>
            </w:tcBorders>
            <w:shd w:val="clear" w:color="000000" w:fill="FFFFFF"/>
            <w:vAlign w:val="center"/>
          </w:tcPr>
          <w:p w14:paraId="22096A6D"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1556" w:type="dxa"/>
            <w:tcBorders>
              <w:top w:val="nil"/>
              <w:left w:val="nil"/>
              <w:bottom w:val="single" w:sz="4" w:space="0" w:color="auto"/>
              <w:right w:val="single" w:sz="4" w:space="0" w:color="auto"/>
            </w:tcBorders>
            <w:shd w:val="clear" w:color="000000" w:fill="FFFFFF"/>
            <w:vAlign w:val="center"/>
          </w:tcPr>
          <w:p w14:paraId="5E44A49F"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570" w:type="dxa"/>
            <w:tcBorders>
              <w:top w:val="nil"/>
              <w:left w:val="nil"/>
              <w:bottom w:val="single" w:sz="4" w:space="0" w:color="auto"/>
              <w:right w:val="single" w:sz="4" w:space="0" w:color="auto"/>
            </w:tcBorders>
            <w:shd w:val="clear" w:color="auto" w:fill="auto"/>
            <w:vAlign w:val="center"/>
          </w:tcPr>
          <w:p w14:paraId="0A6C5D7A"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r w:rsidRPr="001E6C3E">
              <w:rPr>
                <w:rFonts w:ascii="Times New Roman" w:eastAsia="Times New Roman" w:hAnsi="Times New Roman" w:cs="Times New Roman"/>
                <w:bCs/>
                <w:sz w:val="20"/>
                <w:szCs w:val="20"/>
                <w:lang w:eastAsia="ru-RU"/>
              </w:rPr>
              <w:t>1.1.2</w:t>
            </w:r>
          </w:p>
        </w:tc>
        <w:tc>
          <w:tcPr>
            <w:tcW w:w="554" w:type="dxa"/>
            <w:tcBorders>
              <w:top w:val="nil"/>
              <w:left w:val="nil"/>
              <w:bottom w:val="single" w:sz="4" w:space="0" w:color="auto"/>
              <w:right w:val="single" w:sz="4" w:space="0" w:color="auto"/>
            </w:tcBorders>
            <w:shd w:val="clear" w:color="auto" w:fill="auto"/>
            <w:vAlign w:val="center"/>
          </w:tcPr>
          <w:p w14:paraId="7A4AD281"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693" w:type="dxa"/>
            <w:tcBorders>
              <w:top w:val="nil"/>
              <w:left w:val="nil"/>
              <w:bottom w:val="single" w:sz="4" w:space="0" w:color="auto"/>
              <w:right w:val="single" w:sz="4" w:space="0" w:color="auto"/>
            </w:tcBorders>
            <w:shd w:val="clear" w:color="auto" w:fill="auto"/>
            <w:vAlign w:val="center"/>
          </w:tcPr>
          <w:p w14:paraId="237AA01E"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1150" w:type="dxa"/>
            <w:tcBorders>
              <w:top w:val="nil"/>
              <w:left w:val="nil"/>
              <w:bottom w:val="single" w:sz="4" w:space="0" w:color="auto"/>
              <w:right w:val="single" w:sz="4" w:space="0" w:color="auto"/>
            </w:tcBorders>
            <w:shd w:val="clear" w:color="auto" w:fill="auto"/>
            <w:vAlign w:val="center"/>
          </w:tcPr>
          <w:p w14:paraId="325D5F1D"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976" w:type="dxa"/>
            <w:tcBorders>
              <w:top w:val="nil"/>
              <w:left w:val="nil"/>
              <w:bottom w:val="single" w:sz="4" w:space="0" w:color="auto"/>
              <w:right w:val="single" w:sz="4" w:space="0" w:color="auto"/>
            </w:tcBorders>
            <w:shd w:val="clear" w:color="auto" w:fill="auto"/>
            <w:vAlign w:val="center"/>
          </w:tcPr>
          <w:p w14:paraId="4316A890"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1276" w:type="dxa"/>
            <w:tcBorders>
              <w:top w:val="nil"/>
              <w:left w:val="nil"/>
              <w:bottom w:val="single" w:sz="4" w:space="0" w:color="auto"/>
              <w:right w:val="single" w:sz="4" w:space="0" w:color="auto"/>
            </w:tcBorders>
            <w:shd w:val="clear" w:color="auto" w:fill="auto"/>
            <w:vAlign w:val="bottom"/>
          </w:tcPr>
          <w:p w14:paraId="574D6BA9"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1134" w:type="dxa"/>
            <w:tcBorders>
              <w:top w:val="nil"/>
              <w:left w:val="nil"/>
              <w:bottom w:val="single" w:sz="4" w:space="0" w:color="auto"/>
              <w:right w:val="single" w:sz="4" w:space="0" w:color="auto"/>
            </w:tcBorders>
            <w:shd w:val="clear" w:color="auto" w:fill="auto"/>
            <w:vAlign w:val="center"/>
          </w:tcPr>
          <w:p w14:paraId="502819F2"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1134" w:type="dxa"/>
            <w:tcBorders>
              <w:top w:val="nil"/>
              <w:left w:val="nil"/>
              <w:bottom w:val="single" w:sz="4" w:space="0" w:color="auto"/>
              <w:right w:val="single" w:sz="4" w:space="0" w:color="auto"/>
            </w:tcBorders>
            <w:shd w:val="clear" w:color="auto" w:fill="auto"/>
            <w:vAlign w:val="bottom"/>
          </w:tcPr>
          <w:p w14:paraId="2D7833CE"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1276" w:type="dxa"/>
            <w:tcBorders>
              <w:top w:val="nil"/>
              <w:left w:val="nil"/>
              <w:bottom w:val="single" w:sz="4" w:space="0" w:color="auto"/>
              <w:right w:val="single" w:sz="4" w:space="0" w:color="auto"/>
            </w:tcBorders>
          </w:tcPr>
          <w:p w14:paraId="776825F9"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r>
      <w:tr w:rsidR="00D11EAA" w:rsidRPr="001E6C3E" w14:paraId="70BC3C05" w14:textId="77777777" w:rsidTr="00807A93">
        <w:trPr>
          <w:trHeight w:val="225"/>
        </w:trPr>
        <w:tc>
          <w:tcPr>
            <w:tcW w:w="453" w:type="dxa"/>
            <w:tcBorders>
              <w:top w:val="nil"/>
              <w:left w:val="single" w:sz="4" w:space="0" w:color="auto"/>
              <w:bottom w:val="single" w:sz="4" w:space="0" w:color="auto"/>
              <w:right w:val="single" w:sz="4" w:space="0" w:color="auto"/>
            </w:tcBorders>
            <w:shd w:val="clear" w:color="000000" w:fill="FFFFFF"/>
            <w:vAlign w:val="center"/>
          </w:tcPr>
          <w:p w14:paraId="306C6449"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568" w:type="dxa"/>
            <w:tcBorders>
              <w:top w:val="nil"/>
              <w:left w:val="nil"/>
              <w:bottom w:val="single" w:sz="4" w:space="0" w:color="auto"/>
              <w:right w:val="single" w:sz="4" w:space="0" w:color="auto"/>
            </w:tcBorders>
            <w:shd w:val="clear" w:color="000000" w:fill="FFFFFF"/>
            <w:vAlign w:val="center"/>
          </w:tcPr>
          <w:p w14:paraId="49500C60"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567" w:type="dxa"/>
            <w:tcBorders>
              <w:top w:val="nil"/>
              <w:left w:val="nil"/>
              <w:bottom w:val="single" w:sz="4" w:space="0" w:color="auto"/>
              <w:right w:val="single" w:sz="4" w:space="0" w:color="auto"/>
            </w:tcBorders>
            <w:shd w:val="clear" w:color="000000" w:fill="FFFFFF"/>
            <w:vAlign w:val="center"/>
          </w:tcPr>
          <w:p w14:paraId="1EF7A022"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1135" w:type="dxa"/>
            <w:tcBorders>
              <w:top w:val="nil"/>
              <w:left w:val="nil"/>
              <w:bottom w:val="single" w:sz="4" w:space="0" w:color="auto"/>
              <w:right w:val="single" w:sz="4" w:space="0" w:color="auto"/>
            </w:tcBorders>
            <w:shd w:val="clear" w:color="000000" w:fill="FFFFFF"/>
            <w:vAlign w:val="center"/>
          </w:tcPr>
          <w:p w14:paraId="1CC7095A"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879" w:type="dxa"/>
            <w:tcBorders>
              <w:top w:val="nil"/>
              <w:left w:val="nil"/>
              <w:bottom w:val="single" w:sz="4" w:space="0" w:color="auto"/>
              <w:right w:val="single" w:sz="4" w:space="0" w:color="auto"/>
            </w:tcBorders>
            <w:shd w:val="clear" w:color="000000" w:fill="FFFFFF"/>
            <w:vAlign w:val="center"/>
          </w:tcPr>
          <w:p w14:paraId="1ABE82BC"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1247" w:type="dxa"/>
            <w:tcBorders>
              <w:top w:val="nil"/>
              <w:left w:val="nil"/>
              <w:bottom w:val="single" w:sz="4" w:space="0" w:color="auto"/>
              <w:right w:val="single" w:sz="4" w:space="0" w:color="auto"/>
            </w:tcBorders>
            <w:shd w:val="clear" w:color="000000" w:fill="FFFFFF"/>
            <w:vAlign w:val="center"/>
          </w:tcPr>
          <w:p w14:paraId="19AA3340"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1556" w:type="dxa"/>
            <w:tcBorders>
              <w:top w:val="nil"/>
              <w:left w:val="nil"/>
              <w:bottom w:val="single" w:sz="4" w:space="0" w:color="auto"/>
              <w:right w:val="single" w:sz="4" w:space="0" w:color="auto"/>
            </w:tcBorders>
            <w:shd w:val="clear" w:color="000000" w:fill="FFFFFF"/>
            <w:vAlign w:val="center"/>
          </w:tcPr>
          <w:p w14:paraId="317CE6A2"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570" w:type="dxa"/>
            <w:tcBorders>
              <w:top w:val="nil"/>
              <w:left w:val="nil"/>
              <w:bottom w:val="single" w:sz="4" w:space="0" w:color="auto"/>
              <w:right w:val="single" w:sz="4" w:space="0" w:color="auto"/>
            </w:tcBorders>
            <w:shd w:val="clear" w:color="auto" w:fill="auto"/>
            <w:vAlign w:val="center"/>
          </w:tcPr>
          <w:p w14:paraId="1FA89A2A"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r w:rsidRPr="001E6C3E">
              <w:rPr>
                <w:rFonts w:ascii="Times New Roman" w:eastAsia="Times New Roman" w:hAnsi="Times New Roman" w:cs="Times New Roman"/>
                <w:bCs/>
                <w:sz w:val="20"/>
                <w:szCs w:val="20"/>
                <w:lang w:eastAsia="ru-RU"/>
              </w:rPr>
              <w:t>1.1.3</w:t>
            </w:r>
          </w:p>
        </w:tc>
        <w:tc>
          <w:tcPr>
            <w:tcW w:w="554" w:type="dxa"/>
            <w:tcBorders>
              <w:top w:val="nil"/>
              <w:left w:val="nil"/>
              <w:bottom w:val="single" w:sz="4" w:space="0" w:color="auto"/>
              <w:right w:val="single" w:sz="4" w:space="0" w:color="auto"/>
            </w:tcBorders>
            <w:shd w:val="clear" w:color="auto" w:fill="auto"/>
            <w:vAlign w:val="center"/>
          </w:tcPr>
          <w:p w14:paraId="222EF169"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693" w:type="dxa"/>
            <w:tcBorders>
              <w:top w:val="nil"/>
              <w:left w:val="nil"/>
              <w:bottom w:val="single" w:sz="4" w:space="0" w:color="auto"/>
              <w:right w:val="single" w:sz="4" w:space="0" w:color="auto"/>
            </w:tcBorders>
            <w:shd w:val="clear" w:color="auto" w:fill="auto"/>
            <w:vAlign w:val="center"/>
          </w:tcPr>
          <w:p w14:paraId="7DF00CCD"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1150" w:type="dxa"/>
            <w:tcBorders>
              <w:top w:val="nil"/>
              <w:left w:val="nil"/>
              <w:bottom w:val="single" w:sz="4" w:space="0" w:color="auto"/>
              <w:right w:val="single" w:sz="4" w:space="0" w:color="auto"/>
            </w:tcBorders>
            <w:shd w:val="clear" w:color="auto" w:fill="auto"/>
            <w:vAlign w:val="center"/>
          </w:tcPr>
          <w:p w14:paraId="7D28157F"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976" w:type="dxa"/>
            <w:tcBorders>
              <w:top w:val="nil"/>
              <w:left w:val="nil"/>
              <w:bottom w:val="single" w:sz="4" w:space="0" w:color="auto"/>
              <w:right w:val="single" w:sz="4" w:space="0" w:color="auto"/>
            </w:tcBorders>
            <w:shd w:val="clear" w:color="auto" w:fill="auto"/>
            <w:vAlign w:val="center"/>
          </w:tcPr>
          <w:p w14:paraId="05CDA140"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1276" w:type="dxa"/>
            <w:tcBorders>
              <w:top w:val="nil"/>
              <w:left w:val="nil"/>
              <w:bottom w:val="single" w:sz="4" w:space="0" w:color="auto"/>
              <w:right w:val="single" w:sz="4" w:space="0" w:color="auto"/>
            </w:tcBorders>
            <w:shd w:val="clear" w:color="auto" w:fill="auto"/>
            <w:vAlign w:val="bottom"/>
          </w:tcPr>
          <w:p w14:paraId="3CAFCE52"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1134" w:type="dxa"/>
            <w:tcBorders>
              <w:top w:val="nil"/>
              <w:left w:val="nil"/>
              <w:bottom w:val="single" w:sz="4" w:space="0" w:color="auto"/>
              <w:right w:val="single" w:sz="4" w:space="0" w:color="auto"/>
            </w:tcBorders>
            <w:shd w:val="clear" w:color="auto" w:fill="auto"/>
            <w:vAlign w:val="center"/>
          </w:tcPr>
          <w:p w14:paraId="3F8AF0DD"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1134" w:type="dxa"/>
            <w:tcBorders>
              <w:top w:val="nil"/>
              <w:left w:val="nil"/>
              <w:bottom w:val="single" w:sz="4" w:space="0" w:color="auto"/>
              <w:right w:val="single" w:sz="4" w:space="0" w:color="auto"/>
            </w:tcBorders>
            <w:shd w:val="clear" w:color="auto" w:fill="auto"/>
            <w:vAlign w:val="bottom"/>
          </w:tcPr>
          <w:p w14:paraId="5047164A"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1276" w:type="dxa"/>
            <w:tcBorders>
              <w:top w:val="nil"/>
              <w:left w:val="nil"/>
              <w:bottom w:val="single" w:sz="4" w:space="0" w:color="auto"/>
              <w:right w:val="single" w:sz="4" w:space="0" w:color="auto"/>
            </w:tcBorders>
          </w:tcPr>
          <w:p w14:paraId="522F0413"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r>
      <w:tr w:rsidR="00D11EAA" w:rsidRPr="001E6C3E" w14:paraId="74147F52" w14:textId="77777777" w:rsidTr="00807A93">
        <w:trPr>
          <w:trHeight w:val="225"/>
        </w:trPr>
        <w:tc>
          <w:tcPr>
            <w:tcW w:w="453" w:type="dxa"/>
            <w:tcBorders>
              <w:top w:val="nil"/>
              <w:left w:val="single" w:sz="4" w:space="0" w:color="auto"/>
              <w:bottom w:val="single" w:sz="4" w:space="0" w:color="auto"/>
              <w:right w:val="single" w:sz="4" w:space="0" w:color="auto"/>
            </w:tcBorders>
            <w:shd w:val="clear" w:color="000000" w:fill="FFFFFF"/>
            <w:vAlign w:val="center"/>
          </w:tcPr>
          <w:p w14:paraId="005773F9"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568" w:type="dxa"/>
            <w:tcBorders>
              <w:top w:val="nil"/>
              <w:left w:val="nil"/>
              <w:bottom w:val="single" w:sz="4" w:space="0" w:color="auto"/>
              <w:right w:val="single" w:sz="4" w:space="0" w:color="auto"/>
            </w:tcBorders>
            <w:shd w:val="clear" w:color="000000" w:fill="FFFFFF"/>
            <w:vAlign w:val="center"/>
          </w:tcPr>
          <w:p w14:paraId="3608B727"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567" w:type="dxa"/>
            <w:tcBorders>
              <w:top w:val="nil"/>
              <w:left w:val="nil"/>
              <w:bottom w:val="single" w:sz="4" w:space="0" w:color="auto"/>
              <w:right w:val="single" w:sz="4" w:space="0" w:color="auto"/>
            </w:tcBorders>
            <w:shd w:val="clear" w:color="000000" w:fill="FFFFFF"/>
            <w:vAlign w:val="center"/>
          </w:tcPr>
          <w:p w14:paraId="076726A5"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1135" w:type="dxa"/>
            <w:tcBorders>
              <w:top w:val="nil"/>
              <w:left w:val="nil"/>
              <w:bottom w:val="single" w:sz="4" w:space="0" w:color="auto"/>
              <w:right w:val="single" w:sz="4" w:space="0" w:color="auto"/>
            </w:tcBorders>
            <w:shd w:val="clear" w:color="000000" w:fill="FFFFFF"/>
            <w:vAlign w:val="center"/>
          </w:tcPr>
          <w:p w14:paraId="1B4230C8"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879" w:type="dxa"/>
            <w:tcBorders>
              <w:top w:val="nil"/>
              <w:left w:val="nil"/>
              <w:bottom w:val="single" w:sz="4" w:space="0" w:color="auto"/>
              <w:right w:val="single" w:sz="4" w:space="0" w:color="auto"/>
            </w:tcBorders>
            <w:shd w:val="clear" w:color="000000" w:fill="FFFFFF"/>
            <w:vAlign w:val="center"/>
          </w:tcPr>
          <w:p w14:paraId="55561BE8"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1247" w:type="dxa"/>
            <w:tcBorders>
              <w:top w:val="nil"/>
              <w:left w:val="nil"/>
              <w:bottom w:val="single" w:sz="4" w:space="0" w:color="auto"/>
              <w:right w:val="single" w:sz="4" w:space="0" w:color="auto"/>
            </w:tcBorders>
            <w:shd w:val="clear" w:color="000000" w:fill="FFFFFF"/>
            <w:vAlign w:val="center"/>
          </w:tcPr>
          <w:p w14:paraId="63797669"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1556" w:type="dxa"/>
            <w:tcBorders>
              <w:top w:val="nil"/>
              <w:left w:val="nil"/>
              <w:bottom w:val="single" w:sz="4" w:space="0" w:color="auto"/>
              <w:right w:val="single" w:sz="4" w:space="0" w:color="auto"/>
            </w:tcBorders>
            <w:shd w:val="clear" w:color="000000" w:fill="FFFFFF"/>
            <w:vAlign w:val="center"/>
          </w:tcPr>
          <w:p w14:paraId="45C07FE6"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570" w:type="dxa"/>
            <w:tcBorders>
              <w:top w:val="nil"/>
              <w:left w:val="nil"/>
              <w:bottom w:val="single" w:sz="4" w:space="0" w:color="auto"/>
              <w:right w:val="single" w:sz="4" w:space="0" w:color="auto"/>
            </w:tcBorders>
            <w:shd w:val="clear" w:color="auto" w:fill="auto"/>
            <w:vAlign w:val="center"/>
          </w:tcPr>
          <w:p w14:paraId="04F767A9"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r w:rsidRPr="001E6C3E">
              <w:rPr>
                <w:rFonts w:ascii="Times New Roman" w:eastAsia="Times New Roman" w:hAnsi="Times New Roman" w:cs="Times New Roman"/>
                <w:bCs/>
                <w:sz w:val="20"/>
                <w:szCs w:val="20"/>
                <w:lang w:eastAsia="ru-RU"/>
              </w:rPr>
              <w:t>1.1.3.1</w:t>
            </w:r>
          </w:p>
        </w:tc>
        <w:tc>
          <w:tcPr>
            <w:tcW w:w="554" w:type="dxa"/>
            <w:tcBorders>
              <w:top w:val="nil"/>
              <w:left w:val="nil"/>
              <w:bottom w:val="single" w:sz="4" w:space="0" w:color="auto"/>
              <w:right w:val="single" w:sz="4" w:space="0" w:color="auto"/>
            </w:tcBorders>
            <w:shd w:val="clear" w:color="auto" w:fill="auto"/>
            <w:vAlign w:val="center"/>
          </w:tcPr>
          <w:p w14:paraId="22506E5A"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693" w:type="dxa"/>
            <w:tcBorders>
              <w:top w:val="nil"/>
              <w:left w:val="nil"/>
              <w:bottom w:val="single" w:sz="4" w:space="0" w:color="auto"/>
              <w:right w:val="single" w:sz="4" w:space="0" w:color="auto"/>
            </w:tcBorders>
            <w:shd w:val="clear" w:color="auto" w:fill="auto"/>
            <w:vAlign w:val="center"/>
          </w:tcPr>
          <w:p w14:paraId="02A62FC4"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1150" w:type="dxa"/>
            <w:tcBorders>
              <w:top w:val="nil"/>
              <w:left w:val="nil"/>
              <w:bottom w:val="single" w:sz="4" w:space="0" w:color="auto"/>
              <w:right w:val="single" w:sz="4" w:space="0" w:color="auto"/>
            </w:tcBorders>
            <w:shd w:val="clear" w:color="auto" w:fill="auto"/>
            <w:vAlign w:val="center"/>
          </w:tcPr>
          <w:p w14:paraId="3C83271A"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976" w:type="dxa"/>
            <w:tcBorders>
              <w:top w:val="nil"/>
              <w:left w:val="nil"/>
              <w:bottom w:val="single" w:sz="4" w:space="0" w:color="auto"/>
              <w:right w:val="single" w:sz="4" w:space="0" w:color="auto"/>
            </w:tcBorders>
            <w:shd w:val="clear" w:color="auto" w:fill="auto"/>
            <w:vAlign w:val="center"/>
          </w:tcPr>
          <w:p w14:paraId="0E7FF36E"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1276" w:type="dxa"/>
            <w:tcBorders>
              <w:top w:val="nil"/>
              <w:left w:val="nil"/>
              <w:bottom w:val="single" w:sz="4" w:space="0" w:color="auto"/>
              <w:right w:val="single" w:sz="4" w:space="0" w:color="auto"/>
            </w:tcBorders>
            <w:shd w:val="clear" w:color="auto" w:fill="auto"/>
            <w:vAlign w:val="bottom"/>
          </w:tcPr>
          <w:p w14:paraId="5DAA8B6A"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1134" w:type="dxa"/>
            <w:tcBorders>
              <w:top w:val="nil"/>
              <w:left w:val="nil"/>
              <w:bottom w:val="single" w:sz="4" w:space="0" w:color="auto"/>
              <w:right w:val="single" w:sz="4" w:space="0" w:color="auto"/>
            </w:tcBorders>
            <w:shd w:val="clear" w:color="auto" w:fill="auto"/>
            <w:vAlign w:val="center"/>
          </w:tcPr>
          <w:p w14:paraId="72B35425"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1134" w:type="dxa"/>
            <w:tcBorders>
              <w:top w:val="nil"/>
              <w:left w:val="nil"/>
              <w:bottom w:val="single" w:sz="4" w:space="0" w:color="auto"/>
              <w:right w:val="single" w:sz="4" w:space="0" w:color="auto"/>
            </w:tcBorders>
            <w:shd w:val="clear" w:color="auto" w:fill="auto"/>
            <w:vAlign w:val="bottom"/>
          </w:tcPr>
          <w:p w14:paraId="64B00C32"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1276" w:type="dxa"/>
            <w:tcBorders>
              <w:top w:val="nil"/>
              <w:left w:val="nil"/>
              <w:bottom w:val="single" w:sz="4" w:space="0" w:color="auto"/>
              <w:right w:val="single" w:sz="4" w:space="0" w:color="auto"/>
            </w:tcBorders>
          </w:tcPr>
          <w:p w14:paraId="50D0C4A3"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r>
      <w:tr w:rsidR="00D11EAA" w:rsidRPr="001E6C3E" w14:paraId="0F729990" w14:textId="77777777" w:rsidTr="00807A93">
        <w:trPr>
          <w:trHeight w:val="225"/>
        </w:trPr>
        <w:tc>
          <w:tcPr>
            <w:tcW w:w="453" w:type="dxa"/>
            <w:tcBorders>
              <w:top w:val="nil"/>
              <w:left w:val="single" w:sz="4" w:space="0" w:color="auto"/>
              <w:bottom w:val="single" w:sz="4" w:space="0" w:color="000000"/>
              <w:right w:val="single" w:sz="4" w:space="0" w:color="auto"/>
            </w:tcBorders>
            <w:shd w:val="clear" w:color="000000" w:fill="FFFFFF"/>
            <w:vAlign w:val="center"/>
          </w:tcPr>
          <w:p w14:paraId="51657263"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568" w:type="dxa"/>
            <w:tcBorders>
              <w:top w:val="nil"/>
              <w:left w:val="nil"/>
              <w:bottom w:val="single" w:sz="4" w:space="0" w:color="000000"/>
              <w:right w:val="single" w:sz="4" w:space="0" w:color="auto"/>
            </w:tcBorders>
            <w:shd w:val="clear" w:color="000000" w:fill="FFFFFF"/>
            <w:vAlign w:val="center"/>
          </w:tcPr>
          <w:p w14:paraId="3BE214B6"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567" w:type="dxa"/>
            <w:tcBorders>
              <w:top w:val="nil"/>
              <w:left w:val="nil"/>
              <w:bottom w:val="single" w:sz="4" w:space="0" w:color="000000"/>
              <w:right w:val="single" w:sz="4" w:space="0" w:color="auto"/>
            </w:tcBorders>
            <w:shd w:val="clear" w:color="000000" w:fill="FFFFFF"/>
            <w:vAlign w:val="center"/>
          </w:tcPr>
          <w:p w14:paraId="6B414E4D"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1135" w:type="dxa"/>
            <w:tcBorders>
              <w:top w:val="nil"/>
              <w:left w:val="nil"/>
              <w:bottom w:val="single" w:sz="4" w:space="0" w:color="000000"/>
              <w:right w:val="single" w:sz="4" w:space="0" w:color="auto"/>
            </w:tcBorders>
            <w:shd w:val="clear" w:color="000000" w:fill="FFFFFF"/>
            <w:vAlign w:val="center"/>
          </w:tcPr>
          <w:p w14:paraId="4365C50D"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879" w:type="dxa"/>
            <w:tcBorders>
              <w:top w:val="nil"/>
              <w:left w:val="nil"/>
              <w:bottom w:val="single" w:sz="4" w:space="0" w:color="000000"/>
              <w:right w:val="single" w:sz="4" w:space="0" w:color="auto"/>
            </w:tcBorders>
            <w:shd w:val="clear" w:color="000000" w:fill="FFFFFF"/>
            <w:vAlign w:val="center"/>
          </w:tcPr>
          <w:p w14:paraId="32455EE9"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1247" w:type="dxa"/>
            <w:tcBorders>
              <w:top w:val="nil"/>
              <w:left w:val="nil"/>
              <w:bottom w:val="single" w:sz="4" w:space="0" w:color="000000"/>
              <w:right w:val="single" w:sz="4" w:space="0" w:color="auto"/>
            </w:tcBorders>
            <w:shd w:val="clear" w:color="000000" w:fill="FFFFFF"/>
            <w:vAlign w:val="center"/>
          </w:tcPr>
          <w:p w14:paraId="2A56ECA8"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1556" w:type="dxa"/>
            <w:tcBorders>
              <w:top w:val="nil"/>
              <w:left w:val="nil"/>
              <w:bottom w:val="single" w:sz="4" w:space="0" w:color="000000"/>
              <w:right w:val="single" w:sz="4" w:space="0" w:color="auto"/>
            </w:tcBorders>
            <w:shd w:val="clear" w:color="000000" w:fill="FFFFFF"/>
            <w:vAlign w:val="center"/>
          </w:tcPr>
          <w:p w14:paraId="63C1C4F7"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570" w:type="dxa"/>
            <w:tcBorders>
              <w:top w:val="nil"/>
              <w:left w:val="nil"/>
              <w:bottom w:val="single" w:sz="4" w:space="0" w:color="000000"/>
              <w:right w:val="single" w:sz="4" w:space="0" w:color="auto"/>
            </w:tcBorders>
            <w:shd w:val="clear" w:color="auto" w:fill="auto"/>
            <w:vAlign w:val="center"/>
          </w:tcPr>
          <w:p w14:paraId="1BAE3311"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r w:rsidRPr="001E6C3E">
              <w:rPr>
                <w:rFonts w:ascii="Times New Roman" w:eastAsia="Times New Roman" w:hAnsi="Times New Roman" w:cs="Times New Roman"/>
                <w:bCs/>
                <w:sz w:val="20"/>
                <w:szCs w:val="20"/>
                <w:lang w:eastAsia="ru-RU"/>
              </w:rPr>
              <w:t>1.1.3.2</w:t>
            </w:r>
          </w:p>
        </w:tc>
        <w:tc>
          <w:tcPr>
            <w:tcW w:w="554" w:type="dxa"/>
            <w:tcBorders>
              <w:top w:val="nil"/>
              <w:left w:val="nil"/>
              <w:bottom w:val="single" w:sz="4" w:space="0" w:color="000000"/>
              <w:right w:val="single" w:sz="4" w:space="0" w:color="auto"/>
            </w:tcBorders>
            <w:shd w:val="clear" w:color="auto" w:fill="auto"/>
            <w:vAlign w:val="center"/>
          </w:tcPr>
          <w:p w14:paraId="04E9C5E8"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693" w:type="dxa"/>
            <w:tcBorders>
              <w:top w:val="nil"/>
              <w:left w:val="nil"/>
              <w:bottom w:val="single" w:sz="4" w:space="0" w:color="000000"/>
              <w:right w:val="single" w:sz="4" w:space="0" w:color="auto"/>
            </w:tcBorders>
            <w:shd w:val="clear" w:color="auto" w:fill="auto"/>
            <w:vAlign w:val="center"/>
          </w:tcPr>
          <w:p w14:paraId="175A07A3"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1150" w:type="dxa"/>
            <w:tcBorders>
              <w:top w:val="nil"/>
              <w:left w:val="nil"/>
              <w:bottom w:val="single" w:sz="4" w:space="0" w:color="000000"/>
              <w:right w:val="single" w:sz="4" w:space="0" w:color="auto"/>
            </w:tcBorders>
            <w:shd w:val="clear" w:color="auto" w:fill="auto"/>
            <w:vAlign w:val="center"/>
          </w:tcPr>
          <w:p w14:paraId="73E3AE16"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976" w:type="dxa"/>
            <w:tcBorders>
              <w:top w:val="nil"/>
              <w:left w:val="nil"/>
              <w:bottom w:val="single" w:sz="4" w:space="0" w:color="000000"/>
              <w:right w:val="single" w:sz="4" w:space="0" w:color="auto"/>
            </w:tcBorders>
            <w:shd w:val="clear" w:color="auto" w:fill="auto"/>
            <w:vAlign w:val="center"/>
          </w:tcPr>
          <w:p w14:paraId="009A72D7"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1276" w:type="dxa"/>
            <w:tcBorders>
              <w:top w:val="nil"/>
              <w:left w:val="nil"/>
              <w:bottom w:val="single" w:sz="4" w:space="0" w:color="000000"/>
              <w:right w:val="single" w:sz="4" w:space="0" w:color="auto"/>
            </w:tcBorders>
            <w:shd w:val="clear" w:color="auto" w:fill="auto"/>
            <w:vAlign w:val="bottom"/>
          </w:tcPr>
          <w:p w14:paraId="4034447F"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1134" w:type="dxa"/>
            <w:tcBorders>
              <w:top w:val="nil"/>
              <w:left w:val="nil"/>
              <w:bottom w:val="single" w:sz="4" w:space="0" w:color="000000"/>
              <w:right w:val="single" w:sz="4" w:space="0" w:color="auto"/>
            </w:tcBorders>
            <w:shd w:val="clear" w:color="auto" w:fill="auto"/>
            <w:vAlign w:val="center"/>
          </w:tcPr>
          <w:p w14:paraId="3034A44A"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1134" w:type="dxa"/>
            <w:tcBorders>
              <w:top w:val="nil"/>
              <w:left w:val="nil"/>
              <w:bottom w:val="single" w:sz="4" w:space="0" w:color="000000"/>
              <w:right w:val="single" w:sz="4" w:space="0" w:color="auto"/>
            </w:tcBorders>
            <w:shd w:val="clear" w:color="auto" w:fill="auto"/>
            <w:vAlign w:val="bottom"/>
          </w:tcPr>
          <w:p w14:paraId="6E8F7C41"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1276" w:type="dxa"/>
            <w:tcBorders>
              <w:top w:val="nil"/>
              <w:left w:val="nil"/>
              <w:bottom w:val="single" w:sz="4" w:space="0" w:color="000000"/>
              <w:right w:val="single" w:sz="4" w:space="0" w:color="auto"/>
            </w:tcBorders>
          </w:tcPr>
          <w:p w14:paraId="119EAD7F"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r>
      <w:tr w:rsidR="00D11EAA" w:rsidRPr="001E6C3E" w14:paraId="28426F9E" w14:textId="77777777" w:rsidTr="00807A93">
        <w:trPr>
          <w:trHeight w:val="225"/>
        </w:trPr>
        <w:tc>
          <w:tcPr>
            <w:tcW w:w="453" w:type="dxa"/>
            <w:tcBorders>
              <w:top w:val="single" w:sz="4" w:space="0" w:color="000000"/>
              <w:left w:val="single" w:sz="4" w:space="0" w:color="auto"/>
              <w:bottom w:val="single" w:sz="4" w:space="0" w:color="000000"/>
              <w:right w:val="single" w:sz="4" w:space="0" w:color="auto"/>
            </w:tcBorders>
            <w:shd w:val="clear" w:color="000000" w:fill="FFFFFF"/>
            <w:vAlign w:val="center"/>
          </w:tcPr>
          <w:p w14:paraId="3A79D42C"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568" w:type="dxa"/>
            <w:tcBorders>
              <w:top w:val="single" w:sz="4" w:space="0" w:color="000000"/>
              <w:left w:val="nil"/>
              <w:bottom w:val="single" w:sz="4" w:space="0" w:color="000000"/>
              <w:right w:val="single" w:sz="4" w:space="0" w:color="auto"/>
            </w:tcBorders>
            <w:shd w:val="clear" w:color="000000" w:fill="FFFFFF"/>
            <w:vAlign w:val="center"/>
          </w:tcPr>
          <w:p w14:paraId="6ECD71ED"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567" w:type="dxa"/>
            <w:tcBorders>
              <w:top w:val="single" w:sz="4" w:space="0" w:color="000000"/>
              <w:left w:val="nil"/>
              <w:bottom w:val="single" w:sz="4" w:space="0" w:color="000000"/>
              <w:right w:val="single" w:sz="4" w:space="0" w:color="auto"/>
            </w:tcBorders>
            <w:shd w:val="clear" w:color="000000" w:fill="FFFFFF"/>
            <w:vAlign w:val="center"/>
          </w:tcPr>
          <w:p w14:paraId="5A98780C"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1135" w:type="dxa"/>
            <w:tcBorders>
              <w:top w:val="single" w:sz="4" w:space="0" w:color="000000"/>
              <w:left w:val="nil"/>
              <w:bottom w:val="single" w:sz="4" w:space="0" w:color="000000"/>
              <w:right w:val="single" w:sz="4" w:space="0" w:color="auto"/>
            </w:tcBorders>
            <w:shd w:val="clear" w:color="000000" w:fill="FFFFFF"/>
            <w:vAlign w:val="center"/>
          </w:tcPr>
          <w:p w14:paraId="26425461"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879" w:type="dxa"/>
            <w:tcBorders>
              <w:top w:val="single" w:sz="4" w:space="0" w:color="000000"/>
              <w:left w:val="nil"/>
              <w:bottom w:val="single" w:sz="4" w:space="0" w:color="000000"/>
              <w:right w:val="single" w:sz="4" w:space="0" w:color="auto"/>
            </w:tcBorders>
            <w:shd w:val="clear" w:color="000000" w:fill="FFFFFF"/>
            <w:vAlign w:val="center"/>
          </w:tcPr>
          <w:p w14:paraId="59ABD5EB"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1247" w:type="dxa"/>
            <w:tcBorders>
              <w:top w:val="single" w:sz="4" w:space="0" w:color="000000"/>
              <w:left w:val="nil"/>
              <w:bottom w:val="single" w:sz="4" w:space="0" w:color="000000"/>
              <w:right w:val="single" w:sz="4" w:space="0" w:color="auto"/>
            </w:tcBorders>
            <w:shd w:val="clear" w:color="000000" w:fill="FFFFFF"/>
            <w:vAlign w:val="center"/>
          </w:tcPr>
          <w:p w14:paraId="303A798E"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1556" w:type="dxa"/>
            <w:tcBorders>
              <w:top w:val="single" w:sz="4" w:space="0" w:color="000000"/>
              <w:left w:val="nil"/>
              <w:bottom w:val="single" w:sz="4" w:space="0" w:color="000000"/>
              <w:right w:val="single" w:sz="4" w:space="0" w:color="auto"/>
            </w:tcBorders>
            <w:shd w:val="clear" w:color="000000" w:fill="FFFFFF"/>
            <w:vAlign w:val="center"/>
          </w:tcPr>
          <w:p w14:paraId="4E56069D"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570" w:type="dxa"/>
            <w:tcBorders>
              <w:top w:val="single" w:sz="4" w:space="0" w:color="000000"/>
              <w:left w:val="nil"/>
              <w:bottom w:val="single" w:sz="4" w:space="0" w:color="000000"/>
              <w:right w:val="single" w:sz="4" w:space="0" w:color="auto"/>
            </w:tcBorders>
            <w:shd w:val="clear" w:color="auto" w:fill="auto"/>
            <w:vAlign w:val="center"/>
          </w:tcPr>
          <w:p w14:paraId="5548A08E"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r w:rsidRPr="001E6C3E">
              <w:rPr>
                <w:rFonts w:ascii="Times New Roman" w:eastAsia="Times New Roman" w:hAnsi="Times New Roman" w:cs="Times New Roman"/>
                <w:bCs/>
                <w:sz w:val="20"/>
                <w:szCs w:val="20"/>
                <w:lang w:eastAsia="ru-RU"/>
              </w:rPr>
              <w:t>…</w:t>
            </w:r>
          </w:p>
        </w:tc>
        <w:tc>
          <w:tcPr>
            <w:tcW w:w="554" w:type="dxa"/>
            <w:tcBorders>
              <w:top w:val="single" w:sz="4" w:space="0" w:color="000000"/>
              <w:left w:val="nil"/>
              <w:bottom w:val="single" w:sz="4" w:space="0" w:color="000000"/>
              <w:right w:val="single" w:sz="4" w:space="0" w:color="auto"/>
            </w:tcBorders>
            <w:shd w:val="clear" w:color="auto" w:fill="auto"/>
            <w:vAlign w:val="center"/>
          </w:tcPr>
          <w:p w14:paraId="5E445A86"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693" w:type="dxa"/>
            <w:tcBorders>
              <w:top w:val="single" w:sz="4" w:space="0" w:color="000000"/>
              <w:left w:val="nil"/>
              <w:bottom w:val="single" w:sz="4" w:space="0" w:color="000000"/>
              <w:right w:val="single" w:sz="4" w:space="0" w:color="auto"/>
            </w:tcBorders>
            <w:shd w:val="clear" w:color="auto" w:fill="auto"/>
            <w:vAlign w:val="center"/>
          </w:tcPr>
          <w:p w14:paraId="7F51B8F1"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1150" w:type="dxa"/>
            <w:tcBorders>
              <w:top w:val="single" w:sz="4" w:space="0" w:color="000000"/>
              <w:left w:val="nil"/>
              <w:bottom w:val="single" w:sz="4" w:space="0" w:color="000000"/>
              <w:right w:val="single" w:sz="4" w:space="0" w:color="auto"/>
            </w:tcBorders>
            <w:shd w:val="clear" w:color="auto" w:fill="auto"/>
            <w:vAlign w:val="center"/>
          </w:tcPr>
          <w:p w14:paraId="7D30F5D3"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976" w:type="dxa"/>
            <w:tcBorders>
              <w:top w:val="single" w:sz="4" w:space="0" w:color="000000"/>
              <w:left w:val="nil"/>
              <w:bottom w:val="single" w:sz="4" w:space="0" w:color="000000"/>
              <w:right w:val="single" w:sz="4" w:space="0" w:color="auto"/>
            </w:tcBorders>
            <w:shd w:val="clear" w:color="auto" w:fill="auto"/>
            <w:vAlign w:val="center"/>
          </w:tcPr>
          <w:p w14:paraId="5A539EA8"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1276" w:type="dxa"/>
            <w:tcBorders>
              <w:top w:val="single" w:sz="4" w:space="0" w:color="000000"/>
              <w:left w:val="nil"/>
              <w:bottom w:val="single" w:sz="4" w:space="0" w:color="000000"/>
              <w:right w:val="single" w:sz="4" w:space="0" w:color="auto"/>
            </w:tcBorders>
            <w:shd w:val="clear" w:color="auto" w:fill="auto"/>
            <w:vAlign w:val="bottom"/>
          </w:tcPr>
          <w:p w14:paraId="54FA6860"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1134" w:type="dxa"/>
            <w:tcBorders>
              <w:top w:val="single" w:sz="4" w:space="0" w:color="000000"/>
              <w:left w:val="nil"/>
              <w:bottom w:val="single" w:sz="4" w:space="0" w:color="000000"/>
              <w:right w:val="single" w:sz="4" w:space="0" w:color="auto"/>
            </w:tcBorders>
            <w:shd w:val="clear" w:color="auto" w:fill="auto"/>
            <w:vAlign w:val="center"/>
          </w:tcPr>
          <w:p w14:paraId="25830072"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1134" w:type="dxa"/>
            <w:tcBorders>
              <w:top w:val="single" w:sz="4" w:space="0" w:color="000000"/>
              <w:left w:val="nil"/>
              <w:bottom w:val="single" w:sz="4" w:space="0" w:color="000000"/>
              <w:right w:val="single" w:sz="4" w:space="0" w:color="auto"/>
            </w:tcBorders>
            <w:shd w:val="clear" w:color="auto" w:fill="auto"/>
            <w:vAlign w:val="bottom"/>
          </w:tcPr>
          <w:p w14:paraId="2DB4D986"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1276" w:type="dxa"/>
            <w:tcBorders>
              <w:top w:val="single" w:sz="4" w:space="0" w:color="000000"/>
              <w:left w:val="nil"/>
              <w:bottom w:val="single" w:sz="4" w:space="0" w:color="000000"/>
              <w:right w:val="single" w:sz="4" w:space="0" w:color="auto"/>
            </w:tcBorders>
          </w:tcPr>
          <w:p w14:paraId="0E09C7CB"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r>
      <w:tr w:rsidR="00D11EAA" w:rsidRPr="001E6C3E" w14:paraId="1E94AE8E" w14:textId="77777777" w:rsidTr="00807A93">
        <w:trPr>
          <w:trHeight w:val="225"/>
        </w:trPr>
        <w:tc>
          <w:tcPr>
            <w:tcW w:w="453" w:type="dxa"/>
            <w:tcBorders>
              <w:top w:val="single" w:sz="4" w:space="0" w:color="000000"/>
              <w:left w:val="single" w:sz="4" w:space="0" w:color="auto"/>
              <w:bottom w:val="single" w:sz="4" w:space="0" w:color="000000"/>
              <w:right w:val="single" w:sz="4" w:space="0" w:color="auto"/>
            </w:tcBorders>
            <w:shd w:val="clear" w:color="000000" w:fill="FFFFFF"/>
            <w:vAlign w:val="center"/>
          </w:tcPr>
          <w:p w14:paraId="17C0D512"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568" w:type="dxa"/>
            <w:tcBorders>
              <w:top w:val="single" w:sz="4" w:space="0" w:color="000000"/>
              <w:left w:val="nil"/>
              <w:bottom w:val="single" w:sz="4" w:space="0" w:color="000000"/>
              <w:right w:val="single" w:sz="4" w:space="0" w:color="auto"/>
            </w:tcBorders>
            <w:shd w:val="clear" w:color="000000" w:fill="FFFFFF"/>
            <w:vAlign w:val="center"/>
          </w:tcPr>
          <w:p w14:paraId="5BBAD0C1"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567" w:type="dxa"/>
            <w:tcBorders>
              <w:top w:val="single" w:sz="4" w:space="0" w:color="000000"/>
              <w:left w:val="nil"/>
              <w:bottom w:val="single" w:sz="4" w:space="0" w:color="000000"/>
              <w:right w:val="single" w:sz="4" w:space="0" w:color="auto"/>
            </w:tcBorders>
            <w:shd w:val="clear" w:color="000000" w:fill="FFFFFF"/>
            <w:vAlign w:val="center"/>
          </w:tcPr>
          <w:p w14:paraId="28E76550"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1135" w:type="dxa"/>
            <w:tcBorders>
              <w:top w:val="single" w:sz="4" w:space="0" w:color="000000"/>
              <w:left w:val="nil"/>
              <w:bottom w:val="single" w:sz="4" w:space="0" w:color="000000"/>
              <w:right w:val="single" w:sz="4" w:space="0" w:color="auto"/>
            </w:tcBorders>
            <w:shd w:val="clear" w:color="000000" w:fill="FFFFFF"/>
            <w:vAlign w:val="center"/>
          </w:tcPr>
          <w:p w14:paraId="502688CD"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879" w:type="dxa"/>
            <w:tcBorders>
              <w:top w:val="single" w:sz="4" w:space="0" w:color="000000"/>
              <w:left w:val="nil"/>
              <w:bottom w:val="single" w:sz="4" w:space="0" w:color="000000"/>
              <w:right w:val="single" w:sz="4" w:space="0" w:color="auto"/>
            </w:tcBorders>
            <w:shd w:val="clear" w:color="000000" w:fill="FFFFFF"/>
            <w:vAlign w:val="center"/>
          </w:tcPr>
          <w:p w14:paraId="715AF909"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1247" w:type="dxa"/>
            <w:tcBorders>
              <w:top w:val="single" w:sz="4" w:space="0" w:color="000000"/>
              <w:left w:val="nil"/>
              <w:bottom w:val="single" w:sz="4" w:space="0" w:color="000000"/>
              <w:right w:val="single" w:sz="4" w:space="0" w:color="auto"/>
            </w:tcBorders>
            <w:shd w:val="clear" w:color="000000" w:fill="FFFFFF"/>
            <w:vAlign w:val="center"/>
          </w:tcPr>
          <w:p w14:paraId="4A10C2EF"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1556" w:type="dxa"/>
            <w:tcBorders>
              <w:top w:val="single" w:sz="4" w:space="0" w:color="000000"/>
              <w:left w:val="nil"/>
              <w:bottom w:val="single" w:sz="4" w:space="0" w:color="000000"/>
              <w:right w:val="single" w:sz="4" w:space="0" w:color="auto"/>
            </w:tcBorders>
            <w:shd w:val="clear" w:color="000000" w:fill="FFFFFF"/>
            <w:vAlign w:val="center"/>
          </w:tcPr>
          <w:p w14:paraId="00131DA0"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570" w:type="dxa"/>
            <w:tcBorders>
              <w:top w:val="single" w:sz="4" w:space="0" w:color="000000"/>
              <w:left w:val="nil"/>
              <w:bottom w:val="single" w:sz="4" w:space="0" w:color="000000"/>
              <w:right w:val="single" w:sz="4" w:space="0" w:color="auto"/>
            </w:tcBorders>
            <w:shd w:val="clear" w:color="auto" w:fill="auto"/>
            <w:vAlign w:val="center"/>
          </w:tcPr>
          <w:p w14:paraId="78642B95"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r w:rsidRPr="001E6C3E">
              <w:rPr>
                <w:rFonts w:ascii="Times New Roman" w:eastAsia="Times New Roman" w:hAnsi="Times New Roman" w:cs="Times New Roman"/>
                <w:bCs/>
                <w:sz w:val="20"/>
                <w:szCs w:val="20"/>
                <w:lang w:eastAsia="ru-RU"/>
              </w:rPr>
              <w:t>1.2</w:t>
            </w:r>
          </w:p>
        </w:tc>
        <w:tc>
          <w:tcPr>
            <w:tcW w:w="554" w:type="dxa"/>
            <w:tcBorders>
              <w:top w:val="single" w:sz="4" w:space="0" w:color="000000"/>
              <w:left w:val="nil"/>
              <w:bottom w:val="single" w:sz="4" w:space="0" w:color="000000"/>
              <w:right w:val="single" w:sz="4" w:space="0" w:color="auto"/>
            </w:tcBorders>
            <w:shd w:val="clear" w:color="auto" w:fill="auto"/>
            <w:vAlign w:val="center"/>
          </w:tcPr>
          <w:p w14:paraId="35E8F6A1"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693" w:type="dxa"/>
            <w:tcBorders>
              <w:top w:val="single" w:sz="4" w:space="0" w:color="000000"/>
              <w:left w:val="nil"/>
              <w:bottom w:val="single" w:sz="4" w:space="0" w:color="000000"/>
              <w:right w:val="single" w:sz="4" w:space="0" w:color="auto"/>
            </w:tcBorders>
            <w:shd w:val="clear" w:color="auto" w:fill="auto"/>
            <w:vAlign w:val="center"/>
          </w:tcPr>
          <w:p w14:paraId="454A5D93"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1150" w:type="dxa"/>
            <w:tcBorders>
              <w:top w:val="single" w:sz="4" w:space="0" w:color="000000"/>
              <w:left w:val="nil"/>
              <w:bottom w:val="single" w:sz="4" w:space="0" w:color="000000"/>
              <w:right w:val="single" w:sz="4" w:space="0" w:color="auto"/>
            </w:tcBorders>
            <w:shd w:val="clear" w:color="auto" w:fill="auto"/>
            <w:vAlign w:val="center"/>
          </w:tcPr>
          <w:p w14:paraId="50F49722"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976" w:type="dxa"/>
            <w:tcBorders>
              <w:top w:val="single" w:sz="4" w:space="0" w:color="000000"/>
              <w:left w:val="nil"/>
              <w:bottom w:val="single" w:sz="4" w:space="0" w:color="000000"/>
              <w:right w:val="single" w:sz="4" w:space="0" w:color="auto"/>
            </w:tcBorders>
            <w:shd w:val="clear" w:color="auto" w:fill="auto"/>
            <w:vAlign w:val="center"/>
          </w:tcPr>
          <w:p w14:paraId="5256DF2C"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1276" w:type="dxa"/>
            <w:tcBorders>
              <w:top w:val="single" w:sz="4" w:space="0" w:color="000000"/>
              <w:left w:val="nil"/>
              <w:bottom w:val="single" w:sz="4" w:space="0" w:color="000000"/>
              <w:right w:val="single" w:sz="4" w:space="0" w:color="auto"/>
            </w:tcBorders>
            <w:shd w:val="clear" w:color="auto" w:fill="auto"/>
            <w:vAlign w:val="bottom"/>
          </w:tcPr>
          <w:p w14:paraId="69BC836F"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1134" w:type="dxa"/>
            <w:tcBorders>
              <w:top w:val="single" w:sz="4" w:space="0" w:color="000000"/>
              <w:left w:val="nil"/>
              <w:bottom w:val="single" w:sz="4" w:space="0" w:color="000000"/>
              <w:right w:val="single" w:sz="4" w:space="0" w:color="auto"/>
            </w:tcBorders>
            <w:shd w:val="clear" w:color="auto" w:fill="auto"/>
            <w:vAlign w:val="center"/>
          </w:tcPr>
          <w:p w14:paraId="000B1B1C"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1134" w:type="dxa"/>
            <w:tcBorders>
              <w:top w:val="single" w:sz="4" w:space="0" w:color="000000"/>
              <w:left w:val="nil"/>
              <w:bottom w:val="single" w:sz="4" w:space="0" w:color="000000"/>
              <w:right w:val="single" w:sz="4" w:space="0" w:color="auto"/>
            </w:tcBorders>
            <w:shd w:val="clear" w:color="auto" w:fill="auto"/>
            <w:vAlign w:val="bottom"/>
          </w:tcPr>
          <w:p w14:paraId="451BB639"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1276" w:type="dxa"/>
            <w:tcBorders>
              <w:top w:val="single" w:sz="4" w:space="0" w:color="000000"/>
              <w:left w:val="nil"/>
              <w:bottom w:val="single" w:sz="4" w:space="0" w:color="000000"/>
              <w:right w:val="single" w:sz="4" w:space="0" w:color="auto"/>
            </w:tcBorders>
          </w:tcPr>
          <w:p w14:paraId="532A7343"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r>
      <w:tr w:rsidR="00D11EAA" w:rsidRPr="001E6C3E" w14:paraId="38842DD8" w14:textId="77777777" w:rsidTr="00807A93">
        <w:trPr>
          <w:trHeight w:val="225"/>
        </w:trPr>
        <w:tc>
          <w:tcPr>
            <w:tcW w:w="453" w:type="dxa"/>
            <w:tcBorders>
              <w:top w:val="single" w:sz="4" w:space="0" w:color="000000"/>
              <w:left w:val="single" w:sz="4" w:space="0" w:color="auto"/>
              <w:bottom w:val="single" w:sz="4" w:space="0" w:color="000000"/>
              <w:right w:val="single" w:sz="4" w:space="0" w:color="auto"/>
            </w:tcBorders>
            <w:shd w:val="clear" w:color="000000" w:fill="FFFFFF"/>
            <w:vAlign w:val="center"/>
          </w:tcPr>
          <w:p w14:paraId="48F92F90"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568" w:type="dxa"/>
            <w:tcBorders>
              <w:top w:val="single" w:sz="4" w:space="0" w:color="000000"/>
              <w:left w:val="nil"/>
              <w:bottom w:val="single" w:sz="4" w:space="0" w:color="000000"/>
              <w:right w:val="single" w:sz="4" w:space="0" w:color="auto"/>
            </w:tcBorders>
            <w:shd w:val="clear" w:color="000000" w:fill="FFFFFF"/>
            <w:vAlign w:val="center"/>
          </w:tcPr>
          <w:p w14:paraId="1AA28713"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567" w:type="dxa"/>
            <w:tcBorders>
              <w:top w:val="single" w:sz="4" w:space="0" w:color="000000"/>
              <w:left w:val="nil"/>
              <w:bottom w:val="single" w:sz="4" w:space="0" w:color="000000"/>
              <w:right w:val="single" w:sz="4" w:space="0" w:color="auto"/>
            </w:tcBorders>
            <w:shd w:val="clear" w:color="000000" w:fill="FFFFFF"/>
            <w:vAlign w:val="center"/>
          </w:tcPr>
          <w:p w14:paraId="68249C9F"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1135" w:type="dxa"/>
            <w:tcBorders>
              <w:top w:val="single" w:sz="4" w:space="0" w:color="000000"/>
              <w:left w:val="nil"/>
              <w:bottom w:val="single" w:sz="4" w:space="0" w:color="000000"/>
              <w:right w:val="single" w:sz="4" w:space="0" w:color="auto"/>
            </w:tcBorders>
            <w:shd w:val="clear" w:color="000000" w:fill="FFFFFF"/>
            <w:vAlign w:val="center"/>
          </w:tcPr>
          <w:p w14:paraId="5F996CDB"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879" w:type="dxa"/>
            <w:tcBorders>
              <w:top w:val="single" w:sz="4" w:space="0" w:color="000000"/>
              <w:left w:val="nil"/>
              <w:bottom w:val="single" w:sz="4" w:space="0" w:color="000000"/>
              <w:right w:val="single" w:sz="4" w:space="0" w:color="auto"/>
            </w:tcBorders>
            <w:shd w:val="clear" w:color="000000" w:fill="FFFFFF"/>
            <w:vAlign w:val="center"/>
          </w:tcPr>
          <w:p w14:paraId="1BF1F962"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1247" w:type="dxa"/>
            <w:tcBorders>
              <w:top w:val="single" w:sz="4" w:space="0" w:color="000000"/>
              <w:left w:val="nil"/>
              <w:bottom w:val="single" w:sz="4" w:space="0" w:color="000000"/>
              <w:right w:val="single" w:sz="4" w:space="0" w:color="auto"/>
            </w:tcBorders>
            <w:shd w:val="clear" w:color="000000" w:fill="FFFFFF"/>
            <w:vAlign w:val="center"/>
          </w:tcPr>
          <w:p w14:paraId="2CF8E6B1"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1556" w:type="dxa"/>
            <w:tcBorders>
              <w:top w:val="single" w:sz="4" w:space="0" w:color="000000"/>
              <w:left w:val="nil"/>
              <w:bottom w:val="single" w:sz="4" w:space="0" w:color="000000"/>
              <w:right w:val="single" w:sz="4" w:space="0" w:color="auto"/>
            </w:tcBorders>
            <w:shd w:val="clear" w:color="000000" w:fill="FFFFFF"/>
            <w:vAlign w:val="center"/>
          </w:tcPr>
          <w:p w14:paraId="63B6CFB8"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570" w:type="dxa"/>
            <w:tcBorders>
              <w:top w:val="single" w:sz="4" w:space="0" w:color="000000"/>
              <w:left w:val="nil"/>
              <w:bottom w:val="single" w:sz="4" w:space="0" w:color="000000"/>
              <w:right w:val="single" w:sz="4" w:space="0" w:color="auto"/>
            </w:tcBorders>
            <w:shd w:val="clear" w:color="auto" w:fill="auto"/>
            <w:vAlign w:val="center"/>
          </w:tcPr>
          <w:p w14:paraId="774BA141"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r w:rsidRPr="001E6C3E">
              <w:rPr>
                <w:rFonts w:ascii="Times New Roman" w:eastAsia="Times New Roman" w:hAnsi="Times New Roman" w:cs="Times New Roman"/>
                <w:bCs/>
                <w:sz w:val="20"/>
                <w:szCs w:val="20"/>
                <w:lang w:eastAsia="ru-RU"/>
              </w:rPr>
              <w:t>1.2.1</w:t>
            </w:r>
          </w:p>
        </w:tc>
        <w:tc>
          <w:tcPr>
            <w:tcW w:w="554" w:type="dxa"/>
            <w:tcBorders>
              <w:top w:val="single" w:sz="4" w:space="0" w:color="000000"/>
              <w:left w:val="nil"/>
              <w:bottom w:val="single" w:sz="4" w:space="0" w:color="000000"/>
              <w:right w:val="single" w:sz="4" w:space="0" w:color="auto"/>
            </w:tcBorders>
            <w:shd w:val="clear" w:color="auto" w:fill="auto"/>
            <w:vAlign w:val="center"/>
          </w:tcPr>
          <w:p w14:paraId="2B762B88"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693" w:type="dxa"/>
            <w:tcBorders>
              <w:top w:val="single" w:sz="4" w:space="0" w:color="000000"/>
              <w:left w:val="nil"/>
              <w:bottom w:val="single" w:sz="4" w:space="0" w:color="000000"/>
              <w:right w:val="single" w:sz="4" w:space="0" w:color="auto"/>
            </w:tcBorders>
            <w:shd w:val="clear" w:color="auto" w:fill="auto"/>
            <w:vAlign w:val="center"/>
          </w:tcPr>
          <w:p w14:paraId="6F70D00D"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1150" w:type="dxa"/>
            <w:tcBorders>
              <w:top w:val="single" w:sz="4" w:space="0" w:color="000000"/>
              <w:left w:val="nil"/>
              <w:bottom w:val="single" w:sz="4" w:space="0" w:color="000000"/>
              <w:right w:val="single" w:sz="4" w:space="0" w:color="auto"/>
            </w:tcBorders>
            <w:shd w:val="clear" w:color="auto" w:fill="auto"/>
            <w:vAlign w:val="center"/>
          </w:tcPr>
          <w:p w14:paraId="55EA8625"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976" w:type="dxa"/>
            <w:tcBorders>
              <w:top w:val="single" w:sz="4" w:space="0" w:color="000000"/>
              <w:left w:val="nil"/>
              <w:bottom w:val="single" w:sz="4" w:space="0" w:color="000000"/>
              <w:right w:val="single" w:sz="4" w:space="0" w:color="auto"/>
            </w:tcBorders>
            <w:shd w:val="clear" w:color="auto" w:fill="auto"/>
            <w:vAlign w:val="center"/>
          </w:tcPr>
          <w:p w14:paraId="21292A5C"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1276" w:type="dxa"/>
            <w:tcBorders>
              <w:top w:val="single" w:sz="4" w:space="0" w:color="000000"/>
              <w:left w:val="nil"/>
              <w:bottom w:val="single" w:sz="4" w:space="0" w:color="000000"/>
              <w:right w:val="single" w:sz="4" w:space="0" w:color="auto"/>
            </w:tcBorders>
            <w:shd w:val="clear" w:color="auto" w:fill="auto"/>
            <w:vAlign w:val="bottom"/>
          </w:tcPr>
          <w:p w14:paraId="434ADAFF"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1134" w:type="dxa"/>
            <w:tcBorders>
              <w:top w:val="single" w:sz="4" w:space="0" w:color="000000"/>
              <w:left w:val="nil"/>
              <w:bottom w:val="single" w:sz="4" w:space="0" w:color="000000"/>
              <w:right w:val="single" w:sz="4" w:space="0" w:color="auto"/>
            </w:tcBorders>
            <w:shd w:val="clear" w:color="auto" w:fill="auto"/>
            <w:vAlign w:val="center"/>
          </w:tcPr>
          <w:p w14:paraId="29C03EBB"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1134" w:type="dxa"/>
            <w:tcBorders>
              <w:top w:val="single" w:sz="4" w:space="0" w:color="000000"/>
              <w:left w:val="nil"/>
              <w:bottom w:val="single" w:sz="4" w:space="0" w:color="000000"/>
              <w:right w:val="single" w:sz="4" w:space="0" w:color="auto"/>
            </w:tcBorders>
            <w:shd w:val="clear" w:color="auto" w:fill="auto"/>
            <w:vAlign w:val="bottom"/>
          </w:tcPr>
          <w:p w14:paraId="4F335A75"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1276" w:type="dxa"/>
            <w:tcBorders>
              <w:top w:val="single" w:sz="4" w:space="0" w:color="000000"/>
              <w:left w:val="nil"/>
              <w:bottom w:val="single" w:sz="4" w:space="0" w:color="000000"/>
              <w:right w:val="single" w:sz="4" w:space="0" w:color="auto"/>
            </w:tcBorders>
          </w:tcPr>
          <w:p w14:paraId="00222222"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r>
      <w:tr w:rsidR="00D11EAA" w:rsidRPr="001E6C3E" w14:paraId="439D2866" w14:textId="77777777" w:rsidTr="00807A93">
        <w:trPr>
          <w:trHeight w:val="225"/>
        </w:trPr>
        <w:tc>
          <w:tcPr>
            <w:tcW w:w="453" w:type="dxa"/>
            <w:tcBorders>
              <w:top w:val="single" w:sz="4" w:space="0" w:color="000000"/>
              <w:left w:val="single" w:sz="4" w:space="0" w:color="auto"/>
              <w:bottom w:val="single" w:sz="4" w:space="0" w:color="000000"/>
              <w:right w:val="single" w:sz="4" w:space="0" w:color="auto"/>
            </w:tcBorders>
            <w:shd w:val="clear" w:color="000000" w:fill="FFFFFF"/>
            <w:vAlign w:val="center"/>
          </w:tcPr>
          <w:p w14:paraId="41DF99DA"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568" w:type="dxa"/>
            <w:tcBorders>
              <w:top w:val="single" w:sz="4" w:space="0" w:color="000000"/>
              <w:left w:val="nil"/>
              <w:bottom w:val="single" w:sz="4" w:space="0" w:color="000000"/>
              <w:right w:val="single" w:sz="4" w:space="0" w:color="auto"/>
            </w:tcBorders>
            <w:shd w:val="clear" w:color="000000" w:fill="FFFFFF"/>
            <w:vAlign w:val="center"/>
          </w:tcPr>
          <w:p w14:paraId="3A1E1504"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567" w:type="dxa"/>
            <w:tcBorders>
              <w:top w:val="single" w:sz="4" w:space="0" w:color="000000"/>
              <w:left w:val="nil"/>
              <w:bottom w:val="single" w:sz="4" w:space="0" w:color="000000"/>
              <w:right w:val="single" w:sz="4" w:space="0" w:color="auto"/>
            </w:tcBorders>
            <w:shd w:val="clear" w:color="000000" w:fill="FFFFFF"/>
            <w:vAlign w:val="center"/>
          </w:tcPr>
          <w:p w14:paraId="2F19059C"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1135" w:type="dxa"/>
            <w:tcBorders>
              <w:top w:val="single" w:sz="4" w:space="0" w:color="000000"/>
              <w:left w:val="nil"/>
              <w:bottom w:val="single" w:sz="4" w:space="0" w:color="000000"/>
              <w:right w:val="single" w:sz="4" w:space="0" w:color="auto"/>
            </w:tcBorders>
            <w:shd w:val="clear" w:color="000000" w:fill="FFFFFF"/>
            <w:vAlign w:val="center"/>
          </w:tcPr>
          <w:p w14:paraId="6DF8EC43"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879" w:type="dxa"/>
            <w:tcBorders>
              <w:top w:val="single" w:sz="4" w:space="0" w:color="000000"/>
              <w:left w:val="nil"/>
              <w:bottom w:val="single" w:sz="4" w:space="0" w:color="000000"/>
              <w:right w:val="single" w:sz="4" w:space="0" w:color="auto"/>
            </w:tcBorders>
            <w:shd w:val="clear" w:color="000000" w:fill="FFFFFF"/>
            <w:vAlign w:val="center"/>
          </w:tcPr>
          <w:p w14:paraId="018CC832"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1247" w:type="dxa"/>
            <w:tcBorders>
              <w:top w:val="single" w:sz="4" w:space="0" w:color="000000"/>
              <w:left w:val="nil"/>
              <w:bottom w:val="single" w:sz="4" w:space="0" w:color="000000"/>
              <w:right w:val="single" w:sz="4" w:space="0" w:color="auto"/>
            </w:tcBorders>
            <w:shd w:val="clear" w:color="000000" w:fill="FFFFFF"/>
            <w:vAlign w:val="center"/>
          </w:tcPr>
          <w:p w14:paraId="10E8D167"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1556" w:type="dxa"/>
            <w:tcBorders>
              <w:top w:val="single" w:sz="4" w:space="0" w:color="000000"/>
              <w:left w:val="nil"/>
              <w:bottom w:val="single" w:sz="4" w:space="0" w:color="000000"/>
              <w:right w:val="single" w:sz="4" w:space="0" w:color="auto"/>
            </w:tcBorders>
            <w:shd w:val="clear" w:color="000000" w:fill="FFFFFF"/>
            <w:vAlign w:val="center"/>
          </w:tcPr>
          <w:p w14:paraId="4EB6087A"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570" w:type="dxa"/>
            <w:tcBorders>
              <w:top w:val="single" w:sz="4" w:space="0" w:color="000000"/>
              <w:left w:val="nil"/>
              <w:bottom w:val="single" w:sz="4" w:space="0" w:color="000000"/>
              <w:right w:val="single" w:sz="4" w:space="0" w:color="auto"/>
            </w:tcBorders>
            <w:shd w:val="clear" w:color="auto" w:fill="auto"/>
            <w:vAlign w:val="center"/>
          </w:tcPr>
          <w:p w14:paraId="38700E2B"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r w:rsidRPr="001E6C3E">
              <w:rPr>
                <w:rFonts w:ascii="Times New Roman" w:eastAsia="Times New Roman" w:hAnsi="Times New Roman" w:cs="Times New Roman"/>
                <w:bCs/>
                <w:sz w:val="20"/>
                <w:szCs w:val="20"/>
                <w:lang w:eastAsia="ru-RU"/>
              </w:rPr>
              <w:t>1.2.2</w:t>
            </w:r>
          </w:p>
        </w:tc>
        <w:tc>
          <w:tcPr>
            <w:tcW w:w="554" w:type="dxa"/>
            <w:tcBorders>
              <w:top w:val="single" w:sz="4" w:space="0" w:color="000000"/>
              <w:left w:val="nil"/>
              <w:bottom w:val="single" w:sz="4" w:space="0" w:color="000000"/>
              <w:right w:val="single" w:sz="4" w:space="0" w:color="auto"/>
            </w:tcBorders>
            <w:shd w:val="clear" w:color="auto" w:fill="auto"/>
            <w:vAlign w:val="center"/>
          </w:tcPr>
          <w:p w14:paraId="3DDC61AF"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693" w:type="dxa"/>
            <w:tcBorders>
              <w:top w:val="single" w:sz="4" w:space="0" w:color="000000"/>
              <w:left w:val="nil"/>
              <w:bottom w:val="single" w:sz="4" w:space="0" w:color="000000"/>
              <w:right w:val="single" w:sz="4" w:space="0" w:color="auto"/>
            </w:tcBorders>
            <w:shd w:val="clear" w:color="auto" w:fill="auto"/>
            <w:vAlign w:val="center"/>
          </w:tcPr>
          <w:p w14:paraId="4A9C5D27"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1150" w:type="dxa"/>
            <w:tcBorders>
              <w:top w:val="single" w:sz="4" w:space="0" w:color="000000"/>
              <w:left w:val="nil"/>
              <w:bottom w:val="single" w:sz="4" w:space="0" w:color="000000"/>
              <w:right w:val="single" w:sz="4" w:space="0" w:color="auto"/>
            </w:tcBorders>
            <w:shd w:val="clear" w:color="auto" w:fill="auto"/>
            <w:vAlign w:val="center"/>
          </w:tcPr>
          <w:p w14:paraId="6BAE6E31"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976" w:type="dxa"/>
            <w:tcBorders>
              <w:top w:val="single" w:sz="4" w:space="0" w:color="000000"/>
              <w:left w:val="nil"/>
              <w:bottom w:val="single" w:sz="4" w:space="0" w:color="000000"/>
              <w:right w:val="single" w:sz="4" w:space="0" w:color="auto"/>
            </w:tcBorders>
            <w:shd w:val="clear" w:color="auto" w:fill="auto"/>
            <w:vAlign w:val="center"/>
          </w:tcPr>
          <w:p w14:paraId="1DC64384"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1276" w:type="dxa"/>
            <w:tcBorders>
              <w:top w:val="single" w:sz="4" w:space="0" w:color="000000"/>
              <w:left w:val="nil"/>
              <w:bottom w:val="single" w:sz="4" w:space="0" w:color="000000"/>
              <w:right w:val="single" w:sz="4" w:space="0" w:color="auto"/>
            </w:tcBorders>
            <w:shd w:val="clear" w:color="auto" w:fill="auto"/>
            <w:vAlign w:val="bottom"/>
          </w:tcPr>
          <w:p w14:paraId="5A18E037"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1134" w:type="dxa"/>
            <w:tcBorders>
              <w:top w:val="single" w:sz="4" w:space="0" w:color="000000"/>
              <w:left w:val="nil"/>
              <w:bottom w:val="single" w:sz="4" w:space="0" w:color="000000"/>
              <w:right w:val="single" w:sz="4" w:space="0" w:color="auto"/>
            </w:tcBorders>
            <w:shd w:val="clear" w:color="auto" w:fill="auto"/>
            <w:vAlign w:val="center"/>
          </w:tcPr>
          <w:p w14:paraId="075E7FD7"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1134" w:type="dxa"/>
            <w:tcBorders>
              <w:top w:val="single" w:sz="4" w:space="0" w:color="000000"/>
              <w:left w:val="nil"/>
              <w:bottom w:val="single" w:sz="4" w:space="0" w:color="000000"/>
              <w:right w:val="single" w:sz="4" w:space="0" w:color="auto"/>
            </w:tcBorders>
            <w:shd w:val="clear" w:color="auto" w:fill="auto"/>
            <w:vAlign w:val="bottom"/>
          </w:tcPr>
          <w:p w14:paraId="4F5B171F"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1276" w:type="dxa"/>
            <w:tcBorders>
              <w:top w:val="single" w:sz="4" w:space="0" w:color="000000"/>
              <w:left w:val="nil"/>
              <w:bottom w:val="single" w:sz="4" w:space="0" w:color="000000"/>
              <w:right w:val="single" w:sz="4" w:space="0" w:color="auto"/>
            </w:tcBorders>
          </w:tcPr>
          <w:p w14:paraId="7492ED0E"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r>
      <w:tr w:rsidR="00D11EAA" w:rsidRPr="001E6C3E" w14:paraId="30CB1184" w14:textId="77777777" w:rsidTr="00807A93">
        <w:trPr>
          <w:trHeight w:val="225"/>
        </w:trPr>
        <w:tc>
          <w:tcPr>
            <w:tcW w:w="453" w:type="dxa"/>
            <w:tcBorders>
              <w:top w:val="single" w:sz="4" w:space="0" w:color="000000"/>
              <w:left w:val="single" w:sz="4" w:space="0" w:color="auto"/>
              <w:bottom w:val="single" w:sz="4" w:space="0" w:color="000000"/>
              <w:right w:val="single" w:sz="4" w:space="0" w:color="auto"/>
            </w:tcBorders>
            <w:shd w:val="clear" w:color="000000" w:fill="FFFFFF"/>
            <w:vAlign w:val="center"/>
          </w:tcPr>
          <w:p w14:paraId="7F23A3B2"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568" w:type="dxa"/>
            <w:tcBorders>
              <w:top w:val="single" w:sz="4" w:space="0" w:color="000000"/>
              <w:left w:val="nil"/>
              <w:bottom w:val="single" w:sz="4" w:space="0" w:color="000000"/>
              <w:right w:val="single" w:sz="4" w:space="0" w:color="auto"/>
            </w:tcBorders>
            <w:shd w:val="clear" w:color="000000" w:fill="FFFFFF"/>
            <w:vAlign w:val="center"/>
          </w:tcPr>
          <w:p w14:paraId="154BF148"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567" w:type="dxa"/>
            <w:tcBorders>
              <w:top w:val="single" w:sz="4" w:space="0" w:color="000000"/>
              <w:left w:val="nil"/>
              <w:bottom w:val="single" w:sz="4" w:space="0" w:color="000000"/>
              <w:right w:val="single" w:sz="4" w:space="0" w:color="auto"/>
            </w:tcBorders>
            <w:shd w:val="clear" w:color="000000" w:fill="FFFFFF"/>
            <w:vAlign w:val="center"/>
          </w:tcPr>
          <w:p w14:paraId="1D741653"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1135" w:type="dxa"/>
            <w:tcBorders>
              <w:top w:val="single" w:sz="4" w:space="0" w:color="000000"/>
              <w:left w:val="nil"/>
              <w:bottom w:val="single" w:sz="4" w:space="0" w:color="000000"/>
              <w:right w:val="single" w:sz="4" w:space="0" w:color="auto"/>
            </w:tcBorders>
            <w:shd w:val="clear" w:color="000000" w:fill="FFFFFF"/>
            <w:vAlign w:val="center"/>
          </w:tcPr>
          <w:p w14:paraId="0989265A"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879" w:type="dxa"/>
            <w:tcBorders>
              <w:top w:val="single" w:sz="4" w:space="0" w:color="000000"/>
              <w:left w:val="nil"/>
              <w:bottom w:val="single" w:sz="4" w:space="0" w:color="000000"/>
              <w:right w:val="single" w:sz="4" w:space="0" w:color="auto"/>
            </w:tcBorders>
            <w:shd w:val="clear" w:color="000000" w:fill="FFFFFF"/>
            <w:vAlign w:val="center"/>
          </w:tcPr>
          <w:p w14:paraId="6D910703"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1247" w:type="dxa"/>
            <w:tcBorders>
              <w:top w:val="single" w:sz="4" w:space="0" w:color="000000"/>
              <w:left w:val="nil"/>
              <w:bottom w:val="single" w:sz="4" w:space="0" w:color="000000"/>
              <w:right w:val="single" w:sz="4" w:space="0" w:color="auto"/>
            </w:tcBorders>
            <w:shd w:val="clear" w:color="000000" w:fill="FFFFFF"/>
            <w:vAlign w:val="center"/>
          </w:tcPr>
          <w:p w14:paraId="6FC6E065"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1556" w:type="dxa"/>
            <w:tcBorders>
              <w:top w:val="single" w:sz="4" w:space="0" w:color="000000"/>
              <w:left w:val="nil"/>
              <w:bottom w:val="single" w:sz="4" w:space="0" w:color="000000"/>
              <w:right w:val="single" w:sz="4" w:space="0" w:color="auto"/>
            </w:tcBorders>
            <w:shd w:val="clear" w:color="000000" w:fill="FFFFFF"/>
            <w:vAlign w:val="center"/>
          </w:tcPr>
          <w:p w14:paraId="3B9B6885"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570" w:type="dxa"/>
            <w:tcBorders>
              <w:top w:val="single" w:sz="4" w:space="0" w:color="000000"/>
              <w:left w:val="nil"/>
              <w:bottom w:val="single" w:sz="4" w:space="0" w:color="000000"/>
              <w:right w:val="single" w:sz="4" w:space="0" w:color="auto"/>
            </w:tcBorders>
            <w:shd w:val="clear" w:color="auto" w:fill="auto"/>
            <w:vAlign w:val="center"/>
          </w:tcPr>
          <w:p w14:paraId="54058A76"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r w:rsidRPr="001E6C3E">
              <w:rPr>
                <w:rFonts w:ascii="Times New Roman" w:eastAsia="Times New Roman" w:hAnsi="Times New Roman" w:cs="Times New Roman"/>
                <w:bCs/>
                <w:sz w:val="20"/>
                <w:szCs w:val="20"/>
                <w:lang w:eastAsia="ru-RU"/>
              </w:rPr>
              <w:t>1.2.3</w:t>
            </w:r>
          </w:p>
        </w:tc>
        <w:tc>
          <w:tcPr>
            <w:tcW w:w="554" w:type="dxa"/>
            <w:tcBorders>
              <w:top w:val="single" w:sz="4" w:space="0" w:color="000000"/>
              <w:left w:val="nil"/>
              <w:bottom w:val="single" w:sz="4" w:space="0" w:color="000000"/>
              <w:right w:val="single" w:sz="4" w:space="0" w:color="auto"/>
            </w:tcBorders>
            <w:shd w:val="clear" w:color="auto" w:fill="auto"/>
            <w:vAlign w:val="center"/>
          </w:tcPr>
          <w:p w14:paraId="739DAA07"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693" w:type="dxa"/>
            <w:tcBorders>
              <w:top w:val="single" w:sz="4" w:space="0" w:color="000000"/>
              <w:left w:val="nil"/>
              <w:bottom w:val="single" w:sz="4" w:space="0" w:color="000000"/>
              <w:right w:val="single" w:sz="4" w:space="0" w:color="auto"/>
            </w:tcBorders>
            <w:shd w:val="clear" w:color="auto" w:fill="auto"/>
            <w:vAlign w:val="center"/>
          </w:tcPr>
          <w:p w14:paraId="0290D498"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1150" w:type="dxa"/>
            <w:tcBorders>
              <w:top w:val="single" w:sz="4" w:space="0" w:color="000000"/>
              <w:left w:val="nil"/>
              <w:bottom w:val="single" w:sz="4" w:space="0" w:color="000000"/>
              <w:right w:val="single" w:sz="4" w:space="0" w:color="auto"/>
            </w:tcBorders>
            <w:shd w:val="clear" w:color="auto" w:fill="auto"/>
            <w:vAlign w:val="center"/>
          </w:tcPr>
          <w:p w14:paraId="09387D0D"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976" w:type="dxa"/>
            <w:tcBorders>
              <w:top w:val="single" w:sz="4" w:space="0" w:color="000000"/>
              <w:left w:val="nil"/>
              <w:bottom w:val="single" w:sz="4" w:space="0" w:color="000000"/>
              <w:right w:val="single" w:sz="4" w:space="0" w:color="auto"/>
            </w:tcBorders>
            <w:shd w:val="clear" w:color="auto" w:fill="auto"/>
            <w:vAlign w:val="center"/>
          </w:tcPr>
          <w:p w14:paraId="5722072F"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1276" w:type="dxa"/>
            <w:tcBorders>
              <w:top w:val="single" w:sz="4" w:space="0" w:color="000000"/>
              <w:left w:val="nil"/>
              <w:bottom w:val="single" w:sz="4" w:space="0" w:color="000000"/>
              <w:right w:val="single" w:sz="4" w:space="0" w:color="auto"/>
            </w:tcBorders>
            <w:shd w:val="clear" w:color="auto" w:fill="auto"/>
            <w:vAlign w:val="bottom"/>
          </w:tcPr>
          <w:p w14:paraId="4F7A6E08"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1134" w:type="dxa"/>
            <w:tcBorders>
              <w:top w:val="single" w:sz="4" w:space="0" w:color="000000"/>
              <w:left w:val="nil"/>
              <w:bottom w:val="single" w:sz="4" w:space="0" w:color="000000"/>
              <w:right w:val="single" w:sz="4" w:space="0" w:color="auto"/>
            </w:tcBorders>
            <w:shd w:val="clear" w:color="auto" w:fill="auto"/>
            <w:vAlign w:val="center"/>
          </w:tcPr>
          <w:p w14:paraId="26DBFCE7"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1134" w:type="dxa"/>
            <w:tcBorders>
              <w:top w:val="single" w:sz="4" w:space="0" w:color="000000"/>
              <w:left w:val="nil"/>
              <w:bottom w:val="single" w:sz="4" w:space="0" w:color="000000"/>
              <w:right w:val="single" w:sz="4" w:space="0" w:color="auto"/>
            </w:tcBorders>
            <w:shd w:val="clear" w:color="auto" w:fill="auto"/>
            <w:vAlign w:val="bottom"/>
          </w:tcPr>
          <w:p w14:paraId="6081F525"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1276" w:type="dxa"/>
            <w:tcBorders>
              <w:top w:val="single" w:sz="4" w:space="0" w:color="000000"/>
              <w:left w:val="nil"/>
              <w:bottom w:val="single" w:sz="4" w:space="0" w:color="000000"/>
              <w:right w:val="single" w:sz="4" w:space="0" w:color="auto"/>
            </w:tcBorders>
          </w:tcPr>
          <w:p w14:paraId="74A6745D"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r>
      <w:tr w:rsidR="00D11EAA" w:rsidRPr="001E6C3E" w14:paraId="70774D85" w14:textId="77777777" w:rsidTr="00807A93">
        <w:trPr>
          <w:trHeight w:val="225"/>
        </w:trPr>
        <w:tc>
          <w:tcPr>
            <w:tcW w:w="453" w:type="dxa"/>
            <w:tcBorders>
              <w:top w:val="single" w:sz="4" w:space="0" w:color="000000"/>
              <w:left w:val="single" w:sz="4" w:space="0" w:color="auto"/>
              <w:bottom w:val="single" w:sz="4" w:space="0" w:color="000000"/>
              <w:right w:val="single" w:sz="4" w:space="0" w:color="auto"/>
            </w:tcBorders>
            <w:shd w:val="clear" w:color="000000" w:fill="FFFFFF"/>
            <w:vAlign w:val="center"/>
          </w:tcPr>
          <w:p w14:paraId="796BC6FF"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568" w:type="dxa"/>
            <w:tcBorders>
              <w:top w:val="single" w:sz="4" w:space="0" w:color="000000"/>
              <w:left w:val="nil"/>
              <w:bottom w:val="single" w:sz="4" w:space="0" w:color="000000"/>
              <w:right w:val="single" w:sz="4" w:space="0" w:color="auto"/>
            </w:tcBorders>
            <w:shd w:val="clear" w:color="000000" w:fill="FFFFFF"/>
            <w:vAlign w:val="center"/>
          </w:tcPr>
          <w:p w14:paraId="36BE20DE"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567" w:type="dxa"/>
            <w:tcBorders>
              <w:top w:val="single" w:sz="4" w:space="0" w:color="000000"/>
              <w:left w:val="nil"/>
              <w:bottom w:val="single" w:sz="4" w:space="0" w:color="000000"/>
              <w:right w:val="single" w:sz="4" w:space="0" w:color="auto"/>
            </w:tcBorders>
            <w:shd w:val="clear" w:color="000000" w:fill="FFFFFF"/>
            <w:vAlign w:val="center"/>
          </w:tcPr>
          <w:p w14:paraId="36FFC4C8"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1135" w:type="dxa"/>
            <w:tcBorders>
              <w:top w:val="single" w:sz="4" w:space="0" w:color="000000"/>
              <w:left w:val="nil"/>
              <w:bottom w:val="single" w:sz="4" w:space="0" w:color="000000"/>
              <w:right w:val="single" w:sz="4" w:space="0" w:color="auto"/>
            </w:tcBorders>
            <w:shd w:val="clear" w:color="000000" w:fill="FFFFFF"/>
            <w:vAlign w:val="center"/>
          </w:tcPr>
          <w:p w14:paraId="0D2D0839"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879" w:type="dxa"/>
            <w:tcBorders>
              <w:top w:val="single" w:sz="4" w:space="0" w:color="000000"/>
              <w:left w:val="nil"/>
              <w:bottom w:val="single" w:sz="4" w:space="0" w:color="000000"/>
              <w:right w:val="single" w:sz="4" w:space="0" w:color="auto"/>
            </w:tcBorders>
            <w:shd w:val="clear" w:color="000000" w:fill="FFFFFF"/>
            <w:vAlign w:val="center"/>
          </w:tcPr>
          <w:p w14:paraId="13A124D6"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1247" w:type="dxa"/>
            <w:tcBorders>
              <w:top w:val="single" w:sz="4" w:space="0" w:color="000000"/>
              <w:left w:val="nil"/>
              <w:bottom w:val="single" w:sz="4" w:space="0" w:color="000000"/>
              <w:right w:val="single" w:sz="4" w:space="0" w:color="auto"/>
            </w:tcBorders>
            <w:shd w:val="clear" w:color="000000" w:fill="FFFFFF"/>
            <w:vAlign w:val="center"/>
          </w:tcPr>
          <w:p w14:paraId="280EED13"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1556" w:type="dxa"/>
            <w:tcBorders>
              <w:top w:val="single" w:sz="4" w:space="0" w:color="000000"/>
              <w:left w:val="nil"/>
              <w:bottom w:val="single" w:sz="4" w:space="0" w:color="000000"/>
              <w:right w:val="single" w:sz="4" w:space="0" w:color="auto"/>
            </w:tcBorders>
            <w:shd w:val="clear" w:color="000000" w:fill="FFFFFF"/>
            <w:vAlign w:val="center"/>
          </w:tcPr>
          <w:p w14:paraId="5FA9C8BE"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570" w:type="dxa"/>
            <w:tcBorders>
              <w:top w:val="single" w:sz="4" w:space="0" w:color="000000"/>
              <w:left w:val="nil"/>
              <w:bottom w:val="single" w:sz="4" w:space="0" w:color="000000"/>
              <w:right w:val="single" w:sz="4" w:space="0" w:color="auto"/>
            </w:tcBorders>
            <w:shd w:val="clear" w:color="auto" w:fill="auto"/>
            <w:vAlign w:val="center"/>
          </w:tcPr>
          <w:p w14:paraId="0F870EDF"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r w:rsidRPr="001E6C3E">
              <w:rPr>
                <w:rFonts w:ascii="Times New Roman" w:eastAsia="Times New Roman" w:hAnsi="Times New Roman" w:cs="Times New Roman"/>
                <w:bCs/>
                <w:sz w:val="20"/>
                <w:szCs w:val="20"/>
                <w:lang w:eastAsia="ru-RU"/>
              </w:rPr>
              <w:t>…</w:t>
            </w:r>
          </w:p>
        </w:tc>
        <w:tc>
          <w:tcPr>
            <w:tcW w:w="554" w:type="dxa"/>
            <w:tcBorders>
              <w:top w:val="single" w:sz="4" w:space="0" w:color="000000"/>
              <w:left w:val="nil"/>
              <w:bottom w:val="single" w:sz="4" w:space="0" w:color="000000"/>
              <w:right w:val="single" w:sz="4" w:space="0" w:color="auto"/>
            </w:tcBorders>
            <w:shd w:val="clear" w:color="auto" w:fill="auto"/>
            <w:vAlign w:val="center"/>
          </w:tcPr>
          <w:p w14:paraId="4B523F6D"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693" w:type="dxa"/>
            <w:tcBorders>
              <w:top w:val="single" w:sz="4" w:space="0" w:color="000000"/>
              <w:left w:val="nil"/>
              <w:bottom w:val="single" w:sz="4" w:space="0" w:color="000000"/>
              <w:right w:val="single" w:sz="4" w:space="0" w:color="auto"/>
            </w:tcBorders>
            <w:shd w:val="clear" w:color="auto" w:fill="auto"/>
            <w:vAlign w:val="center"/>
          </w:tcPr>
          <w:p w14:paraId="2D581E34"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1150" w:type="dxa"/>
            <w:tcBorders>
              <w:top w:val="single" w:sz="4" w:space="0" w:color="000000"/>
              <w:left w:val="nil"/>
              <w:bottom w:val="single" w:sz="4" w:space="0" w:color="000000"/>
              <w:right w:val="single" w:sz="4" w:space="0" w:color="auto"/>
            </w:tcBorders>
            <w:shd w:val="clear" w:color="auto" w:fill="auto"/>
            <w:vAlign w:val="center"/>
          </w:tcPr>
          <w:p w14:paraId="288B700F"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976" w:type="dxa"/>
            <w:tcBorders>
              <w:top w:val="single" w:sz="4" w:space="0" w:color="000000"/>
              <w:left w:val="nil"/>
              <w:bottom w:val="single" w:sz="4" w:space="0" w:color="000000"/>
              <w:right w:val="single" w:sz="4" w:space="0" w:color="auto"/>
            </w:tcBorders>
            <w:shd w:val="clear" w:color="auto" w:fill="auto"/>
            <w:vAlign w:val="center"/>
          </w:tcPr>
          <w:p w14:paraId="0856A7A6"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1276" w:type="dxa"/>
            <w:tcBorders>
              <w:top w:val="single" w:sz="4" w:space="0" w:color="000000"/>
              <w:left w:val="nil"/>
              <w:bottom w:val="single" w:sz="4" w:space="0" w:color="000000"/>
              <w:right w:val="single" w:sz="4" w:space="0" w:color="auto"/>
            </w:tcBorders>
            <w:shd w:val="clear" w:color="auto" w:fill="auto"/>
            <w:vAlign w:val="bottom"/>
          </w:tcPr>
          <w:p w14:paraId="7F6A479E"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1134" w:type="dxa"/>
            <w:tcBorders>
              <w:top w:val="single" w:sz="4" w:space="0" w:color="000000"/>
              <w:left w:val="nil"/>
              <w:bottom w:val="single" w:sz="4" w:space="0" w:color="000000"/>
              <w:right w:val="single" w:sz="4" w:space="0" w:color="auto"/>
            </w:tcBorders>
            <w:shd w:val="clear" w:color="auto" w:fill="auto"/>
            <w:vAlign w:val="center"/>
          </w:tcPr>
          <w:p w14:paraId="2B4A8112"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1134" w:type="dxa"/>
            <w:tcBorders>
              <w:top w:val="single" w:sz="4" w:space="0" w:color="000000"/>
              <w:left w:val="nil"/>
              <w:bottom w:val="single" w:sz="4" w:space="0" w:color="000000"/>
              <w:right w:val="single" w:sz="4" w:space="0" w:color="auto"/>
            </w:tcBorders>
            <w:shd w:val="clear" w:color="auto" w:fill="auto"/>
            <w:vAlign w:val="bottom"/>
          </w:tcPr>
          <w:p w14:paraId="64464F00"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1276" w:type="dxa"/>
            <w:tcBorders>
              <w:top w:val="single" w:sz="4" w:space="0" w:color="000000"/>
              <w:left w:val="nil"/>
              <w:bottom w:val="single" w:sz="4" w:space="0" w:color="000000"/>
              <w:right w:val="single" w:sz="4" w:space="0" w:color="auto"/>
            </w:tcBorders>
          </w:tcPr>
          <w:p w14:paraId="7851AD6E"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r>
      <w:tr w:rsidR="00D11EAA" w:rsidRPr="001E6C3E" w14:paraId="6A7A983C" w14:textId="77777777" w:rsidTr="00807A93">
        <w:trPr>
          <w:trHeight w:val="225"/>
        </w:trPr>
        <w:tc>
          <w:tcPr>
            <w:tcW w:w="453" w:type="dxa"/>
            <w:tcBorders>
              <w:top w:val="single" w:sz="4" w:space="0" w:color="000000"/>
              <w:left w:val="single" w:sz="4" w:space="0" w:color="auto"/>
              <w:bottom w:val="single" w:sz="4" w:space="0" w:color="000000"/>
              <w:right w:val="single" w:sz="4" w:space="0" w:color="auto"/>
            </w:tcBorders>
            <w:shd w:val="clear" w:color="000000" w:fill="FFFFFF"/>
            <w:vAlign w:val="center"/>
          </w:tcPr>
          <w:p w14:paraId="2BE5CB33"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568" w:type="dxa"/>
            <w:tcBorders>
              <w:top w:val="single" w:sz="4" w:space="0" w:color="000000"/>
              <w:left w:val="nil"/>
              <w:bottom w:val="single" w:sz="4" w:space="0" w:color="000000"/>
              <w:right w:val="single" w:sz="4" w:space="0" w:color="auto"/>
            </w:tcBorders>
            <w:shd w:val="clear" w:color="000000" w:fill="FFFFFF"/>
            <w:vAlign w:val="center"/>
          </w:tcPr>
          <w:p w14:paraId="29B11BF3"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567" w:type="dxa"/>
            <w:tcBorders>
              <w:top w:val="single" w:sz="4" w:space="0" w:color="000000"/>
              <w:left w:val="nil"/>
              <w:bottom w:val="single" w:sz="4" w:space="0" w:color="000000"/>
              <w:right w:val="single" w:sz="4" w:space="0" w:color="auto"/>
            </w:tcBorders>
            <w:shd w:val="clear" w:color="000000" w:fill="FFFFFF"/>
            <w:vAlign w:val="center"/>
          </w:tcPr>
          <w:p w14:paraId="0A8A0A81"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1135" w:type="dxa"/>
            <w:tcBorders>
              <w:top w:val="single" w:sz="4" w:space="0" w:color="000000"/>
              <w:left w:val="nil"/>
              <w:bottom w:val="single" w:sz="4" w:space="0" w:color="000000"/>
              <w:right w:val="single" w:sz="4" w:space="0" w:color="auto"/>
            </w:tcBorders>
            <w:shd w:val="clear" w:color="000000" w:fill="FFFFFF"/>
            <w:vAlign w:val="center"/>
          </w:tcPr>
          <w:p w14:paraId="6CC1A671"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879" w:type="dxa"/>
            <w:tcBorders>
              <w:top w:val="single" w:sz="4" w:space="0" w:color="000000"/>
              <w:left w:val="nil"/>
              <w:bottom w:val="single" w:sz="4" w:space="0" w:color="000000"/>
              <w:right w:val="single" w:sz="4" w:space="0" w:color="auto"/>
            </w:tcBorders>
            <w:shd w:val="clear" w:color="000000" w:fill="FFFFFF"/>
            <w:vAlign w:val="center"/>
          </w:tcPr>
          <w:p w14:paraId="5C1B2400"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1247" w:type="dxa"/>
            <w:tcBorders>
              <w:top w:val="single" w:sz="4" w:space="0" w:color="000000"/>
              <w:left w:val="nil"/>
              <w:bottom w:val="single" w:sz="4" w:space="0" w:color="000000"/>
              <w:right w:val="single" w:sz="4" w:space="0" w:color="auto"/>
            </w:tcBorders>
            <w:shd w:val="clear" w:color="000000" w:fill="FFFFFF"/>
            <w:vAlign w:val="center"/>
          </w:tcPr>
          <w:p w14:paraId="18410405"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1556" w:type="dxa"/>
            <w:tcBorders>
              <w:top w:val="single" w:sz="4" w:space="0" w:color="000000"/>
              <w:left w:val="nil"/>
              <w:bottom w:val="single" w:sz="4" w:space="0" w:color="000000"/>
              <w:right w:val="single" w:sz="4" w:space="0" w:color="auto"/>
            </w:tcBorders>
            <w:shd w:val="clear" w:color="000000" w:fill="FFFFFF"/>
            <w:vAlign w:val="center"/>
          </w:tcPr>
          <w:p w14:paraId="1143FC80"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570" w:type="dxa"/>
            <w:tcBorders>
              <w:top w:val="single" w:sz="4" w:space="0" w:color="000000"/>
              <w:left w:val="nil"/>
              <w:bottom w:val="single" w:sz="4" w:space="0" w:color="000000"/>
              <w:right w:val="single" w:sz="4" w:space="0" w:color="auto"/>
            </w:tcBorders>
            <w:shd w:val="clear" w:color="auto" w:fill="auto"/>
            <w:vAlign w:val="center"/>
          </w:tcPr>
          <w:p w14:paraId="783A7551"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r w:rsidRPr="001E6C3E">
              <w:rPr>
                <w:rFonts w:ascii="Times New Roman" w:eastAsia="Times New Roman" w:hAnsi="Times New Roman" w:cs="Times New Roman"/>
                <w:bCs/>
                <w:sz w:val="20"/>
                <w:szCs w:val="20"/>
                <w:lang w:eastAsia="ru-RU"/>
              </w:rPr>
              <w:t>1.3</w:t>
            </w:r>
          </w:p>
        </w:tc>
        <w:tc>
          <w:tcPr>
            <w:tcW w:w="554" w:type="dxa"/>
            <w:tcBorders>
              <w:top w:val="single" w:sz="4" w:space="0" w:color="000000"/>
              <w:left w:val="nil"/>
              <w:bottom w:val="single" w:sz="4" w:space="0" w:color="000000"/>
              <w:right w:val="single" w:sz="4" w:space="0" w:color="auto"/>
            </w:tcBorders>
            <w:shd w:val="clear" w:color="auto" w:fill="auto"/>
            <w:vAlign w:val="center"/>
          </w:tcPr>
          <w:p w14:paraId="75B394D1"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693" w:type="dxa"/>
            <w:tcBorders>
              <w:top w:val="single" w:sz="4" w:space="0" w:color="000000"/>
              <w:left w:val="nil"/>
              <w:bottom w:val="single" w:sz="4" w:space="0" w:color="000000"/>
              <w:right w:val="single" w:sz="4" w:space="0" w:color="auto"/>
            </w:tcBorders>
            <w:shd w:val="clear" w:color="auto" w:fill="auto"/>
            <w:vAlign w:val="center"/>
          </w:tcPr>
          <w:p w14:paraId="05610174"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1150" w:type="dxa"/>
            <w:tcBorders>
              <w:top w:val="single" w:sz="4" w:space="0" w:color="000000"/>
              <w:left w:val="nil"/>
              <w:bottom w:val="single" w:sz="4" w:space="0" w:color="000000"/>
              <w:right w:val="single" w:sz="4" w:space="0" w:color="auto"/>
            </w:tcBorders>
            <w:shd w:val="clear" w:color="auto" w:fill="auto"/>
            <w:vAlign w:val="center"/>
          </w:tcPr>
          <w:p w14:paraId="7581656D"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976" w:type="dxa"/>
            <w:tcBorders>
              <w:top w:val="single" w:sz="4" w:space="0" w:color="000000"/>
              <w:left w:val="nil"/>
              <w:bottom w:val="single" w:sz="4" w:space="0" w:color="000000"/>
              <w:right w:val="single" w:sz="4" w:space="0" w:color="auto"/>
            </w:tcBorders>
            <w:shd w:val="clear" w:color="auto" w:fill="auto"/>
            <w:vAlign w:val="center"/>
          </w:tcPr>
          <w:p w14:paraId="001CFFD6"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1276" w:type="dxa"/>
            <w:tcBorders>
              <w:top w:val="single" w:sz="4" w:space="0" w:color="000000"/>
              <w:left w:val="nil"/>
              <w:bottom w:val="single" w:sz="4" w:space="0" w:color="000000"/>
              <w:right w:val="single" w:sz="4" w:space="0" w:color="auto"/>
            </w:tcBorders>
            <w:shd w:val="clear" w:color="auto" w:fill="auto"/>
            <w:vAlign w:val="bottom"/>
          </w:tcPr>
          <w:p w14:paraId="738F6452"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1134" w:type="dxa"/>
            <w:tcBorders>
              <w:top w:val="single" w:sz="4" w:space="0" w:color="000000"/>
              <w:left w:val="nil"/>
              <w:bottom w:val="single" w:sz="4" w:space="0" w:color="000000"/>
              <w:right w:val="single" w:sz="4" w:space="0" w:color="auto"/>
            </w:tcBorders>
            <w:shd w:val="clear" w:color="auto" w:fill="auto"/>
            <w:vAlign w:val="center"/>
          </w:tcPr>
          <w:p w14:paraId="5F0884BE"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1134" w:type="dxa"/>
            <w:tcBorders>
              <w:top w:val="single" w:sz="4" w:space="0" w:color="000000"/>
              <w:left w:val="nil"/>
              <w:bottom w:val="single" w:sz="4" w:space="0" w:color="000000"/>
              <w:right w:val="single" w:sz="4" w:space="0" w:color="auto"/>
            </w:tcBorders>
            <w:shd w:val="clear" w:color="auto" w:fill="auto"/>
            <w:vAlign w:val="bottom"/>
          </w:tcPr>
          <w:p w14:paraId="64D944EA"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1276" w:type="dxa"/>
            <w:tcBorders>
              <w:top w:val="single" w:sz="4" w:space="0" w:color="000000"/>
              <w:left w:val="nil"/>
              <w:bottom w:val="single" w:sz="4" w:space="0" w:color="000000"/>
              <w:right w:val="single" w:sz="4" w:space="0" w:color="auto"/>
            </w:tcBorders>
          </w:tcPr>
          <w:p w14:paraId="7E35A151"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r>
      <w:tr w:rsidR="00D11EAA" w:rsidRPr="001E6C3E" w14:paraId="6D5667F4" w14:textId="77777777" w:rsidTr="00807A93">
        <w:trPr>
          <w:trHeight w:val="225"/>
        </w:trPr>
        <w:tc>
          <w:tcPr>
            <w:tcW w:w="453" w:type="dxa"/>
            <w:tcBorders>
              <w:top w:val="single" w:sz="4" w:space="0" w:color="000000"/>
              <w:left w:val="single" w:sz="4" w:space="0" w:color="auto"/>
              <w:bottom w:val="single" w:sz="4" w:space="0" w:color="000000"/>
              <w:right w:val="single" w:sz="4" w:space="0" w:color="auto"/>
            </w:tcBorders>
            <w:shd w:val="clear" w:color="000000" w:fill="FFFFFF"/>
            <w:vAlign w:val="center"/>
          </w:tcPr>
          <w:p w14:paraId="7C2F20B7"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568" w:type="dxa"/>
            <w:tcBorders>
              <w:top w:val="single" w:sz="4" w:space="0" w:color="000000"/>
              <w:left w:val="nil"/>
              <w:bottom w:val="single" w:sz="4" w:space="0" w:color="000000"/>
              <w:right w:val="single" w:sz="4" w:space="0" w:color="auto"/>
            </w:tcBorders>
            <w:shd w:val="clear" w:color="000000" w:fill="FFFFFF"/>
            <w:vAlign w:val="center"/>
          </w:tcPr>
          <w:p w14:paraId="37071467"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567" w:type="dxa"/>
            <w:tcBorders>
              <w:top w:val="single" w:sz="4" w:space="0" w:color="000000"/>
              <w:left w:val="nil"/>
              <w:bottom w:val="single" w:sz="4" w:space="0" w:color="000000"/>
              <w:right w:val="single" w:sz="4" w:space="0" w:color="auto"/>
            </w:tcBorders>
            <w:shd w:val="clear" w:color="000000" w:fill="FFFFFF"/>
            <w:vAlign w:val="center"/>
          </w:tcPr>
          <w:p w14:paraId="25A67A14"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1135" w:type="dxa"/>
            <w:tcBorders>
              <w:top w:val="single" w:sz="4" w:space="0" w:color="000000"/>
              <w:left w:val="nil"/>
              <w:bottom w:val="single" w:sz="4" w:space="0" w:color="000000"/>
              <w:right w:val="single" w:sz="4" w:space="0" w:color="auto"/>
            </w:tcBorders>
            <w:shd w:val="clear" w:color="000000" w:fill="FFFFFF"/>
            <w:vAlign w:val="center"/>
          </w:tcPr>
          <w:p w14:paraId="7EA60FC1"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879" w:type="dxa"/>
            <w:tcBorders>
              <w:top w:val="single" w:sz="4" w:space="0" w:color="000000"/>
              <w:left w:val="nil"/>
              <w:bottom w:val="single" w:sz="4" w:space="0" w:color="000000"/>
              <w:right w:val="single" w:sz="4" w:space="0" w:color="auto"/>
            </w:tcBorders>
            <w:shd w:val="clear" w:color="000000" w:fill="FFFFFF"/>
            <w:vAlign w:val="center"/>
          </w:tcPr>
          <w:p w14:paraId="43B74BAF"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1247" w:type="dxa"/>
            <w:tcBorders>
              <w:top w:val="single" w:sz="4" w:space="0" w:color="000000"/>
              <w:left w:val="nil"/>
              <w:bottom w:val="single" w:sz="4" w:space="0" w:color="000000"/>
              <w:right w:val="single" w:sz="4" w:space="0" w:color="auto"/>
            </w:tcBorders>
            <w:shd w:val="clear" w:color="000000" w:fill="FFFFFF"/>
            <w:vAlign w:val="center"/>
          </w:tcPr>
          <w:p w14:paraId="69DF5A0E"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1556" w:type="dxa"/>
            <w:tcBorders>
              <w:top w:val="single" w:sz="4" w:space="0" w:color="000000"/>
              <w:left w:val="nil"/>
              <w:bottom w:val="single" w:sz="4" w:space="0" w:color="000000"/>
              <w:right w:val="single" w:sz="4" w:space="0" w:color="auto"/>
            </w:tcBorders>
            <w:shd w:val="clear" w:color="000000" w:fill="FFFFFF"/>
            <w:vAlign w:val="center"/>
          </w:tcPr>
          <w:p w14:paraId="388EB0FD"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570" w:type="dxa"/>
            <w:tcBorders>
              <w:top w:val="single" w:sz="4" w:space="0" w:color="000000"/>
              <w:left w:val="nil"/>
              <w:bottom w:val="single" w:sz="4" w:space="0" w:color="000000"/>
              <w:right w:val="single" w:sz="4" w:space="0" w:color="auto"/>
            </w:tcBorders>
            <w:shd w:val="clear" w:color="auto" w:fill="auto"/>
            <w:vAlign w:val="center"/>
          </w:tcPr>
          <w:p w14:paraId="5528B4F2"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r w:rsidRPr="001E6C3E">
              <w:rPr>
                <w:rFonts w:ascii="Times New Roman" w:eastAsia="Times New Roman" w:hAnsi="Times New Roman" w:cs="Times New Roman"/>
                <w:bCs/>
                <w:sz w:val="20"/>
                <w:szCs w:val="20"/>
                <w:lang w:eastAsia="ru-RU"/>
              </w:rPr>
              <w:t>…</w:t>
            </w:r>
          </w:p>
        </w:tc>
        <w:tc>
          <w:tcPr>
            <w:tcW w:w="554" w:type="dxa"/>
            <w:tcBorders>
              <w:top w:val="single" w:sz="4" w:space="0" w:color="000000"/>
              <w:left w:val="nil"/>
              <w:bottom w:val="single" w:sz="4" w:space="0" w:color="000000"/>
              <w:right w:val="single" w:sz="4" w:space="0" w:color="auto"/>
            </w:tcBorders>
            <w:shd w:val="clear" w:color="auto" w:fill="auto"/>
            <w:vAlign w:val="center"/>
          </w:tcPr>
          <w:p w14:paraId="15B29C5B"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693" w:type="dxa"/>
            <w:tcBorders>
              <w:top w:val="single" w:sz="4" w:space="0" w:color="000000"/>
              <w:left w:val="nil"/>
              <w:bottom w:val="single" w:sz="4" w:space="0" w:color="000000"/>
              <w:right w:val="single" w:sz="4" w:space="0" w:color="auto"/>
            </w:tcBorders>
            <w:shd w:val="clear" w:color="auto" w:fill="auto"/>
            <w:vAlign w:val="center"/>
          </w:tcPr>
          <w:p w14:paraId="00250CE1"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1150" w:type="dxa"/>
            <w:tcBorders>
              <w:top w:val="single" w:sz="4" w:space="0" w:color="000000"/>
              <w:left w:val="nil"/>
              <w:bottom w:val="single" w:sz="4" w:space="0" w:color="000000"/>
              <w:right w:val="single" w:sz="4" w:space="0" w:color="auto"/>
            </w:tcBorders>
            <w:shd w:val="clear" w:color="auto" w:fill="auto"/>
            <w:vAlign w:val="center"/>
          </w:tcPr>
          <w:p w14:paraId="286BC199"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976" w:type="dxa"/>
            <w:tcBorders>
              <w:top w:val="single" w:sz="4" w:space="0" w:color="000000"/>
              <w:left w:val="nil"/>
              <w:bottom w:val="single" w:sz="4" w:space="0" w:color="000000"/>
              <w:right w:val="single" w:sz="4" w:space="0" w:color="auto"/>
            </w:tcBorders>
            <w:shd w:val="clear" w:color="auto" w:fill="auto"/>
            <w:vAlign w:val="center"/>
          </w:tcPr>
          <w:p w14:paraId="48EEC45A"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1276" w:type="dxa"/>
            <w:tcBorders>
              <w:top w:val="single" w:sz="4" w:space="0" w:color="000000"/>
              <w:left w:val="nil"/>
              <w:bottom w:val="single" w:sz="4" w:space="0" w:color="000000"/>
              <w:right w:val="single" w:sz="4" w:space="0" w:color="auto"/>
            </w:tcBorders>
            <w:shd w:val="clear" w:color="auto" w:fill="auto"/>
            <w:vAlign w:val="bottom"/>
          </w:tcPr>
          <w:p w14:paraId="0AEF9AA6"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1134" w:type="dxa"/>
            <w:tcBorders>
              <w:top w:val="single" w:sz="4" w:space="0" w:color="000000"/>
              <w:left w:val="nil"/>
              <w:bottom w:val="single" w:sz="4" w:space="0" w:color="000000"/>
              <w:right w:val="single" w:sz="4" w:space="0" w:color="auto"/>
            </w:tcBorders>
            <w:shd w:val="clear" w:color="auto" w:fill="auto"/>
            <w:vAlign w:val="center"/>
          </w:tcPr>
          <w:p w14:paraId="250C7FA3"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1134" w:type="dxa"/>
            <w:tcBorders>
              <w:top w:val="single" w:sz="4" w:space="0" w:color="000000"/>
              <w:left w:val="nil"/>
              <w:bottom w:val="single" w:sz="4" w:space="0" w:color="000000"/>
              <w:right w:val="single" w:sz="4" w:space="0" w:color="auto"/>
            </w:tcBorders>
            <w:shd w:val="clear" w:color="auto" w:fill="auto"/>
            <w:vAlign w:val="bottom"/>
          </w:tcPr>
          <w:p w14:paraId="6B8965EE"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1276" w:type="dxa"/>
            <w:tcBorders>
              <w:top w:val="single" w:sz="4" w:space="0" w:color="000000"/>
              <w:left w:val="nil"/>
              <w:bottom w:val="single" w:sz="4" w:space="0" w:color="000000"/>
              <w:right w:val="single" w:sz="4" w:space="0" w:color="auto"/>
            </w:tcBorders>
          </w:tcPr>
          <w:p w14:paraId="111853E0"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r>
      <w:tr w:rsidR="00D11EAA" w:rsidRPr="001E6C3E" w14:paraId="442A5DC9" w14:textId="77777777" w:rsidTr="00807A93">
        <w:trPr>
          <w:trHeight w:val="225"/>
        </w:trPr>
        <w:tc>
          <w:tcPr>
            <w:tcW w:w="453" w:type="dxa"/>
            <w:tcBorders>
              <w:top w:val="single" w:sz="4" w:space="0" w:color="000000"/>
              <w:left w:val="single" w:sz="4" w:space="0" w:color="auto"/>
              <w:bottom w:val="single" w:sz="4" w:space="0" w:color="auto"/>
              <w:right w:val="single" w:sz="4" w:space="0" w:color="auto"/>
            </w:tcBorders>
            <w:shd w:val="clear" w:color="000000" w:fill="FFFFFF"/>
            <w:vAlign w:val="center"/>
          </w:tcPr>
          <w:p w14:paraId="26DEE298"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568" w:type="dxa"/>
            <w:tcBorders>
              <w:top w:val="single" w:sz="4" w:space="0" w:color="000000"/>
              <w:left w:val="nil"/>
              <w:bottom w:val="single" w:sz="4" w:space="0" w:color="auto"/>
              <w:right w:val="single" w:sz="4" w:space="0" w:color="auto"/>
            </w:tcBorders>
            <w:shd w:val="clear" w:color="000000" w:fill="FFFFFF"/>
            <w:vAlign w:val="center"/>
          </w:tcPr>
          <w:p w14:paraId="4FA7AADF"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567" w:type="dxa"/>
            <w:tcBorders>
              <w:top w:val="single" w:sz="4" w:space="0" w:color="000000"/>
              <w:left w:val="nil"/>
              <w:bottom w:val="single" w:sz="4" w:space="0" w:color="auto"/>
              <w:right w:val="single" w:sz="4" w:space="0" w:color="auto"/>
            </w:tcBorders>
            <w:shd w:val="clear" w:color="000000" w:fill="FFFFFF"/>
            <w:vAlign w:val="center"/>
          </w:tcPr>
          <w:p w14:paraId="6E531C0E"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1135" w:type="dxa"/>
            <w:tcBorders>
              <w:top w:val="single" w:sz="4" w:space="0" w:color="000000"/>
              <w:left w:val="nil"/>
              <w:bottom w:val="single" w:sz="4" w:space="0" w:color="auto"/>
              <w:right w:val="single" w:sz="4" w:space="0" w:color="auto"/>
            </w:tcBorders>
            <w:shd w:val="clear" w:color="000000" w:fill="FFFFFF"/>
            <w:vAlign w:val="center"/>
          </w:tcPr>
          <w:p w14:paraId="05682646"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879" w:type="dxa"/>
            <w:tcBorders>
              <w:top w:val="single" w:sz="4" w:space="0" w:color="000000"/>
              <w:left w:val="nil"/>
              <w:bottom w:val="single" w:sz="4" w:space="0" w:color="auto"/>
              <w:right w:val="single" w:sz="4" w:space="0" w:color="auto"/>
            </w:tcBorders>
            <w:shd w:val="clear" w:color="000000" w:fill="FFFFFF"/>
            <w:vAlign w:val="center"/>
          </w:tcPr>
          <w:p w14:paraId="0790EF2D"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1247" w:type="dxa"/>
            <w:tcBorders>
              <w:top w:val="single" w:sz="4" w:space="0" w:color="000000"/>
              <w:left w:val="nil"/>
              <w:bottom w:val="single" w:sz="4" w:space="0" w:color="auto"/>
              <w:right w:val="single" w:sz="4" w:space="0" w:color="auto"/>
            </w:tcBorders>
            <w:shd w:val="clear" w:color="000000" w:fill="FFFFFF"/>
            <w:vAlign w:val="center"/>
          </w:tcPr>
          <w:p w14:paraId="5E34371C"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1556" w:type="dxa"/>
            <w:tcBorders>
              <w:top w:val="single" w:sz="4" w:space="0" w:color="000000"/>
              <w:left w:val="nil"/>
              <w:bottom w:val="single" w:sz="4" w:space="0" w:color="auto"/>
              <w:right w:val="single" w:sz="4" w:space="0" w:color="auto"/>
            </w:tcBorders>
            <w:shd w:val="clear" w:color="000000" w:fill="FFFFFF"/>
            <w:vAlign w:val="center"/>
          </w:tcPr>
          <w:p w14:paraId="14331BFE"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570" w:type="dxa"/>
            <w:tcBorders>
              <w:top w:val="single" w:sz="4" w:space="0" w:color="000000"/>
              <w:left w:val="nil"/>
              <w:bottom w:val="single" w:sz="4" w:space="0" w:color="auto"/>
              <w:right w:val="single" w:sz="4" w:space="0" w:color="auto"/>
            </w:tcBorders>
            <w:shd w:val="clear" w:color="auto" w:fill="auto"/>
            <w:vAlign w:val="center"/>
          </w:tcPr>
          <w:p w14:paraId="07C5AB8E"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554" w:type="dxa"/>
            <w:tcBorders>
              <w:top w:val="single" w:sz="4" w:space="0" w:color="000000"/>
              <w:left w:val="nil"/>
              <w:bottom w:val="single" w:sz="4" w:space="0" w:color="auto"/>
              <w:right w:val="single" w:sz="4" w:space="0" w:color="auto"/>
            </w:tcBorders>
            <w:shd w:val="clear" w:color="auto" w:fill="auto"/>
            <w:vAlign w:val="center"/>
          </w:tcPr>
          <w:p w14:paraId="4553169D"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693" w:type="dxa"/>
            <w:tcBorders>
              <w:top w:val="single" w:sz="4" w:space="0" w:color="000000"/>
              <w:left w:val="nil"/>
              <w:bottom w:val="single" w:sz="4" w:space="0" w:color="auto"/>
              <w:right w:val="single" w:sz="4" w:space="0" w:color="auto"/>
            </w:tcBorders>
            <w:shd w:val="clear" w:color="auto" w:fill="auto"/>
            <w:vAlign w:val="center"/>
          </w:tcPr>
          <w:p w14:paraId="1F976F70"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1150" w:type="dxa"/>
            <w:tcBorders>
              <w:top w:val="single" w:sz="4" w:space="0" w:color="000000"/>
              <w:left w:val="nil"/>
              <w:bottom w:val="single" w:sz="4" w:space="0" w:color="auto"/>
              <w:right w:val="single" w:sz="4" w:space="0" w:color="auto"/>
            </w:tcBorders>
            <w:shd w:val="clear" w:color="auto" w:fill="auto"/>
            <w:vAlign w:val="center"/>
          </w:tcPr>
          <w:p w14:paraId="0F9ACC78"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976" w:type="dxa"/>
            <w:tcBorders>
              <w:top w:val="single" w:sz="4" w:space="0" w:color="000000"/>
              <w:left w:val="nil"/>
              <w:bottom w:val="single" w:sz="4" w:space="0" w:color="auto"/>
              <w:right w:val="single" w:sz="4" w:space="0" w:color="auto"/>
            </w:tcBorders>
            <w:shd w:val="clear" w:color="auto" w:fill="auto"/>
            <w:vAlign w:val="center"/>
          </w:tcPr>
          <w:p w14:paraId="40A2D496"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1276" w:type="dxa"/>
            <w:tcBorders>
              <w:top w:val="single" w:sz="4" w:space="0" w:color="000000"/>
              <w:left w:val="nil"/>
              <w:bottom w:val="single" w:sz="4" w:space="0" w:color="auto"/>
              <w:right w:val="single" w:sz="4" w:space="0" w:color="auto"/>
            </w:tcBorders>
            <w:shd w:val="clear" w:color="auto" w:fill="auto"/>
            <w:vAlign w:val="bottom"/>
          </w:tcPr>
          <w:p w14:paraId="41C252C9"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1134" w:type="dxa"/>
            <w:tcBorders>
              <w:top w:val="single" w:sz="4" w:space="0" w:color="000000"/>
              <w:left w:val="nil"/>
              <w:bottom w:val="single" w:sz="4" w:space="0" w:color="auto"/>
              <w:right w:val="single" w:sz="4" w:space="0" w:color="auto"/>
            </w:tcBorders>
            <w:shd w:val="clear" w:color="auto" w:fill="auto"/>
            <w:vAlign w:val="center"/>
          </w:tcPr>
          <w:p w14:paraId="56EED01F"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1134" w:type="dxa"/>
            <w:tcBorders>
              <w:top w:val="single" w:sz="4" w:space="0" w:color="000000"/>
              <w:left w:val="nil"/>
              <w:bottom w:val="single" w:sz="4" w:space="0" w:color="auto"/>
              <w:right w:val="single" w:sz="4" w:space="0" w:color="auto"/>
            </w:tcBorders>
            <w:shd w:val="clear" w:color="auto" w:fill="auto"/>
            <w:vAlign w:val="bottom"/>
          </w:tcPr>
          <w:p w14:paraId="22B30CB5"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1276" w:type="dxa"/>
            <w:tcBorders>
              <w:top w:val="single" w:sz="4" w:space="0" w:color="000000"/>
              <w:left w:val="nil"/>
              <w:bottom w:val="single" w:sz="4" w:space="0" w:color="auto"/>
              <w:right w:val="single" w:sz="4" w:space="0" w:color="auto"/>
            </w:tcBorders>
          </w:tcPr>
          <w:p w14:paraId="49FB2E41"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r>
    </w:tbl>
    <w:p w14:paraId="285CD09F" w14:textId="77777777" w:rsidR="00D11EAA" w:rsidRPr="001E6C3E" w:rsidRDefault="00D11EAA" w:rsidP="00D11EAA">
      <w:pPr>
        <w:autoSpaceDE w:val="0"/>
        <w:autoSpaceDN w:val="0"/>
        <w:adjustRightInd w:val="0"/>
        <w:spacing w:after="0" w:line="240" w:lineRule="auto"/>
        <w:contextualSpacing/>
        <w:rPr>
          <w:rFonts w:ascii="Times New Roman" w:eastAsia="Times New Roman" w:hAnsi="Times New Roman" w:cs="Times New Roman"/>
          <w:b/>
          <w:sz w:val="24"/>
          <w:szCs w:val="24"/>
          <w:lang w:eastAsia="ru-RU"/>
        </w:rPr>
      </w:pPr>
      <w:r w:rsidRPr="001E6C3E">
        <w:rPr>
          <w:rFonts w:ascii="Times New Roman" w:eastAsia="Times New Roman" w:hAnsi="Times New Roman" w:cs="Times New Roman"/>
          <w:b/>
          <w:sz w:val="24"/>
          <w:szCs w:val="24"/>
          <w:lang w:eastAsia="ru-RU"/>
        </w:rPr>
        <w:t>Примечания:</w:t>
      </w:r>
    </w:p>
    <w:p w14:paraId="0BBC2D1F" w14:textId="77777777" w:rsidR="00D11EAA" w:rsidRPr="001E6C3E" w:rsidRDefault="00D11EAA" w:rsidP="00D11EAA">
      <w:pPr>
        <w:tabs>
          <w:tab w:val="left" w:pos="708"/>
          <w:tab w:val="left" w:pos="1134"/>
        </w:tabs>
        <w:autoSpaceDE w:val="0"/>
        <w:autoSpaceDN w:val="0"/>
        <w:spacing w:after="0" w:line="240" w:lineRule="auto"/>
        <w:ind w:firstLine="567"/>
        <w:contextualSpacing/>
        <w:jc w:val="both"/>
        <w:rPr>
          <w:rFonts w:ascii="Times New Roman" w:eastAsia="Calibri" w:hAnsi="Times New Roman" w:cs="Times New Roman"/>
          <w:bCs/>
          <w:sz w:val="20"/>
          <w:szCs w:val="28"/>
          <w:lang w:eastAsia="ar-SA"/>
        </w:rPr>
      </w:pPr>
      <w:r w:rsidRPr="001E6C3E">
        <w:rPr>
          <w:rFonts w:ascii="Times New Roman" w:eastAsia="Calibri" w:hAnsi="Times New Roman" w:cs="Times New Roman"/>
          <w:bCs/>
          <w:sz w:val="20"/>
          <w:lang w:eastAsia="ar-SA"/>
        </w:rPr>
        <w:t>_______________________________________________________________________________________________________</w:t>
      </w:r>
    </w:p>
    <w:p w14:paraId="4D1BAB12" w14:textId="5A35FC37" w:rsidR="00D11EAA" w:rsidRPr="001E6C3E" w:rsidRDefault="000C762D" w:rsidP="00D11EAA">
      <w:pPr>
        <w:overflowPunct w:val="0"/>
        <w:autoSpaceDE w:val="0"/>
        <w:spacing w:after="0" w:line="240" w:lineRule="auto"/>
        <w:ind w:firstLine="567"/>
        <w:contextualSpacing/>
        <w:jc w:val="both"/>
        <w:rPr>
          <w:rFonts w:ascii="Times New Roman" w:eastAsia="Calibri" w:hAnsi="Times New Roman" w:cs="Times New Roman"/>
          <w:bCs/>
          <w:sz w:val="20"/>
          <w:szCs w:val="20"/>
          <w:lang w:eastAsia="ar-SA"/>
        </w:rPr>
      </w:pPr>
      <w:r>
        <w:rPr>
          <w:rFonts w:ascii="Times New Roman" w:eastAsia="Calibri" w:hAnsi="Times New Roman" w:cs="Times New Roman"/>
          <w:bCs/>
          <w:snapToGrid w:val="0"/>
          <w:sz w:val="20"/>
          <w:szCs w:val="20"/>
          <w:lang w:eastAsia="ar-SA"/>
        </w:rPr>
        <w:t xml:space="preserve">  </w:t>
      </w:r>
      <w:r w:rsidR="00D11EAA" w:rsidRPr="001E6C3E">
        <w:rPr>
          <w:rFonts w:ascii="Times New Roman" w:eastAsia="Calibri" w:hAnsi="Times New Roman" w:cs="Times New Roman"/>
          <w:bCs/>
          <w:snapToGrid w:val="0"/>
          <w:sz w:val="20"/>
          <w:szCs w:val="20"/>
          <w:lang w:eastAsia="ar-SA"/>
        </w:rPr>
        <w:t xml:space="preserve">(Подпись уполномоченного </w:t>
      </w:r>
      <w:proofErr w:type="gramStart"/>
      <w:r w:rsidR="00D11EAA" w:rsidRPr="001E6C3E">
        <w:rPr>
          <w:rFonts w:ascii="Times New Roman" w:eastAsia="Calibri" w:hAnsi="Times New Roman" w:cs="Times New Roman"/>
          <w:bCs/>
          <w:snapToGrid w:val="0"/>
          <w:sz w:val="20"/>
          <w:szCs w:val="20"/>
          <w:lang w:eastAsia="ar-SA"/>
        </w:rPr>
        <w:t>представителя)</w:t>
      </w:r>
      <w:r>
        <w:rPr>
          <w:rFonts w:ascii="Times New Roman" w:eastAsia="Calibri" w:hAnsi="Times New Roman" w:cs="Times New Roman"/>
          <w:bCs/>
          <w:snapToGrid w:val="0"/>
          <w:sz w:val="20"/>
          <w:szCs w:val="20"/>
          <w:lang w:eastAsia="ar-SA"/>
        </w:rPr>
        <w:t xml:space="preserve">   </w:t>
      </w:r>
      <w:proofErr w:type="gramEnd"/>
      <w:r>
        <w:rPr>
          <w:rFonts w:ascii="Times New Roman" w:eastAsia="Calibri" w:hAnsi="Times New Roman" w:cs="Times New Roman"/>
          <w:bCs/>
          <w:snapToGrid w:val="0"/>
          <w:sz w:val="20"/>
          <w:szCs w:val="20"/>
          <w:lang w:eastAsia="ar-SA"/>
        </w:rPr>
        <w:t xml:space="preserve">     </w:t>
      </w:r>
      <w:r w:rsidR="00D11EAA" w:rsidRPr="001E6C3E">
        <w:rPr>
          <w:rFonts w:ascii="Times New Roman" w:eastAsia="Calibri" w:hAnsi="Times New Roman" w:cs="Times New Roman"/>
          <w:bCs/>
          <w:snapToGrid w:val="0"/>
          <w:sz w:val="20"/>
          <w:szCs w:val="20"/>
          <w:lang w:eastAsia="ar-SA"/>
        </w:rPr>
        <w:t xml:space="preserve"> (Ф.И.О. и должность подписавшего)</w:t>
      </w:r>
    </w:p>
    <w:p w14:paraId="397E9CD8" w14:textId="77777777" w:rsidR="00D11EAA" w:rsidRPr="001E6C3E" w:rsidRDefault="00D11EAA" w:rsidP="00D11EAA">
      <w:pPr>
        <w:overflowPunct w:val="0"/>
        <w:autoSpaceDE w:val="0"/>
        <w:spacing w:after="0" w:line="240" w:lineRule="auto"/>
        <w:ind w:firstLine="567"/>
        <w:contextualSpacing/>
        <w:jc w:val="both"/>
        <w:rPr>
          <w:rFonts w:ascii="Times New Roman" w:eastAsia="Calibri" w:hAnsi="Times New Roman" w:cs="Times New Roman"/>
          <w:sz w:val="16"/>
          <w:szCs w:val="12"/>
          <w:lang w:eastAsia="ar-SA"/>
        </w:rPr>
      </w:pPr>
    </w:p>
    <w:p w14:paraId="4953D300" w14:textId="77777777" w:rsidR="00D11EAA" w:rsidRPr="001E6C3E" w:rsidRDefault="00D11EAA" w:rsidP="00D11EAA">
      <w:pPr>
        <w:overflowPunct w:val="0"/>
        <w:autoSpaceDE w:val="0"/>
        <w:spacing w:after="0" w:line="240" w:lineRule="auto"/>
        <w:ind w:firstLine="567"/>
        <w:contextualSpacing/>
        <w:jc w:val="both"/>
        <w:rPr>
          <w:rFonts w:ascii="Times New Roman" w:eastAsia="Calibri" w:hAnsi="Times New Roman" w:cs="Times New Roman"/>
          <w:b/>
          <w:sz w:val="24"/>
          <w:szCs w:val="24"/>
          <w:lang w:eastAsia="ar-SA"/>
        </w:rPr>
      </w:pPr>
      <w:r w:rsidRPr="001E6C3E">
        <w:rPr>
          <w:rFonts w:ascii="Times New Roman" w:eastAsia="Calibri" w:hAnsi="Times New Roman" w:cs="Times New Roman"/>
          <w:b/>
          <w:sz w:val="24"/>
          <w:szCs w:val="24"/>
          <w:lang w:eastAsia="ar-SA"/>
        </w:rPr>
        <w:t>М.П.</w:t>
      </w:r>
    </w:p>
    <w:p w14:paraId="2FD27A3F" w14:textId="77777777" w:rsidR="00D11EAA" w:rsidRPr="001E6C3E" w:rsidRDefault="00D11EAA" w:rsidP="00D11EAA">
      <w:pPr>
        <w:tabs>
          <w:tab w:val="left" w:pos="284"/>
        </w:tabs>
        <w:autoSpaceDE w:val="0"/>
        <w:autoSpaceDN w:val="0"/>
        <w:adjustRightInd w:val="0"/>
        <w:spacing w:after="0" w:line="240" w:lineRule="auto"/>
        <w:contextualSpacing/>
        <w:jc w:val="both"/>
        <w:rPr>
          <w:rFonts w:ascii="Times New Roman" w:eastAsia="Times New Roman" w:hAnsi="Times New Roman" w:cs="Times New Roman"/>
          <w:i/>
          <w:sz w:val="20"/>
          <w:szCs w:val="20"/>
          <w:lang w:eastAsia="ru-RU"/>
        </w:rPr>
      </w:pPr>
      <w:r w:rsidRPr="001E6C3E">
        <w:rPr>
          <w:rFonts w:ascii="Times New Roman" w:eastAsia="Times New Roman" w:hAnsi="Times New Roman" w:cs="Times New Roman"/>
          <w:i/>
          <w:sz w:val="20"/>
          <w:szCs w:val="20"/>
          <w:lang w:eastAsia="ru-RU"/>
        </w:rPr>
        <w:t>*</w:t>
      </w:r>
      <w:r w:rsidRPr="001E6C3E">
        <w:rPr>
          <w:rFonts w:ascii="Times New Roman" w:eastAsia="Times New Roman" w:hAnsi="Times New Roman" w:cs="Times New Roman"/>
          <w:i/>
          <w:sz w:val="20"/>
          <w:szCs w:val="20"/>
          <w:lang w:eastAsia="ru-RU"/>
        </w:rPr>
        <w:tab/>
      </w:r>
      <w:proofErr w:type="gramStart"/>
      <w:r w:rsidRPr="001E6C3E">
        <w:rPr>
          <w:rFonts w:ascii="Times New Roman" w:eastAsia="Times New Roman" w:hAnsi="Times New Roman" w:cs="Times New Roman"/>
          <w:i/>
          <w:sz w:val="20"/>
          <w:szCs w:val="20"/>
          <w:lang w:eastAsia="ru-RU"/>
        </w:rPr>
        <w:t>В</w:t>
      </w:r>
      <w:proofErr w:type="gramEnd"/>
      <w:r w:rsidRPr="001E6C3E">
        <w:rPr>
          <w:rFonts w:ascii="Times New Roman" w:eastAsia="Times New Roman" w:hAnsi="Times New Roman" w:cs="Times New Roman"/>
          <w:i/>
          <w:sz w:val="20"/>
          <w:szCs w:val="20"/>
          <w:lang w:eastAsia="ru-RU"/>
        </w:rPr>
        <w:t xml:space="preserve"> отношении контрагентов, являющихся зарубежными публичными компаниями мирового уровня, а также публичных акционерных обществ, чьи акции котируются на биржах, либо с числом акционеров более 50 указываются данные о бенефициарах (в том числе конечных) и акционерах, владеющих более 5% акций указанных обществ, либо размещается прямая ссылка на общедоступный источник, посредством которого может быть установлена соответствующая информация. В отношении акционеров, владеющих пакетами акций менее 5%, допускается указание общей информации о количестве таких акционеров. </w:t>
      </w:r>
    </w:p>
    <w:p w14:paraId="38A89529" w14:textId="77777777" w:rsidR="00D11EAA" w:rsidRPr="001E6C3E" w:rsidRDefault="00D11EAA" w:rsidP="00D11EAA">
      <w:pPr>
        <w:tabs>
          <w:tab w:val="left" w:pos="284"/>
        </w:tabs>
        <w:autoSpaceDE w:val="0"/>
        <w:autoSpaceDN w:val="0"/>
        <w:adjustRightInd w:val="0"/>
        <w:spacing w:after="0" w:line="240" w:lineRule="auto"/>
        <w:contextualSpacing/>
        <w:jc w:val="both"/>
        <w:rPr>
          <w:rFonts w:ascii="Times New Roman" w:eastAsia="Times New Roman" w:hAnsi="Times New Roman" w:cs="Times New Roman"/>
          <w:i/>
          <w:sz w:val="20"/>
          <w:szCs w:val="20"/>
          <w:lang w:eastAsia="ru-RU"/>
        </w:rPr>
      </w:pPr>
      <w:r w:rsidRPr="001E6C3E">
        <w:rPr>
          <w:rFonts w:ascii="Times New Roman" w:eastAsia="Times New Roman" w:hAnsi="Times New Roman" w:cs="Times New Roman"/>
          <w:i/>
          <w:sz w:val="20"/>
          <w:szCs w:val="20"/>
          <w:lang w:eastAsia="ru-RU"/>
        </w:rPr>
        <w:t>Изменение формы справки недопустимо.</w:t>
      </w:r>
    </w:p>
    <w:p w14:paraId="366F0A4E" w14:textId="77777777" w:rsidR="00D11EAA" w:rsidRPr="001E6C3E" w:rsidRDefault="00D11EAA" w:rsidP="00D11EAA">
      <w:pPr>
        <w:tabs>
          <w:tab w:val="left" w:pos="284"/>
        </w:tabs>
        <w:autoSpaceDE w:val="0"/>
        <w:autoSpaceDN w:val="0"/>
        <w:adjustRightInd w:val="0"/>
        <w:spacing w:after="0" w:line="240" w:lineRule="auto"/>
        <w:contextualSpacing/>
        <w:jc w:val="both"/>
        <w:rPr>
          <w:rFonts w:ascii="Times New Roman" w:eastAsia="Times New Roman" w:hAnsi="Times New Roman" w:cs="Times New Roman"/>
          <w:i/>
          <w:sz w:val="20"/>
          <w:szCs w:val="20"/>
          <w:lang w:eastAsia="ru-RU"/>
        </w:rPr>
      </w:pPr>
      <w:r w:rsidRPr="001E6C3E">
        <w:rPr>
          <w:rFonts w:ascii="Times New Roman" w:eastAsia="Times New Roman" w:hAnsi="Times New Roman" w:cs="Times New Roman"/>
          <w:i/>
          <w:sz w:val="20"/>
          <w:szCs w:val="20"/>
          <w:lang w:eastAsia="ru-RU"/>
        </w:rPr>
        <w:t>Указывается полное наименование юридического лица с расшифровкой его организационно-правовой формы.</w:t>
      </w:r>
    </w:p>
    <w:p w14:paraId="5CEB25F4" w14:textId="77777777" w:rsidR="00D11EAA" w:rsidRPr="001E6C3E" w:rsidRDefault="00D11EAA" w:rsidP="00D11EAA">
      <w:pPr>
        <w:tabs>
          <w:tab w:val="left" w:pos="284"/>
        </w:tabs>
        <w:autoSpaceDE w:val="0"/>
        <w:autoSpaceDN w:val="0"/>
        <w:adjustRightInd w:val="0"/>
        <w:spacing w:after="0" w:line="240" w:lineRule="auto"/>
        <w:contextualSpacing/>
        <w:jc w:val="both"/>
        <w:rPr>
          <w:rFonts w:ascii="Times New Roman" w:eastAsia="Times New Roman" w:hAnsi="Times New Roman" w:cs="Times New Roman"/>
          <w:i/>
          <w:sz w:val="20"/>
          <w:szCs w:val="20"/>
          <w:lang w:eastAsia="ru-RU"/>
        </w:rPr>
      </w:pPr>
      <w:r w:rsidRPr="001E6C3E">
        <w:rPr>
          <w:rFonts w:ascii="Times New Roman" w:eastAsia="Times New Roman" w:hAnsi="Times New Roman" w:cs="Times New Roman"/>
          <w:i/>
          <w:sz w:val="20"/>
          <w:szCs w:val="20"/>
          <w:lang w:eastAsia="ru-RU"/>
        </w:rPr>
        <w:t>Графы (поля) таблицы должны содержать информацию, касающуюся только этой графы (поля).</w:t>
      </w:r>
    </w:p>
    <w:p w14:paraId="441BF6C1" w14:textId="77777777" w:rsidR="00D11EAA" w:rsidRPr="001E6C3E" w:rsidRDefault="00D11EAA" w:rsidP="00D11EAA">
      <w:pPr>
        <w:tabs>
          <w:tab w:val="left" w:pos="284"/>
        </w:tabs>
        <w:autoSpaceDE w:val="0"/>
        <w:autoSpaceDN w:val="0"/>
        <w:adjustRightInd w:val="0"/>
        <w:spacing w:after="0" w:line="240" w:lineRule="auto"/>
        <w:contextualSpacing/>
        <w:jc w:val="both"/>
        <w:rPr>
          <w:rFonts w:ascii="Times New Roman" w:eastAsia="Times New Roman" w:hAnsi="Times New Roman" w:cs="Times New Roman"/>
          <w:i/>
          <w:sz w:val="20"/>
          <w:szCs w:val="20"/>
          <w:lang w:eastAsia="ru-RU"/>
        </w:rPr>
      </w:pPr>
      <w:r w:rsidRPr="001E6C3E">
        <w:rPr>
          <w:rFonts w:ascii="Times New Roman" w:eastAsia="Times New Roman" w:hAnsi="Times New Roman" w:cs="Times New Roman"/>
          <w:i/>
          <w:sz w:val="20"/>
          <w:szCs w:val="20"/>
          <w:lang w:eastAsia="ru-RU"/>
        </w:rPr>
        <w:t>В случае, если одним или несколькими участниками / учредителями / акционерами контрагента являются юридические лица, то, в зависимости от организационно-правовой формы, необходимо раскрыть цепочку их участников / учредителей / акционеров с соблюдением нумерации и представить копии подтверждающих документов для всей цепочки с их указанием.</w:t>
      </w:r>
    </w:p>
    <w:p w14:paraId="7FD62047" w14:textId="77777777" w:rsidR="00D11EAA" w:rsidRPr="001E6C3E" w:rsidRDefault="00D11EAA" w:rsidP="00D11EAA">
      <w:pPr>
        <w:tabs>
          <w:tab w:val="left" w:pos="284"/>
        </w:tabs>
        <w:autoSpaceDE w:val="0"/>
        <w:autoSpaceDN w:val="0"/>
        <w:adjustRightInd w:val="0"/>
        <w:spacing w:after="0" w:line="240" w:lineRule="auto"/>
        <w:contextualSpacing/>
        <w:jc w:val="both"/>
        <w:rPr>
          <w:rFonts w:ascii="Times New Roman" w:eastAsia="Times New Roman" w:hAnsi="Times New Roman" w:cs="Times New Roman"/>
          <w:i/>
          <w:sz w:val="20"/>
          <w:szCs w:val="20"/>
          <w:lang w:eastAsia="ru-RU"/>
        </w:rPr>
      </w:pPr>
      <w:r w:rsidRPr="001E6C3E">
        <w:rPr>
          <w:rFonts w:ascii="Times New Roman" w:eastAsia="Times New Roman" w:hAnsi="Times New Roman" w:cs="Times New Roman"/>
          <w:i/>
          <w:sz w:val="20"/>
          <w:szCs w:val="20"/>
          <w:lang w:eastAsia="ru-RU"/>
        </w:rPr>
        <w:t>При заполнении паспортных данных указывается только серия и номер паспорта в формате ХХХХ ХХХХХХ.</w:t>
      </w:r>
    </w:p>
    <w:p w14:paraId="54A13FA6" w14:textId="77777777" w:rsidR="00D11EAA" w:rsidRPr="001E6C3E" w:rsidRDefault="00D11EAA" w:rsidP="00D11EAA">
      <w:pPr>
        <w:tabs>
          <w:tab w:val="left" w:pos="284"/>
        </w:tabs>
        <w:autoSpaceDE w:val="0"/>
        <w:autoSpaceDN w:val="0"/>
        <w:adjustRightInd w:val="0"/>
        <w:spacing w:after="0" w:line="240" w:lineRule="auto"/>
        <w:contextualSpacing/>
        <w:jc w:val="both"/>
        <w:rPr>
          <w:rFonts w:ascii="Times New Roman" w:eastAsia="Times New Roman" w:hAnsi="Times New Roman" w:cs="Times New Roman"/>
          <w:i/>
          <w:sz w:val="20"/>
          <w:szCs w:val="20"/>
          <w:lang w:eastAsia="ru-RU"/>
        </w:rPr>
      </w:pPr>
      <w:r w:rsidRPr="001E6C3E">
        <w:rPr>
          <w:rFonts w:ascii="Times New Roman" w:eastAsia="Times New Roman" w:hAnsi="Times New Roman" w:cs="Times New Roman"/>
          <w:i/>
          <w:sz w:val="20"/>
          <w:szCs w:val="20"/>
          <w:lang w:eastAsia="ru-RU"/>
        </w:rPr>
        <w:t>**</w:t>
      </w:r>
      <w:r w:rsidRPr="001E6C3E">
        <w:rPr>
          <w:rFonts w:ascii="Times New Roman" w:eastAsia="Times New Roman" w:hAnsi="Times New Roman" w:cs="Times New Roman"/>
          <w:i/>
          <w:sz w:val="20"/>
          <w:szCs w:val="20"/>
          <w:lang w:eastAsia="ru-RU"/>
        </w:rPr>
        <w:tab/>
        <w:t>1.1, 1.2 и т.д. - собственники участника (собственники первого уровня)</w:t>
      </w:r>
    </w:p>
    <w:p w14:paraId="4913A6E2" w14:textId="77777777" w:rsidR="00D11EAA" w:rsidRPr="001E6C3E" w:rsidRDefault="00D11EAA" w:rsidP="00D11EAA">
      <w:pPr>
        <w:tabs>
          <w:tab w:val="left" w:pos="284"/>
        </w:tabs>
        <w:autoSpaceDE w:val="0"/>
        <w:autoSpaceDN w:val="0"/>
        <w:adjustRightInd w:val="0"/>
        <w:spacing w:after="0" w:line="240" w:lineRule="auto"/>
        <w:contextualSpacing/>
        <w:jc w:val="both"/>
        <w:rPr>
          <w:rFonts w:ascii="Times New Roman" w:eastAsia="Times New Roman" w:hAnsi="Times New Roman" w:cs="Times New Roman"/>
          <w:i/>
          <w:sz w:val="20"/>
          <w:szCs w:val="20"/>
          <w:lang w:eastAsia="ru-RU"/>
        </w:rPr>
      </w:pPr>
      <w:r w:rsidRPr="001E6C3E">
        <w:rPr>
          <w:rFonts w:ascii="Times New Roman" w:eastAsia="Times New Roman" w:hAnsi="Times New Roman" w:cs="Times New Roman"/>
          <w:i/>
          <w:sz w:val="20"/>
          <w:szCs w:val="20"/>
          <w:lang w:eastAsia="ru-RU"/>
        </w:rPr>
        <w:tab/>
        <w:t xml:space="preserve">1.1.1, 1.1.2, 1.1.3 - собственники организации 1.1 (собственники организации второго уровня) и далее - по аналогичной схеме до конечного </w:t>
      </w:r>
      <w:proofErr w:type="spellStart"/>
      <w:r w:rsidRPr="001E6C3E">
        <w:rPr>
          <w:rFonts w:ascii="Times New Roman" w:eastAsia="Times New Roman" w:hAnsi="Times New Roman" w:cs="Times New Roman"/>
          <w:i/>
          <w:sz w:val="20"/>
          <w:szCs w:val="20"/>
          <w:lang w:eastAsia="ru-RU"/>
        </w:rPr>
        <w:t>бенефициарного</w:t>
      </w:r>
      <w:proofErr w:type="spellEnd"/>
      <w:r w:rsidRPr="001E6C3E">
        <w:rPr>
          <w:rFonts w:ascii="Times New Roman" w:eastAsia="Times New Roman" w:hAnsi="Times New Roman" w:cs="Times New Roman"/>
          <w:i/>
          <w:sz w:val="20"/>
          <w:szCs w:val="20"/>
          <w:lang w:eastAsia="ru-RU"/>
        </w:rPr>
        <w:t xml:space="preserve"> собственника (пример 1.1.3.1)</w:t>
      </w:r>
    </w:p>
    <w:p w14:paraId="11F6154E" w14:textId="77777777" w:rsidR="00D11EAA" w:rsidRPr="001E6C3E" w:rsidRDefault="00D11EAA" w:rsidP="00D11EAA">
      <w:pPr>
        <w:tabs>
          <w:tab w:val="left" w:pos="284"/>
          <w:tab w:val="left" w:pos="426"/>
        </w:tabs>
        <w:autoSpaceDE w:val="0"/>
        <w:autoSpaceDN w:val="0"/>
        <w:adjustRightInd w:val="0"/>
        <w:spacing w:after="0" w:line="240" w:lineRule="auto"/>
        <w:contextualSpacing/>
        <w:jc w:val="both"/>
        <w:rPr>
          <w:rFonts w:ascii="Times New Roman" w:eastAsia="Times New Roman" w:hAnsi="Times New Roman" w:cs="Times New Roman"/>
          <w:sz w:val="20"/>
          <w:szCs w:val="20"/>
        </w:rPr>
      </w:pPr>
      <w:r w:rsidRPr="001E6C3E">
        <w:rPr>
          <w:rFonts w:ascii="Times New Roman" w:eastAsia="Times New Roman" w:hAnsi="Times New Roman" w:cs="Times New Roman"/>
          <w:i/>
          <w:sz w:val="20"/>
          <w:szCs w:val="20"/>
          <w:lang w:eastAsia="ru-RU"/>
        </w:rPr>
        <w:t>***</w:t>
      </w:r>
      <w:r w:rsidRPr="001E6C3E">
        <w:rPr>
          <w:rFonts w:ascii="Times New Roman" w:eastAsia="Times New Roman" w:hAnsi="Times New Roman" w:cs="Times New Roman"/>
          <w:i/>
          <w:sz w:val="20"/>
          <w:szCs w:val="20"/>
          <w:lang w:eastAsia="ru-RU"/>
        </w:rPr>
        <w:tab/>
        <w:t>в качестве подтверждающего документа могут быть представлены, например, выписка из ЕГРЮЛ, ЕГРИП, решение (протокол) о назначении исполнительного органа, выписка из реестра акционеров (список лиц, зарегистрированных в реестре владельцев ценных бумаг) и т.п.</w:t>
      </w:r>
    </w:p>
    <w:p w14:paraId="289C05B6" w14:textId="77777777" w:rsidR="00D11EAA" w:rsidRPr="001E6C3E" w:rsidRDefault="00D11EAA" w:rsidP="00D11EAA">
      <w:pPr>
        <w:pBdr>
          <w:bottom w:val="single" w:sz="12" w:space="1" w:color="auto"/>
        </w:pBdr>
        <w:autoSpaceDE w:val="0"/>
        <w:autoSpaceDN w:val="0"/>
        <w:adjustRightInd w:val="0"/>
        <w:spacing w:after="0" w:line="240" w:lineRule="auto"/>
        <w:contextualSpacing/>
        <w:rPr>
          <w:rFonts w:ascii="Times New Roman" w:eastAsia="Times New Roman" w:hAnsi="Times New Roman" w:cs="Times New Roman"/>
          <w:b/>
          <w:sz w:val="20"/>
          <w:szCs w:val="20"/>
          <w:lang w:eastAsia="ru-RU"/>
        </w:rPr>
      </w:pPr>
      <w:r w:rsidRPr="001E6C3E">
        <w:rPr>
          <w:rFonts w:ascii="Times New Roman" w:eastAsia="Times New Roman" w:hAnsi="Times New Roman" w:cs="Times New Roman"/>
          <w:b/>
          <w:sz w:val="20"/>
          <w:szCs w:val="20"/>
          <w:lang w:eastAsia="ru-RU"/>
        </w:rPr>
        <w:t>ФОРМУ СОГЛАСОВАЛИ:</w:t>
      </w:r>
    </w:p>
    <w:p w14:paraId="6096E5D9" w14:textId="77777777" w:rsidR="00E11DF2" w:rsidRDefault="00E11DF2" w:rsidP="00E11DF2">
      <w:pPr>
        <w:tabs>
          <w:tab w:val="left" w:pos="1134"/>
        </w:tabs>
        <w:autoSpaceDE w:val="0"/>
        <w:autoSpaceDN w:val="0"/>
        <w:adjustRightInd w:val="0"/>
        <w:ind w:firstLine="851"/>
        <w:contextualSpacing/>
        <w:rPr>
          <w:rFonts w:ascii="Times New Roman" w:hAnsi="Times New Roman" w:cs="Times New Roman"/>
          <w:b/>
          <w:sz w:val="24"/>
          <w:szCs w:val="24"/>
        </w:rPr>
      </w:pPr>
      <w:r w:rsidRPr="00F000FB">
        <w:rPr>
          <w:rFonts w:ascii="Times New Roman" w:hAnsi="Times New Roman" w:cs="Times New Roman"/>
          <w:b/>
          <w:sz w:val="24"/>
          <w:szCs w:val="24"/>
        </w:rPr>
        <w:t>ЗАКАЗЧИК</w:t>
      </w:r>
      <w:r w:rsidRPr="00F000FB">
        <w:rPr>
          <w:rFonts w:ascii="Times New Roman" w:hAnsi="Times New Roman" w:cs="Times New Roman"/>
          <w:b/>
          <w:sz w:val="24"/>
          <w:szCs w:val="24"/>
        </w:rPr>
        <w:tab/>
      </w:r>
      <w:r w:rsidRPr="00F000FB">
        <w:rPr>
          <w:rFonts w:ascii="Times New Roman" w:hAnsi="Times New Roman" w:cs="Times New Roman"/>
          <w:b/>
          <w:sz w:val="24"/>
          <w:szCs w:val="24"/>
        </w:rPr>
        <w:tab/>
      </w:r>
      <w:r w:rsidRPr="00F000FB">
        <w:rPr>
          <w:rFonts w:ascii="Times New Roman" w:hAnsi="Times New Roman" w:cs="Times New Roman"/>
          <w:b/>
          <w:sz w:val="24"/>
          <w:szCs w:val="24"/>
        </w:rPr>
        <w:tab/>
      </w:r>
      <w:r w:rsidRPr="00F000FB">
        <w:rPr>
          <w:rFonts w:ascii="Times New Roman" w:hAnsi="Times New Roman" w:cs="Times New Roman"/>
          <w:b/>
          <w:sz w:val="24"/>
          <w:szCs w:val="24"/>
        </w:rPr>
        <w:tab/>
      </w:r>
      <w:r>
        <w:rPr>
          <w:rFonts w:ascii="Times New Roman" w:hAnsi="Times New Roman" w:cs="Times New Roman"/>
          <w:b/>
          <w:sz w:val="24"/>
          <w:szCs w:val="24"/>
        </w:rPr>
        <w:t xml:space="preserve">    </w:t>
      </w:r>
      <w:r w:rsidRPr="00F000FB">
        <w:rPr>
          <w:rFonts w:ascii="Times New Roman" w:hAnsi="Times New Roman" w:cs="Times New Roman"/>
          <w:b/>
          <w:sz w:val="24"/>
          <w:szCs w:val="24"/>
        </w:rPr>
        <w:t>ПОДРЯДЧИК</w:t>
      </w:r>
    </w:p>
    <w:tbl>
      <w:tblPr>
        <w:tblpPr w:leftFromText="180" w:rightFromText="180" w:vertAnchor="text" w:horzAnchor="margin" w:tblpX="216" w:tblpY="193"/>
        <w:tblOverlap w:val="never"/>
        <w:tblW w:w="9922" w:type="dxa"/>
        <w:tblLook w:val="01E0" w:firstRow="1" w:lastRow="1" w:firstColumn="1" w:lastColumn="1" w:noHBand="0" w:noVBand="0"/>
      </w:tblPr>
      <w:tblGrid>
        <w:gridCol w:w="4961"/>
        <w:gridCol w:w="4961"/>
      </w:tblGrid>
      <w:tr w:rsidR="00E11DF2" w:rsidRPr="00805478" w14:paraId="3F5E4194" w14:textId="77777777" w:rsidTr="00077B84">
        <w:trPr>
          <w:trHeight w:val="641"/>
        </w:trPr>
        <w:tc>
          <w:tcPr>
            <w:tcW w:w="4961" w:type="dxa"/>
          </w:tcPr>
          <w:p w14:paraId="17FC94C5" w14:textId="77777777" w:rsidR="00E11DF2" w:rsidRPr="00805478" w:rsidRDefault="00E11DF2" w:rsidP="00077B84">
            <w:pPr>
              <w:tabs>
                <w:tab w:val="left" w:pos="1134"/>
              </w:tabs>
              <w:contextualSpacing/>
              <w:rPr>
                <w:rFonts w:ascii="Times New Roman" w:hAnsi="Times New Roman" w:cs="Times New Roman"/>
                <w:b/>
                <w:sz w:val="24"/>
                <w:szCs w:val="24"/>
              </w:rPr>
            </w:pPr>
            <w:r w:rsidRPr="00805478">
              <w:rPr>
                <w:rFonts w:ascii="Times New Roman" w:hAnsi="Times New Roman" w:cs="Times New Roman"/>
                <w:b/>
                <w:sz w:val="24"/>
                <w:szCs w:val="24"/>
              </w:rPr>
              <w:t>Заместитель директора по инвестиционной деятельности</w:t>
            </w:r>
            <w:r w:rsidRPr="00805478">
              <w:rPr>
                <w:rFonts w:ascii="Times New Roman" w:hAnsi="Times New Roman" w:cs="Times New Roman"/>
                <w:sz w:val="24"/>
                <w:szCs w:val="24"/>
              </w:rPr>
              <w:t xml:space="preserve"> </w:t>
            </w:r>
            <w:r w:rsidRPr="00805478">
              <w:rPr>
                <w:rFonts w:ascii="Times New Roman" w:hAnsi="Times New Roman" w:cs="Times New Roman"/>
                <w:b/>
                <w:sz w:val="24"/>
                <w:szCs w:val="24"/>
              </w:rPr>
              <w:t>филиала ПАО «Россети Центр» – «Смоленскэнерго»</w:t>
            </w:r>
          </w:p>
          <w:p w14:paraId="4FE4025D" w14:textId="77777777" w:rsidR="00E11DF2" w:rsidRPr="00805478" w:rsidRDefault="00E11DF2" w:rsidP="00077B84">
            <w:pPr>
              <w:tabs>
                <w:tab w:val="left" w:pos="1134"/>
              </w:tabs>
              <w:contextualSpacing/>
              <w:rPr>
                <w:rFonts w:ascii="Times New Roman" w:hAnsi="Times New Roman" w:cs="Times New Roman"/>
                <w:b/>
                <w:sz w:val="24"/>
                <w:szCs w:val="24"/>
              </w:rPr>
            </w:pPr>
          </w:p>
          <w:p w14:paraId="793B777C" w14:textId="77777777" w:rsidR="00E11DF2" w:rsidRPr="00805478" w:rsidRDefault="00E11DF2" w:rsidP="00077B84">
            <w:pPr>
              <w:tabs>
                <w:tab w:val="left" w:pos="1134"/>
              </w:tabs>
              <w:contextualSpacing/>
              <w:rPr>
                <w:rFonts w:ascii="Times New Roman" w:hAnsi="Times New Roman" w:cs="Times New Roman"/>
                <w:b/>
                <w:sz w:val="24"/>
                <w:szCs w:val="24"/>
              </w:rPr>
            </w:pPr>
          </w:p>
          <w:p w14:paraId="7963B7BF" w14:textId="77777777" w:rsidR="00E11DF2" w:rsidRPr="00805478" w:rsidRDefault="00E11DF2" w:rsidP="00077B84">
            <w:pPr>
              <w:tabs>
                <w:tab w:val="left" w:pos="1134"/>
              </w:tabs>
              <w:contextualSpacing/>
              <w:jc w:val="both"/>
              <w:rPr>
                <w:rFonts w:ascii="Times New Roman" w:hAnsi="Times New Roman" w:cs="Times New Roman"/>
                <w:sz w:val="24"/>
                <w:szCs w:val="24"/>
              </w:rPr>
            </w:pPr>
            <w:r w:rsidRPr="00805478">
              <w:rPr>
                <w:rFonts w:ascii="Times New Roman" w:hAnsi="Times New Roman" w:cs="Times New Roman"/>
                <w:b/>
                <w:sz w:val="24"/>
                <w:szCs w:val="24"/>
              </w:rPr>
              <w:t>________________/Широков О.А./</w:t>
            </w:r>
          </w:p>
          <w:p w14:paraId="018D0337" w14:textId="77777777" w:rsidR="00E11DF2" w:rsidRPr="00805478" w:rsidRDefault="00E11DF2" w:rsidP="00077B84">
            <w:pPr>
              <w:tabs>
                <w:tab w:val="left" w:pos="1134"/>
              </w:tabs>
              <w:contextualSpacing/>
              <w:jc w:val="both"/>
              <w:rPr>
                <w:rFonts w:ascii="Times New Roman" w:hAnsi="Times New Roman" w:cs="Times New Roman"/>
                <w:sz w:val="24"/>
                <w:szCs w:val="24"/>
              </w:rPr>
            </w:pPr>
            <w:proofErr w:type="spellStart"/>
            <w:r w:rsidRPr="00805478">
              <w:rPr>
                <w:rFonts w:ascii="Times New Roman" w:hAnsi="Times New Roman" w:cs="Times New Roman"/>
                <w:sz w:val="24"/>
                <w:szCs w:val="24"/>
              </w:rPr>
              <w:t>м.п</w:t>
            </w:r>
            <w:proofErr w:type="spellEnd"/>
            <w:r w:rsidRPr="00805478">
              <w:rPr>
                <w:rFonts w:ascii="Times New Roman" w:hAnsi="Times New Roman" w:cs="Times New Roman"/>
                <w:sz w:val="24"/>
                <w:szCs w:val="24"/>
              </w:rPr>
              <w:t xml:space="preserve">.                                                                            </w:t>
            </w:r>
          </w:p>
        </w:tc>
        <w:tc>
          <w:tcPr>
            <w:tcW w:w="4961" w:type="dxa"/>
          </w:tcPr>
          <w:p w14:paraId="61EAF097" w14:textId="77777777" w:rsidR="00CF48A7" w:rsidRDefault="00CF48A7" w:rsidP="00077B84">
            <w:pPr>
              <w:tabs>
                <w:tab w:val="left" w:pos="1134"/>
              </w:tabs>
              <w:contextualSpacing/>
              <w:rPr>
                <w:rFonts w:ascii="Times New Roman" w:hAnsi="Times New Roman" w:cs="Times New Roman"/>
                <w:bCs/>
                <w:spacing w:val="-1"/>
                <w:sz w:val="24"/>
                <w:szCs w:val="24"/>
                <w:lang w:eastAsia="x-none"/>
              </w:rPr>
            </w:pPr>
          </w:p>
          <w:p w14:paraId="0D1CBE7B" w14:textId="77777777" w:rsidR="00CF48A7" w:rsidRDefault="00CF48A7" w:rsidP="00077B84">
            <w:pPr>
              <w:tabs>
                <w:tab w:val="left" w:pos="1134"/>
              </w:tabs>
              <w:contextualSpacing/>
              <w:rPr>
                <w:rFonts w:ascii="Times New Roman" w:hAnsi="Times New Roman" w:cs="Times New Roman"/>
                <w:bCs/>
                <w:spacing w:val="-1"/>
                <w:sz w:val="24"/>
                <w:szCs w:val="24"/>
                <w:lang w:eastAsia="x-none"/>
              </w:rPr>
            </w:pPr>
          </w:p>
          <w:p w14:paraId="22C41E32" w14:textId="77777777" w:rsidR="00CF48A7" w:rsidRDefault="00CF48A7" w:rsidP="00077B84">
            <w:pPr>
              <w:tabs>
                <w:tab w:val="left" w:pos="1134"/>
              </w:tabs>
              <w:contextualSpacing/>
              <w:rPr>
                <w:rFonts w:ascii="Times New Roman" w:hAnsi="Times New Roman" w:cs="Times New Roman"/>
                <w:bCs/>
                <w:spacing w:val="-1"/>
                <w:sz w:val="24"/>
                <w:szCs w:val="24"/>
                <w:lang w:eastAsia="x-none"/>
              </w:rPr>
            </w:pPr>
          </w:p>
          <w:p w14:paraId="58C72FC4" w14:textId="77777777" w:rsidR="00CF48A7" w:rsidRDefault="00CF48A7" w:rsidP="00077B84">
            <w:pPr>
              <w:tabs>
                <w:tab w:val="left" w:pos="1134"/>
              </w:tabs>
              <w:contextualSpacing/>
              <w:rPr>
                <w:rFonts w:ascii="Times New Roman" w:hAnsi="Times New Roman" w:cs="Times New Roman"/>
                <w:bCs/>
                <w:spacing w:val="-1"/>
                <w:sz w:val="24"/>
                <w:szCs w:val="24"/>
                <w:lang w:eastAsia="x-none"/>
              </w:rPr>
            </w:pPr>
          </w:p>
          <w:p w14:paraId="6C80569B" w14:textId="77777777" w:rsidR="00CF48A7" w:rsidRDefault="00CF48A7" w:rsidP="00077B84">
            <w:pPr>
              <w:tabs>
                <w:tab w:val="left" w:pos="1134"/>
              </w:tabs>
              <w:contextualSpacing/>
              <w:rPr>
                <w:rFonts w:ascii="Times New Roman" w:hAnsi="Times New Roman" w:cs="Times New Roman"/>
                <w:bCs/>
                <w:spacing w:val="-1"/>
                <w:sz w:val="24"/>
                <w:szCs w:val="24"/>
                <w:lang w:eastAsia="x-none"/>
              </w:rPr>
            </w:pPr>
          </w:p>
          <w:p w14:paraId="12876170" w14:textId="77777777" w:rsidR="00CF48A7" w:rsidRDefault="00CF48A7" w:rsidP="00077B84">
            <w:pPr>
              <w:tabs>
                <w:tab w:val="left" w:pos="1134"/>
              </w:tabs>
              <w:contextualSpacing/>
              <w:rPr>
                <w:rFonts w:ascii="Times New Roman" w:hAnsi="Times New Roman" w:cs="Times New Roman"/>
                <w:bCs/>
                <w:spacing w:val="-1"/>
                <w:sz w:val="24"/>
                <w:szCs w:val="24"/>
                <w:lang w:eastAsia="x-none"/>
              </w:rPr>
            </w:pPr>
          </w:p>
          <w:p w14:paraId="6198D633" w14:textId="77777777" w:rsidR="00E11DF2" w:rsidRPr="00805478" w:rsidRDefault="00E11DF2" w:rsidP="00077B84">
            <w:pPr>
              <w:tabs>
                <w:tab w:val="left" w:pos="1134"/>
              </w:tabs>
              <w:contextualSpacing/>
              <w:rPr>
                <w:rFonts w:ascii="Times New Roman" w:hAnsi="Times New Roman" w:cs="Times New Roman"/>
                <w:bCs/>
                <w:spacing w:val="-1"/>
                <w:sz w:val="24"/>
                <w:szCs w:val="24"/>
                <w:lang w:eastAsia="x-none"/>
              </w:rPr>
            </w:pPr>
            <w:proofErr w:type="spellStart"/>
            <w:r w:rsidRPr="00805478">
              <w:rPr>
                <w:rFonts w:ascii="Times New Roman" w:hAnsi="Times New Roman" w:cs="Times New Roman"/>
                <w:bCs/>
                <w:spacing w:val="-1"/>
                <w:sz w:val="24"/>
                <w:szCs w:val="24"/>
                <w:lang w:eastAsia="x-none"/>
              </w:rPr>
              <w:t>м.п</w:t>
            </w:r>
            <w:proofErr w:type="spellEnd"/>
            <w:r w:rsidRPr="00805478">
              <w:rPr>
                <w:rFonts w:ascii="Times New Roman" w:hAnsi="Times New Roman" w:cs="Times New Roman"/>
                <w:bCs/>
                <w:spacing w:val="-1"/>
                <w:sz w:val="24"/>
                <w:szCs w:val="24"/>
                <w:lang w:eastAsia="x-none"/>
              </w:rPr>
              <w:t>.</w:t>
            </w:r>
          </w:p>
        </w:tc>
      </w:tr>
    </w:tbl>
    <w:p w14:paraId="7A54B76E" w14:textId="77777777" w:rsidR="00D11EAA" w:rsidRPr="001E6C3E" w:rsidRDefault="00D11EAA" w:rsidP="00D11EAA">
      <w:pPr>
        <w:autoSpaceDE w:val="0"/>
        <w:autoSpaceDN w:val="0"/>
        <w:adjustRightInd w:val="0"/>
        <w:spacing w:after="0" w:line="240" w:lineRule="auto"/>
        <w:ind w:firstLine="709"/>
        <w:contextualSpacing/>
        <w:jc w:val="both"/>
        <w:rPr>
          <w:rFonts w:ascii="Times New Roman" w:eastAsia="Times New Roman" w:hAnsi="Times New Roman" w:cs="Times New Roman"/>
          <w:sz w:val="20"/>
          <w:szCs w:val="20"/>
        </w:rPr>
      </w:pPr>
    </w:p>
    <w:p w14:paraId="1F0DF54B" w14:textId="77777777" w:rsidR="00D11EAA" w:rsidRPr="001E6C3E" w:rsidRDefault="00D11EAA" w:rsidP="00D11EAA">
      <w:pPr>
        <w:autoSpaceDE w:val="0"/>
        <w:autoSpaceDN w:val="0"/>
        <w:adjustRightInd w:val="0"/>
        <w:spacing w:after="0" w:line="240" w:lineRule="auto"/>
        <w:ind w:firstLine="709"/>
        <w:contextualSpacing/>
        <w:jc w:val="both"/>
        <w:rPr>
          <w:rFonts w:ascii="Times New Roman" w:eastAsia="Times New Roman" w:hAnsi="Times New Roman" w:cs="Times New Roman"/>
          <w:sz w:val="20"/>
          <w:szCs w:val="20"/>
        </w:rPr>
        <w:sectPr w:rsidR="00D11EAA" w:rsidRPr="001E6C3E" w:rsidSect="000A3100">
          <w:headerReference w:type="first" r:id="rId12"/>
          <w:pgSz w:w="16838" w:h="11906" w:orient="landscape"/>
          <w:pgMar w:top="851" w:right="851" w:bottom="426" w:left="851" w:header="709" w:footer="709" w:gutter="0"/>
          <w:cols w:space="708"/>
          <w:titlePg/>
          <w:docGrid w:linePitch="360"/>
        </w:sectPr>
      </w:pPr>
    </w:p>
    <w:p w14:paraId="7587FB4F" w14:textId="03D3B82E" w:rsidR="00D11EAA" w:rsidRPr="001E6C3E" w:rsidRDefault="000D2279" w:rsidP="009B668F">
      <w:pPr>
        <w:tabs>
          <w:tab w:val="left" w:pos="709"/>
          <w:tab w:val="left" w:pos="2856"/>
        </w:tabs>
        <w:suppressAutoHyphens/>
        <w:autoSpaceDE w:val="0"/>
        <w:autoSpaceDN w:val="0"/>
        <w:adjustRightInd w:val="0"/>
        <w:spacing w:after="0" w:line="240" w:lineRule="auto"/>
        <w:ind w:left="6804"/>
        <w:contextualSpacing/>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Приложение 4</w:t>
      </w:r>
      <w:r w:rsidR="00D11EAA" w:rsidRPr="001E6C3E">
        <w:rPr>
          <w:rFonts w:ascii="Times New Roman" w:eastAsia="Times New Roman" w:hAnsi="Times New Roman" w:cs="Times New Roman"/>
          <w:sz w:val="24"/>
          <w:szCs w:val="24"/>
          <w:lang w:eastAsia="ru-RU"/>
        </w:rPr>
        <w:t xml:space="preserve"> к Договору</w:t>
      </w:r>
    </w:p>
    <w:p w14:paraId="1EC51B35" w14:textId="77777777" w:rsidR="00D97685" w:rsidRPr="00513735" w:rsidRDefault="000C762D" w:rsidP="00D97685">
      <w:pPr>
        <w:spacing w:after="0" w:line="240" w:lineRule="auto"/>
        <w:ind w:left="5529" w:right="-8"/>
        <w:contextualSpacing/>
        <w:jc w:val="right"/>
        <w:rPr>
          <w:rFonts w:ascii="Times New Roman" w:eastAsia="Times New Roman" w:hAnsi="Times New Roman" w:cs="Times New Roman"/>
          <w:kern w:val="32"/>
          <w:sz w:val="28"/>
          <w:szCs w:val="28"/>
        </w:rPr>
      </w:pPr>
      <w:r>
        <w:rPr>
          <w:rFonts w:ascii="Times New Roman" w:hAnsi="Times New Roman" w:cs="Times New Roman"/>
          <w:sz w:val="24"/>
          <w:szCs w:val="24"/>
        </w:rPr>
        <w:t xml:space="preserve">    </w:t>
      </w:r>
      <w:r w:rsidR="00513735">
        <w:rPr>
          <w:rFonts w:ascii="Times New Roman" w:hAnsi="Times New Roman" w:cs="Times New Roman"/>
          <w:sz w:val="24"/>
          <w:szCs w:val="24"/>
        </w:rPr>
        <w:t xml:space="preserve"> </w:t>
      </w:r>
      <w:r w:rsidR="00D97685" w:rsidRPr="00513735">
        <w:rPr>
          <w:rFonts w:ascii="Times New Roman" w:hAnsi="Times New Roman" w:cs="Times New Roman"/>
          <w:sz w:val="24"/>
          <w:szCs w:val="24"/>
        </w:rPr>
        <w:t>от</w:t>
      </w:r>
      <w:r w:rsidR="00D97685">
        <w:rPr>
          <w:rFonts w:ascii="Times New Roman" w:hAnsi="Times New Roman" w:cs="Times New Roman"/>
          <w:sz w:val="24"/>
          <w:szCs w:val="24"/>
        </w:rPr>
        <w:t xml:space="preserve"> «</w:t>
      </w:r>
      <w:r w:rsidR="00D97685" w:rsidRPr="00513735">
        <w:rPr>
          <w:rFonts w:ascii="Times New Roman" w:hAnsi="Times New Roman" w:cs="Times New Roman"/>
          <w:sz w:val="24"/>
          <w:szCs w:val="24"/>
        </w:rPr>
        <w:t>»</w:t>
      </w:r>
      <w:r w:rsidR="00D97685">
        <w:rPr>
          <w:rFonts w:ascii="Times New Roman" w:hAnsi="Times New Roman" w:cs="Times New Roman"/>
          <w:sz w:val="24"/>
          <w:szCs w:val="24"/>
        </w:rPr>
        <w:t xml:space="preserve"> 2023</w:t>
      </w:r>
      <w:r w:rsidR="00D97685" w:rsidRPr="00513735">
        <w:rPr>
          <w:rFonts w:ascii="Times New Roman" w:hAnsi="Times New Roman" w:cs="Times New Roman"/>
          <w:sz w:val="24"/>
          <w:szCs w:val="24"/>
        </w:rPr>
        <w:t>г. №</w:t>
      </w:r>
      <w:r w:rsidR="00D97685">
        <w:rPr>
          <w:rFonts w:ascii="Times New Roman" w:eastAsia="Times New Roman" w:hAnsi="Times New Roman" w:cs="Times New Roman"/>
          <w:bCs/>
          <w:sz w:val="24"/>
          <w:szCs w:val="24"/>
          <w:lang w:eastAsia="ru-RU"/>
        </w:rPr>
        <w:t>6700//23</w:t>
      </w:r>
    </w:p>
    <w:p w14:paraId="7CC10752" w14:textId="028AB818" w:rsidR="00D11EAA" w:rsidRPr="001E6C3E" w:rsidRDefault="00D11EAA" w:rsidP="009B668F">
      <w:pPr>
        <w:spacing w:after="0" w:line="240" w:lineRule="auto"/>
        <w:ind w:left="5529" w:right="-8"/>
        <w:contextualSpacing/>
        <w:jc w:val="right"/>
        <w:rPr>
          <w:rFonts w:ascii="Times New Roman" w:eastAsia="Times New Roman" w:hAnsi="Times New Roman" w:cs="Times New Roman"/>
          <w:kern w:val="32"/>
          <w:sz w:val="28"/>
          <w:szCs w:val="28"/>
        </w:rPr>
      </w:pPr>
    </w:p>
    <w:p w14:paraId="1442DE49" w14:textId="77777777" w:rsidR="00D11EAA" w:rsidRPr="001E6C3E" w:rsidRDefault="00D11EAA" w:rsidP="00D11EAA">
      <w:pPr>
        <w:autoSpaceDE w:val="0"/>
        <w:autoSpaceDN w:val="0"/>
        <w:adjustRightInd w:val="0"/>
        <w:spacing w:after="0" w:line="240" w:lineRule="auto"/>
        <w:ind w:firstLine="709"/>
        <w:contextualSpacing/>
        <w:jc w:val="both"/>
        <w:rPr>
          <w:rFonts w:ascii="Times New Roman" w:eastAsia="Times New Roman" w:hAnsi="Times New Roman" w:cs="Times New Roman"/>
          <w:sz w:val="20"/>
          <w:szCs w:val="20"/>
        </w:rPr>
      </w:pPr>
    </w:p>
    <w:p w14:paraId="0E72EBED" w14:textId="77777777" w:rsidR="00D11EAA" w:rsidRPr="001E6C3E" w:rsidRDefault="00D11EAA" w:rsidP="00D11EAA">
      <w:pPr>
        <w:autoSpaceDE w:val="0"/>
        <w:autoSpaceDN w:val="0"/>
        <w:adjustRightInd w:val="0"/>
        <w:spacing w:after="0" w:line="240" w:lineRule="auto"/>
        <w:contextualSpacing/>
        <w:jc w:val="center"/>
        <w:rPr>
          <w:rFonts w:ascii="Times New Roman" w:eastAsia="Times New Roman" w:hAnsi="Times New Roman" w:cs="Times New Roman"/>
          <w:b/>
          <w:sz w:val="24"/>
          <w:szCs w:val="24"/>
          <w:lang w:eastAsia="ru-RU"/>
        </w:rPr>
      </w:pPr>
      <w:r w:rsidRPr="001E6C3E">
        <w:rPr>
          <w:rFonts w:ascii="Times New Roman" w:eastAsia="Times New Roman" w:hAnsi="Times New Roman" w:cs="Times New Roman"/>
          <w:b/>
          <w:sz w:val="24"/>
          <w:szCs w:val="24"/>
          <w:lang w:eastAsia="ru-RU"/>
        </w:rPr>
        <w:t xml:space="preserve">СОГЛАШЕНИЕ </w:t>
      </w:r>
    </w:p>
    <w:p w14:paraId="69D18B1B" w14:textId="77777777" w:rsidR="00D11EAA" w:rsidRPr="001E6C3E" w:rsidRDefault="00D11EAA" w:rsidP="00D11EAA">
      <w:pPr>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1E6C3E">
        <w:rPr>
          <w:rFonts w:ascii="Times New Roman" w:eastAsia="Times New Roman" w:hAnsi="Times New Roman" w:cs="Times New Roman"/>
          <w:b/>
          <w:sz w:val="24"/>
          <w:szCs w:val="24"/>
          <w:lang w:eastAsia="ru-RU"/>
        </w:rPr>
        <w:t>О РАСКРЫТИИ ИНФОРМАЦИИ</w:t>
      </w:r>
    </w:p>
    <w:p w14:paraId="26D28ADD" w14:textId="77777777" w:rsidR="00D11EAA" w:rsidRPr="001E6C3E" w:rsidRDefault="00D11EAA" w:rsidP="00D11EAA">
      <w:pPr>
        <w:autoSpaceDE w:val="0"/>
        <w:autoSpaceDN w:val="0"/>
        <w:adjustRightInd w:val="0"/>
        <w:spacing w:after="0" w:line="240" w:lineRule="auto"/>
        <w:contextualSpacing/>
        <w:rPr>
          <w:rFonts w:ascii="Times New Roman" w:eastAsia="Times New Roman" w:hAnsi="Times New Roman" w:cs="Times New Roman"/>
          <w:sz w:val="24"/>
          <w:szCs w:val="24"/>
          <w:lang w:eastAsia="ru-RU"/>
        </w:rPr>
      </w:pPr>
    </w:p>
    <w:p w14:paraId="76260404" w14:textId="19C649CA" w:rsidR="00D11EAA" w:rsidRPr="001E6C3E" w:rsidRDefault="00D11EAA" w:rsidP="00D11EAA">
      <w:pPr>
        <w:autoSpaceDE w:val="0"/>
        <w:autoSpaceDN w:val="0"/>
        <w:adjustRightInd w:val="0"/>
        <w:spacing w:after="0" w:line="240" w:lineRule="auto"/>
        <w:contextualSpacing/>
        <w:rPr>
          <w:rFonts w:ascii="Times New Roman" w:eastAsia="Times New Roman" w:hAnsi="Times New Roman" w:cs="Times New Roman"/>
          <w:sz w:val="24"/>
          <w:szCs w:val="24"/>
          <w:lang w:eastAsia="ru-RU"/>
        </w:rPr>
      </w:pPr>
      <w:r w:rsidRPr="001E6C3E">
        <w:rPr>
          <w:rFonts w:ascii="Times New Roman" w:eastAsia="Times New Roman" w:hAnsi="Times New Roman" w:cs="Times New Roman"/>
          <w:sz w:val="24"/>
          <w:szCs w:val="24"/>
          <w:lang w:eastAsia="ru-RU"/>
        </w:rPr>
        <w:t>г._______________</w:t>
      </w:r>
      <w:r w:rsidR="000C762D">
        <w:rPr>
          <w:rFonts w:ascii="Times New Roman" w:eastAsia="Times New Roman" w:hAnsi="Times New Roman" w:cs="Times New Roman"/>
          <w:sz w:val="24"/>
          <w:szCs w:val="24"/>
          <w:lang w:eastAsia="ru-RU"/>
        </w:rPr>
        <w:t xml:space="preserve">                                                </w:t>
      </w:r>
      <w:r w:rsidRPr="001E6C3E">
        <w:rPr>
          <w:rFonts w:ascii="Times New Roman" w:eastAsia="Times New Roman" w:hAnsi="Times New Roman" w:cs="Times New Roman"/>
          <w:sz w:val="24"/>
          <w:szCs w:val="24"/>
          <w:lang w:eastAsia="ru-RU"/>
        </w:rPr>
        <w:t>«___»_________20__г.</w:t>
      </w:r>
    </w:p>
    <w:p w14:paraId="2B751573" w14:textId="77777777" w:rsidR="00D11EAA" w:rsidRPr="001E6C3E" w:rsidRDefault="00D11EAA" w:rsidP="00D11EAA">
      <w:pPr>
        <w:autoSpaceDE w:val="0"/>
        <w:autoSpaceDN w:val="0"/>
        <w:adjustRightInd w:val="0"/>
        <w:spacing w:after="0" w:line="240" w:lineRule="auto"/>
        <w:contextualSpacing/>
        <w:rPr>
          <w:rFonts w:ascii="Times New Roman" w:eastAsia="Times New Roman" w:hAnsi="Times New Roman" w:cs="Times New Roman"/>
          <w:sz w:val="24"/>
          <w:szCs w:val="24"/>
          <w:lang w:eastAsia="ru-RU"/>
        </w:rPr>
      </w:pPr>
    </w:p>
    <w:p w14:paraId="45C4AA54" w14:textId="77777777" w:rsidR="00D11EAA" w:rsidRPr="001E6C3E" w:rsidRDefault="00D11EAA" w:rsidP="00D11EAA">
      <w:pPr>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1E6C3E">
        <w:rPr>
          <w:rFonts w:ascii="Times New Roman" w:eastAsia="Times New Roman" w:hAnsi="Times New Roman" w:cs="Times New Roman"/>
          <w:sz w:val="24"/>
          <w:szCs w:val="24"/>
          <w:lang w:eastAsia="ru-RU"/>
        </w:rPr>
        <w:t>__________________________, именуемое в дальнейшем «Сторона-1», в лице ___________________, действующего на основании _________________, с одной стороны, и ______________________, именуемое в дальнейшем «Сторона-2», в лице _____________________, действующего на основании ______________, с другой стороны, совместно именуемые «Стороны», заключили настоящее Соглашение о нижеследующем:</w:t>
      </w:r>
    </w:p>
    <w:p w14:paraId="24C73248" w14:textId="77777777" w:rsidR="00D11EAA" w:rsidRPr="001E6C3E" w:rsidRDefault="00D11EAA" w:rsidP="00D11EAA">
      <w:pPr>
        <w:autoSpaceDE w:val="0"/>
        <w:autoSpaceDN w:val="0"/>
        <w:adjustRightInd w:val="0"/>
        <w:spacing w:after="0" w:line="240" w:lineRule="auto"/>
        <w:contextualSpacing/>
        <w:rPr>
          <w:rFonts w:ascii="Times New Roman" w:eastAsia="Times New Roman" w:hAnsi="Times New Roman" w:cs="Times New Roman"/>
          <w:b/>
          <w:sz w:val="24"/>
          <w:szCs w:val="24"/>
          <w:lang w:eastAsia="ru-RU"/>
        </w:rPr>
      </w:pPr>
    </w:p>
    <w:p w14:paraId="08E0BEDD" w14:textId="77777777" w:rsidR="00D11EAA" w:rsidRPr="001E6C3E" w:rsidRDefault="00D11EAA" w:rsidP="00D11EAA">
      <w:pPr>
        <w:autoSpaceDE w:val="0"/>
        <w:autoSpaceDN w:val="0"/>
        <w:adjustRightInd w:val="0"/>
        <w:spacing w:after="0" w:line="240" w:lineRule="auto"/>
        <w:contextualSpacing/>
        <w:jc w:val="center"/>
        <w:rPr>
          <w:rFonts w:ascii="Times New Roman" w:eastAsia="Times New Roman" w:hAnsi="Times New Roman" w:cs="Times New Roman"/>
          <w:b/>
          <w:sz w:val="24"/>
          <w:szCs w:val="24"/>
          <w:lang w:eastAsia="ru-RU"/>
        </w:rPr>
      </w:pPr>
    </w:p>
    <w:p w14:paraId="3106DB6F" w14:textId="77777777" w:rsidR="00D11EAA" w:rsidRPr="001E6C3E" w:rsidRDefault="00D11EAA" w:rsidP="00D11EAA">
      <w:pPr>
        <w:tabs>
          <w:tab w:val="left" w:pos="1134"/>
        </w:tab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1E6C3E">
        <w:rPr>
          <w:rFonts w:ascii="Times New Roman" w:eastAsia="Times New Roman" w:hAnsi="Times New Roman" w:cs="Times New Roman"/>
          <w:sz w:val="24"/>
          <w:szCs w:val="24"/>
          <w:lang w:eastAsia="ru-RU"/>
        </w:rPr>
        <w:t>1.</w:t>
      </w:r>
      <w:r w:rsidRPr="001E6C3E">
        <w:rPr>
          <w:rFonts w:ascii="Times New Roman" w:eastAsia="Times New Roman" w:hAnsi="Times New Roman" w:cs="Times New Roman"/>
          <w:sz w:val="24"/>
          <w:szCs w:val="24"/>
          <w:lang w:eastAsia="ru-RU"/>
        </w:rPr>
        <w:tab/>
        <w:t>Стороны признают действительность своих обязательств по Соглашению и подтверждают намерение осуществлять все необходимые действия для его надлежащего исполнения.</w:t>
      </w:r>
    </w:p>
    <w:p w14:paraId="6F1CFF2C" w14:textId="6B442D8D" w:rsidR="00D11EAA" w:rsidRPr="001E6C3E" w:rsidRDefault="00D11EAA" w:rsidP="00D11EAA">
      <w:pPr>
        <w:tabs>
          <w:tab w:val="left" w:pos="1134"/>
        </w:tab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1E6C3E">
        <w:rPr>
          <w:rFonts w:ascii="Times New Roman" w:eastAsia="Times New Roman" w:hAnsi="Times New Roman" w:cs="Times New Roman"/>
          <w:sz w:val="24"/>
          <w:szCs w:val="24"/>
          <w:lang w:eastAsia="ru-RU"/>
        </w:rPr>
        <w:t>2.</w:t>
      </w:r>
      <w:r w:rsidRPr="001E6C3E">
        <w:rPr>
          <w:rFonts w:ascii="Times New Roman" w:eastAsia="Times New Roman" w:hAnsi="Times New Roman" w:cs="Times New Roman"/>
          <w:sz w:val="24"/>
          <w:szCs w:val="24"/>
          <w:lang w:eastAsia="ru-RU"/>
        </w:rPr>
        <w:tab/>
        <w:t xml:space="preserve">При подписании настоящего Соглашения «Сторона-2» обязуется представить «Стороне-1» информацию в отношении всей цепочки его собственников (данные об участниках; в отношении участников, являющихся юридическими лицами - данные об их участниках и т.д.), включая бенефициаров (в том числе конечных), а также сведения о составе исполнительных </w:t>
      </w:r>
      <w:r w:rsidRPr="001E6C3E">
        <w:rPr>
          <w:rFonts w:ascii="Times New Roman" w:eastAsia="Times New Roman" w:hAnsi="Times New Roman" w:cs="Times New Roman"/>
          <w:spacing w:val="-4"/>
          <w:sz w:val="24"/>
          <w:szCs w:val="24"/>
          <w:lang w:eastAsia="ru-RU"/>
        </w:rPr>
        <w:t>органов «Стороны-2», с предоставлением копий подтверждающих данную информацию документов</w:t>
      </w:r>
      <w:r w:rsidRPr="001E6C3E">
        <w:rPr>
          <w:rFonts w:ascii="Times New Roman" w:eastAsia="Times New Roman" w:hAnsi="Times New Roman" w:cs="Times New Roman"/>
          <w:sz w:val="24"/>
          <w:szCs w:val="24"/>
          <w:lang w:eastAsia="ru-RU"/>
        </w:rPr>
        <w:t xml:space="preserve"> (учредительные документы, протоколы органов управления, выписки из ЕГРЮЛ, реестра акционеров и т.д.), по</w:t>
      </w:r>
      <w:r w:rsidR="0068540E">
        <w:rPr>
          <w:rFonts w:ascii="Times New Roman" w:eastAsia="Times New Roman" w:hAnsi="Times New Roman" w:cs="Times New Roman"/>
          <w:sz w:val="24"/>
          <w:szCs w:val="24"/>
          <w:lang w:eastAsia="ru-RU"/>
        </w:rPr>
        <w:t xml:space="preserve"> форме, указанной в приложение 3</w:t>
      </w:r>
      <w:r w:rsidRPr="001E6C3E">
        <w:rPr>
          <w:rFonts w:ascii="Times New Roman" w:eastAsia="Times New Roman" w:hAnsi="Times New Roman" w:cs="Times New Roman"/>
          <w:sz w:val="24"/>
          <w:szCs w:val="24"/>
          <w:lang w:eastAsia="ru-RU"/>
        </w:rPr>
        <w:t xml:space="preserve"> к настоящему Договору.</w:t>
      </w:r>
    </w:p>
    <w:p w14:paraId="4676309F" w14:textId="77777777" w:rsidR="00D11EAA" w:rsidRPr="001E6C3E" w:rsidRDefault="00D11EAA" w:rsidP="00D11EAA">
      <w:pPr>
        <w:tabs>
          <w:tab w:val="left" w:pos="1134"/>
        </w:tab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1E6C3E">
        <w:rPr>
          <w:rFonts w:ascii="Times New Roman" w:eastAsia="Times New Roman" w:hAnsi="Times New Roman" w:cs="Times New Roman"/>
          <w:sz w:val="24"/>
          <w:szCs w:val="24"/>
          <w:lang w:eastAsia="ru-RU"/>
        </w:rPr>
        <w:t>3.</w:t>
      </w:r>
      <w:proofErr w:type="gramStart"/>
      <w:r w:rsidRPr="001E6C3E">
        <w:rPr>
          <w:rFonts w:ascii="Times New Roman" w:eastAsia="Times New Roman" w:hAnsi="Times New Roman" w:cs="Times New Roman"/>
          <w:sz w:val="24"/>
          <w:szCs w:val="24"/>
          <w:lang w:eastAsia="ru-RU"/>
        </w:rPr>
        <w:tab/>
        <w:t>«</w:t>
      </w:r>
      <w:proofErr w:type="gramEnd"/>
      <w:r w:rsidRPr="001E6C3E">
        <w:rPr>
          <w:rFonts w:ascii="Times New Roman" w:eastAsia="Times New Roman" w:hAnsi="Times New Roman" w:cs="Times New Roman"/>
          <w:sz w:val="24"/>
          <w:szCs w:val="24"/>
          <w:lang w:eastAsia="ru-RU"/>
        </w:rPr>
        <w:t>Сторона-2» обязуется представлять «Стороне-1» информацию об изменении состава собственников «Стороны-2» (состава участников; в отношении участников, являющихся юридическими лицами, - состава их участников и т.д.), включая бенефициаров (в том числе конечных), а также состава исполнительных органов «Стороны-2». Информация представляется по форме, согласно приложению 11 к настоящему Договору, не позднее 3-х календарных дней с даты наступления соответствующего события (юридического факта), с подтверждением соответствующими документами, посредством направления их факсимильной связью, а также способом, позволяющим подтвердить дату получения.</w:t>
      </w:r>
    </w:p>
    <w:p w14:paraId="3F34247F" w14:textId="21BE3807" w:rsidR="00D11EAA" w:rsidRPr="001E6C3E" w:rsidRDefault="00D11EAA" w:rsidP="00D11EAA">
      <w:pPr>
        <w:tabs>
          <w:tab w:val="left" w:pos="1134"/>
        </w:tab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1E6C3E">
        <w:rPr>
          <w:rFonts w:ascii="Times New Roman" w:eastAsia="Times New Roman" w:hAnsi="Times New Roman" w:cs="Times New Roman"/>
          <w:sz w:val="24"/>
          <w:szCs w:val="24"/>
          <w:lang w:eastAsia="ru-RU"/>
        </w:rPr>
        <w:t>4.</w:t>
      </w:r>
      <w:proofErr w:type="gramStart"/>
      <w:r w:rsidRPr="001E6C3E">
        <w:rPr>
          <w:rFonts w:ascii="Times New Roman" w:eastAsia="Times New Roman" w:hAnsi="Times New Roman" w:cs="Times New Roman"/>
          <w:sz w:val="24"/>
          <w:szCs w:val="24"/>
          <w:lang w:eastAsia="ru-RU"/>
        </w:rPr>
        <w:tab/>
        <w:t>«</w:t>
      </w:r>
      <w:proofErr w:type="gramEnd"/>
      <w:r w:rsidRPr="001E6C3E">
        <w:rPr>
          <w:rFonts w:ascii="Times New Roman" w:eastAsia="Times New Roman" w:hAnsi="Times New Roman" w:cs="Times New Roman"/>
          <w:sz w:val="24"/>
          <w:szCs w:val="24"/>
          <w:lang w:eastAsia="ru-RU"/>
        </w:rPr>
        <w:t xml:space="preserve">Сторона-1» вправе передавать указанную в </w:t>
      </w:r>
      <w:proofErr w:type="spellStart"/>
      <w:r w:rsidRPr="001E6C3E">
        <w:rPr>
          <w:rFonts w:ascii="Times New Roman" w:eastAsia="Times New Roman" w:hAnsi="Times New Roman" w:cs="Times New Roman"/>
          <w:sz w:val="24"/>
          <w:szCs w:val="24"/>
          <w:lang w:eastAsia="ru-RU"/>
        </w:rPr>
        <w:t>пп</w:t>
      </w:r>
      <w:proofErr w:type="spellEnd"/>
      <w:r w:rsidRPr="001E6C3E">
        <w:rPr>
          <w:rFonts w:ascii="Times New Roman" w:eastAsia="Times New Roman" w:hAnsi="Times New Roman" w:cs="Times New Roman"/>
          <w:sz w:val="24"/>
          <w:szCs w:val="24"/>
          <w:lang w:eastAsia="ru-RU"/>
        </w:rPr>
        <w:t xml:space="preserve">. 2, 3 настоящего Соглашения информацию </w:t>
      </w:r>
      <w:r w:rsidRPr="001E6C3E">
        <w:rPr>
          <w:rFonts w:ascii="Times New Roman" w:hAnsi="Times New Roman" w:cs="Times New Roman"/>
          <w:i/>
          <w:sz w:val="24"/>
          <w:szCs w:val="24"/>
        </w:rPr>
        <w:t>(</w:t>
      </w:r>
      <w:r w:rsidRPr="001E6C3E">
        <w:rPr>
          <w:rFonts w:ascii="Times New Roman" w:eastAsia="Times New Roman" w:hAnsi="Times New Roman" w:cs="Times New Roman"/>
          <w:sz w:val="24"/>
          <w:szCs w:val="24"/>
          <w:lang w:eastAsia="ru-RU"/>
        </w:rPr>
        <w:t>ПАО «</w:t>
      </w:r>
      <w:r w:rsidR="008F6E93">
        <w:rPr>
          <w:rFonts w:ascii="Times New Roman" w:eastAsia="Times New Roman" w:hAnsi="Times New Roman" w:cs="Times New Roman"/>
          <w:sz w:val="24"/>
          <w:szCs w:val="24"/>
          <w:lang w:eastAsia="ru-RU"/>
        </w:rPr>
        <w:t>Россети Центр</w:t>
      </w:r>
      <w:r w:rsidRPr="001E6C3E">
        <w:rPr>
          <w:rFonts w:ascii="Times New Roman" w:eastAsia="Times New Roman" w:hAnsi="Times New Roman" w:cs="Times New Roman"/>
          <w:sz w:val="24"/>
          <w:szCs w:val="24"/>
          <w:lang w:eastAsia="ru-RU"/>
        </w:rPr>
        <w:t>» и ПАО «</w:t>
      </w:r>
      <w:r w:rsidR="008F6E93">
        <w:rPr>
          <w:rFonts w:ascii="Times New Roman" w:eastAsia="Times New Roman" w:hAnsi="Times New Roman" w:cs="Times New Roman"/>
          <w:sz w:val="24"/>
          <w:szCs w:val="24"/>
          <w:lang w:eastAsia="ru-RU"/>
        </w:rPr>
        <w:t>Россети Центр</w:t>
      </w:r>
      <w:r w:rsidRPr="001E6C3E">
        <w:rPr>
          <w:rFonts w:ascii="Times New Roman" w:eastAsia="Times New Roman" w:hAnsi="Times New Roman" w:cs="Times New Roman"/>
          <w:sz w:val="24"/>
          <w:szCs w:val="24"/>
          <w:lang w:eastAsia="ru-RU"/>
        </w:rPr>
        <w:t xml:space="preserve"> и Приволжья»</w:t>
      </w:r>
      <w:r w:rsidRPr="001E6C3E">
        <w:rPr>
          <w:rFonts w:ascii="Times New Roman" w:hAnsi="Times New Roman" w:cs="Times New Roman"/>
          <w:i/>
          <w:sz w:val="24"/>
          <w:szCs w:val="24"/>
        </w:rPr>
        <w:t>)</w:t>
      </w:r>
      <w:r w:rsidRPr="001E6C3E">
        <w:rPr>
          <w:rFonts w:ascii="Times New Roman" w:hAnsi="Times New Roman" w:cs="Times New Roman"/>
          <w:sz w:val="24"/>
          <w:szCs w:val="24"/>
        </w:rPr>
        <w:t xml:space="preserve"> </w:t>
      </w:r>
      <w:r w:rsidRPr="001E6C3E">
        <w:rPr>
          <w:rFonts w:ascii="Times New Roman" w:eastAsia="Times New Roman" w:hAnsi="Times New Roman" w:cs="Times New Roman"/>
          <w:sz w:val="24"/>
          <w:szCs w:val="24"/>
          <w:lang w:eastAsia="ru-RU"/>
        </w:rPr>
        <w:t xml:space="preserve">и/или лицам, указанным </w:t>
      </w:r>
      <w:r w:rsidRPr="001E6C3E">
        <w:rPr>
          <w:rFonts w:ascii="Times New Roman" w:hAnsi="Times New Roman" w:cs="Times New Roman"/>
          <w:i/>
          <w:sz w:val="24"/>
          <w:szCs w:val="24"/>
        </w:rPr>
        <w:t>(</w:t>
      </w:r>
      <w:r w:rsidRPr="001E6C3E">
        <w:rPr>
          <w:rFonts w:ascii="Times New Roman" w:eastAsia="Times New Roman" w:hAnsi="Times New Roman" w:cs="Times New Roman"/>
          <w:sz w:val="24"/>
          <w:szCs w:val="24"/>
          <w:lang w:eastAsia="ru-RU"/>
        </w:rPr>
        <w:t>ПАО «</w:t>
      </w:r>
      <w:r w:rsidR="008F6E93">
        <w:rPr>
          <w:rFonts w:ascii="Times New Roman" w:eastAsia="Times New Roman" w:hAnsi="Times New Roman" w:cs="Times New Roman"/>
          <w:sz w:val="24"/>
          <w:szCs w:val="24"/>
          <w:lang w:eastAsia="ru-RU"/>
        </w:rPr>
        <w:t>Россети Центр</w:t>
      </w:r>
      <w:r w:rsidRPr="001E6C3E">
        <w:rPr>
          <w:rFonts w:ascii="Times New Roman" w:eastAsia="Times New Roman" w:hAnsi="Times New Roman" w:cs="Times New Roman"/>
          <w:sz w:val="24"/>
          <w:szCs w:val="24"/>
          <w:lang w:eastAsia="ru-RU"/>
        </w:rPr>
        <w:t>» и ПАО «</w:t>
      </w:r>
      <w:r w:rsidR="008F6E93">
        <w:rPr>
          <w:rFonts w:ascii="Times New Roman" w:eastAsia="Times New Roman" w:hAnsi="Times New Roman" w:cs="Times New Roman"/>
          <w:sz w:val="24"/>
          <w:szCs w:val="24"/>
          <w:lang w:eastAsia="ru-RU"/>
        </w:rPr>
        <w:t>Россети Центр</w:t>
      </w:r>
      <w:r w:rsidRPr="001E6C3E">
        <w:rPr>
          <w:rFonts w:ascii="Times New Roman" w:eastAsia="Times New Roman" w:hAnsi="Times New Roman" w:cs="Times New Roman"/>
          <w:sz w:val="24"/>
          <w:szCs w:val="24"/>
          <w:lang w:eastAsia="ru-RU"/>
        </w:rPr>
        <w:t xml:space="preserve"> и Приволжья»</w:t>
      </w:r>
      <w:r w:rsidRPr="001E6C3E">
        <w:rPr>
          <w:rFonts w:ascii="Times New Roman" w:hAnsi="Times New Roman" w:cs="Times New Roman"/>
          <w:i/>
          <w:sz w:val="24"/>
          <w:szCs w:val="24"/>
        </w:rPr>
        <w:t>)</w:t>
      </w:r>
      <w:r w:rsidRPr="001E6C3E">
        <w:rPr>
          <w:rFonts w:ascii="Times New Roman" w:eastAsia="Times New Roman" w:hAnsi="Times New Roman" w:cs="Times New Roman"/>
          <w:sz w:val="24"/>
          <w:szCs w:val="24"/>
          <w:lang w:eastAsia="ru-RU"/>
        </w:rPr>
        <w:t xml:space="preserve"> в качестве получателей указанной информации.</w:t>
      </w:r>
    </w:p>
    <w:p w14:paraId="4E68E2B8" w14:textId="77777777" w:rsidR="00D11EAA" w:rsidRPr="001E6C3E" w:rsidRDefault="00D11EAA" w:rsidP="00D11EAA">
      <w:pPr>
        <w:tabs>
          <w:tab w:val="left" w:pos="1134"/>
        </w:tab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1E6C3E">
        <w:rPr>
          <w:rFonts w:ascii="Times New Roman" w:eastAsia="Times New Roman" w:hAnsi="Times New Roman" w:cs="Times New Roman"/>
          <w:sz w:val="24"/>
          <w:szCs w:val="24"/>
          <w:lang w:eastAsia="ru-RU"/>
        </w:rPr>
        <w:t>5.</w:t>
      </w:r>
      <w:r w:rsidRPr="001E6C3E">
        <w:rPr>
          <w:rFonts w:ascii="Times New Roman" w:eastAsia="Times New Roman" w:hAnsi="Times New Roman" w:cs="Times New Roman"/>
          <w:sz w:val="24"/>
          <w:szCs w:val="24"/>
          <w:lang w:eastAsia="ru-RU"/>
        </w:rPr>
        <w:tab/>
      </w:r>
      <w:proofErr w:type="gramStart"/>
      <w:r w:rsidRPr="001E6C3E">
        <w:rPr>
          <w:rFonts w:ascii="Times New Roman" w:eastAsia="Times New Roman" w:hAnsi="Times New Roman" w:cs="Times New Roman"/>
          <w:sz w:val="24"/>
          <w:szCs w:val="24"/>
          <w:lang w:eastAsia="ru-RU"/>
        </w:rPr>
        <w:t>В</w:t>
      </w:r>
      <w:proofErr w:type="gramEnd"/>
      <w:r w:rsidRPr="001E6C3E">
        <w:rPr>
          <w:rFonts w:ascii="Times New Roman" w:eastAsia="Times New Roman" w:hAnsi="Times New Roman" w:cs="Times New Roman"/>
          <w:sz w:val="24"/>
          <w:szCs w:val="24"/>
          <w:lang w:eastAsia="ru-RU"/>
        </w:rPr>
        <w:t xml:space="preserve"> случае непредставления «Стороной-2», предоставления не в полном объеме либо </w:t>
      </w:r>
      <w:r w:rsidRPr="001E6C3E">
        <w:rPr>
          <w:rFonts w:ascii="Times New Roman" w:eastAsia="Times New Roman" w:hAnsi="Times New Roman" w:cs="Times New Roman"/>
          <w:spacing w:val="-4"/>
          <w:sz w:val="24"/>
          <w:szCs w:val="24"/>
          <w:lang w:eastAsia="ru-RU"/>
        </w:rPr>
        <w:t xml:space="preserve">при отказе в предоставлении информации, указанной в </w:t>
      </w:r>
      <w:proofErr w:type="spellStart"/>
      <w:r w:rsidRPr="001E6C3E">
        <w:rPr>
          <w:rFonts w:ascii="Times New Roman" w:eastAsia="Times New Roman" w:hAnsi="Times New Roman" w:cs="Times New Roman"/>
          <w:spacing w:val="-4"/>
          <w:sz w:val="24"/>
          <w:szCs w:val="24"/>
          <w:lang w:eastAsia="ru-RU"/>
        </w:rPr>
        <w:t>пп</w:t>
      </w:r>
      <w:proofErr w:type="spellEnd"/>
      <w:r w:rsidRPr="001E6C3E">
        <w:rPr>
          <w:rFonts w:ascii="Times New Roman" w:eastAsia="Times New Roman" w:hAnsi="Times New Roman" w:cs="Times New Roman"/>
          <w:spacing w:val="-4"/>
          <w:sz w:val="24"/>
          <w:szCs w:val="24"/>
          <w:lang w:eastAsia="ru-RU"/>
        </w:rPr>
        <w:t>. 3 настоящего Соглашения, «Сторона-2»</w:t>
      </w:r>
      <w:r w:rsidRPr="001E6C3E">
        <w:rPr>
          <w:rFonts w:ascii="Times New Roman" w:eastAsia="Times New Roman" w:hAnsi="Times New Roman" w:cs="Times New Roman"/>
          <w:i/>
          <w:sz w:val="24"/>
          <w:szCs w:val="24"/>
          <w:lang w:eastAsia="ru-RU"/>
        </w:rPr>
        <w:t xml:space="preserve"> </w:t>
      </w:r>
      <w:r w:rsidRPr="001E6C3E">
        <w:rPr>
          <w:rFonts w:ascii="Times New Roman" w:eastAsia="Times New Roman" w:hAnsi="Times New Roman" w:cs="Times New Roman"/>
          <w:sz w:val="24"/>
          <w:szCs w:val="24"/>
          <w:lang w:eastAsia="ru-RU"/>
        </w:rPr>
        <w:t xml:space="preserve">уплачивает «Стороне-1» штраф в размере 200 000 (двухсот тысяч) рублей за каждый такой </w:t>
      </w:r>
      <w:r w:rsidRPr="001E6C3E">
        <w:rPr>
          <w:rFonts w:ascii="Times New Roman" w:eastAsia="Times New Roman" w:hAnsi="Times New Roman" w:cs="Times New Roman"/>
          <w:spacing w:val="-4"/>
          <w:sz w:val="24"/>
          <w:szCs w:val="24"/>
          <w:lang w:eastAsia="ru-RU"/>
        </w:rPr>
        <w:t>случай неисполнения / несвоевременного исполнения «Стороной-2» обязанности по предоставлению</w:t>
      </w:r>
      <w:r w:rsidRPr="001E6C3E">
        <w:rPr>
          <w:rFonts w:ascii="Times New Roman" w:eastAsia="Times New Roman" w:hAnsi="Times New Roman" w:cs="Times New Roman"/>
          <w:sz w:val="24"/>
          <w:szCs w:val="24"/>
          <w:lang w:eastAsia="ru-RU"/>
        </w:rPr>
        <w:t xml:space="preserve"> указанной информации.</w:t>
      </w:r>
    </w:p>
    <w:p w14:paraId="28CE8ABB" w14:textId="77777777" w:rsidR="00D11EAA" w:rsidRPr="001E6C3E" w:rsidRDefault="00D11EAA" w:rsidP="00D11EAA">
      <w:pPr>
        <w:tabs>
          <w:tab w:val="num" w:pos="0"/>
          <w:tab w:val="left" w:pos="1134"/>
        </w:tab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1E6C3E">
        <w:rPr>
          <w:rFonts w:ascii="Times New Roman" w:eastAsia="Times New Roman" w:hAnsi="Times New Roman" w:cs="Times New Roman"/>
          <w:sz w:val="24"/>
          <w:szCs w:val="24"/>
          <w:lang w:eastAsia="ru-RU"/>
        </w:rPr>
        <w:t>6.</w:t>
      </w:r>
      <w:r w:rsidRPr="001E6C3E">
        <w:rPr>
          <w:rFonts w:ascii="Times New Roman" w:eastAsia="Times New Roman" w:hAnsi="Times New Roman" w:cs="Times New Roman"/>
          <w:sz w:val="24"/>
          <w:szCs w:val="24"/>
          <w:lang w:eastAsia="ru-RU"/>
        </w:rPr>
        <w:tab/>
        <w:t xml:space="preserve">Стороны пришли к соглашению, что в случае заключения Сторонами договора на выполнение </w:t>
      </w:r>
      <w:r w:rsidRPr="001E6C3E">
        <w:rPr>
          <w:rFonts w:ascii="Times New Roman" w:eastAsia="Times New Roman" w:hAnsi="Times New Roman" w:cs="Times New Roman"/>
          <w:i/>
          <w:sz w:val="24"/>
          <w:szCs w:val="24"/>
          <w:lang w:eastAsia="ru-RU"/>
        </w:rPr>
        <w:t>работ/услуг/поставок по титулу: ___________</w:t>
      </w:r>
      <w:r w:rsidRPr="001E6C3E">
        <w:rPr>
          <w:rFonts w:ascii="Times New Roman" w:eastAsia="Times New Roman" w:hAnsi="Times New Roman" w:cs="Times New Roman"/>
          <w:sz w:val="24"/>
          <w:szCs w:val="24"/>
          <w:lang w:eastAsia="ru-RU"/>
        </w:rPr>
        <w:t xml:space="preserve">* в качестве обязательных условий договора будут включены условия </w:t>
      </w:r>
      <w:proofErr w:type="spellStart"/>
      <w:r w:rsidRPr="001E6C3E">
        <w:rPr>
          <w:rFonts w:ascii="Times New Roman" w:eastAsia="Times New Roman" w:hAnsi="Times New Roman" w:cs="Times New Roman"/>
          <w:sz w:val="24"/>
          <w:szCs w:val="24"/>
          <w:lang w:eastAsia="ru-RU"/>
        </w:rPr>
        <w:t>пп</w:t>
      </w:r>
      <w:proofErr w:type="spellEnd"/>
      <w:r w:rsidRPr="001E6C3E">
        <w:rPr>
          <w:rFonts w:ascii="Times New Roman" w:eastAsia="Times New Roman" w:hAnsi="Times New Roman" w:cs="Times New Roman"/>
          <w:sz w:val="24"/>
          <w:szCs w:val="24"/>
          <w:lang w:eastAsia="ru-RU"/>
        </w:rPr>
        <w:t xml:space="preserve">. 2, 3, 4, 5 настоящего Соглашения, а также право «Стороны-1» на односторонний отказ от исполнения договора в случае неисполнения «Стороной-2» обязанностей, указанных в </w:t>
      </w:r>
      <w:proofErr w:type="spellStart"/>
      <w:r w:rsidRPr="001E6C3E">
        <w:rPr>
          <w:rFonts w:ascii="Times New Roman" w:eastAsia="Times New Roman" w:hAnsi="Times New Roman" w:cs="Times New Roman"/>
          <w:sz w:val="24"/>
          <w:szCs w:val="24"/>
          <w:lang w:eastAsia="ru-RU"/>
        </w:rPr>
        <w:t>пп</w:t>
      </w:r>
      <w:proofErr w:type="spellEnd"/>
      <w:r w:rsidRPr="001E6C3E">
        <w:rPr>
          <w:rFonts w:ascii="Times New Roman" w:eastAsia="Times New Roman" w:hAnsi="Times New Roman" w:cs="Times New Roman"/>
          <w:sz w:val="24"/>
          <w:szCs w:val="24"/>
          <w:lang w:eastAsia="ru-RU"/>
        </w:rPr>
        <w:t xml:space="preserve">. 2, 3 настоящего Соглашения. </w:t>
      </w:r>
    </w:p>
    <w:p w14:paraId="16ACF244" w14:textId="77777777" w:rsidR="00D11EAA" w:rsidRPr="001E6C3E" w:rsidRDefault="00D11EAA" w:rsidP="00D11EAA">
      <w:pPr>
        <w:tabs>
          <w:tab w:val="num" w:pos="0"/>
          <w:tab w:val="left" w:pos="1134"/>
        </w:tab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1E6C3E">
        <w:rPr>
          <w:rFonts w:ascii="Times New Roman" w:eastAsia="Times New Roman" w:hAnsi="Times New Roman" w:cs="Times New Roman"/>
          <w:sz w:val="24"/>
          <w:szCs w:val="24"/>
          <w:lang w:eastAsia="ru-RU"/>
        </w:rPr>
        <w:lastRenderedPageBreak/>
        <w:t>7.</w:t>
      </w:r>
      <w:r w:rsidRPr="001E6C3E">
        <w:rPr>
          <w:rFonts w:ascii="Times New Roman" w:eastAsia="Times New Roman" w:hAnsi="Times New Roman" w:cs="Times New Roman"/>
          <w:sz w:val="24"/>
          <w:szCs w:val="24"/>
          <w:lang w:eastAsia="ru-RU"/>
        </w:rPr>
        <w:tab/>
        <w:t>Отношения Сторон, не урегулированные настоящим Соглашением, регулируются законодательством Российской Федерации.</w:t>
      </w:r>
    </w:p>
    <w:p w14:paraId="03D6D560" w14:textId="77777777" w:rsidR="00D11EAA" w:rsidRPr="001E6C3E" w:rsidRDefault="00D11EAA" w:rsidP="00D11EAA">
      <w:pPr>
        <w:tabs>
          <w:tab w:val="num" w:pos="0"/>
          <w:tab w:val="left" w:pos="1134"/>
        </w:tab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1E6C3E">
        <w:rPr>
          <w:rFonts w:ascii="Times New Roman" w:eastAsia="Times New Roman" w:hAnsi="Times New Roman" w:cs="Times New Roman"/>
          <w:sz w:val="24"/>
          <w:szCs w:val="24"/>
          <w:lang w:eastAsia="ru-RU"/>
        </w:rPr>
        <w:t>8.</w:t>
      </w:r>
      <w:r w:rsidRPr="001E6C3E">
        <w:rPr>
          <w:rFonts w:ascii="Times New Roman" w:eastAsia="Times New Roman" w:hAnsi="Times New Roman" w:cs="Times New Roman"/>
          <w:sz w:val="24"/>
          <w:szCs w:val="24"/>
          <w:lang w:eastAsia="ru-RU"/>
        </w:rPr>
        <w:tab/>
        <w:t xml:space="preserve">Настоящее Соглашение вступает в силу с даты его подписания Сторонами и действует до ________________. </w:t>
      </w:r>
    </w:p>
    <w:p w14:paraId="63C47FF7" w14:textId="72086E6C" w:rsidR="00D11EAA" w:rsidRPr="001E6C3E" w:rsidRDefault="00D11EAA" w:rsidP="00D11EAA">
      <w:pPr>
        <w:tabs>
          <w:tab w:val="num" w:pos="720"/>
          <w:tab w:val="left" w:pos="1134"/>
        </w:tab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1E6C3E">
        <w:rPr>
          <w:rFonts w:ascii="Times New Roman" w:eastAsia="Times New Roman" w:hAnsi="Times New Roman" w:cs="Times New Roman"/>
          <w:sz w:val="24"/>
          <w:szCs w:val="24"/>
          <w:lang w:eastAsia="ru-RU"/>
        </w:rPr>
        <w:t>9.</w:t>
      </w:r>
      <w:r w:rsidRPr="001E6C3E">
        <w:rPr>
          <w:rFonts w:ascii="Times New Roman" w:eastAsia="Times New Roman" w:hAnsi="Times New Roman" w:cs="Times New Roman"/>
          <w:sz w:val="24"/>
          <w:szCs w:val="24"/>
          <w:lang w:eastAsia="ru-RU"/>
        </w:rPr>
        <w:tab/>
        <w:t xml:space="preserve">Настоящее Соглашение подписано в ___ экземплярах, __ экземпляр передается «Стороне-1», __ экземпляр - «Стороне-2», _ экземпляр - Заказчика </w:t>
      </w:r>
      <w:r w:rsidRPr="001E6C3E">
        <w:rPr>
          <w:rFonts w:ascii="Times New Roman" w:hAnsi="Times New Roman" w:cs="Times New Roman"/>
          <w:i/>
          <w:sz w:val="24"/>
          <w:szCs w:val="24"/>
        </w:rPr>
        <w:t>(</w:t>
      </w:r>
      <w:r w:rsidRPr="001E6C3E">
        <w:rPr>
          <w:rFonts w:ascii="Times New Roman" w:eastAsia="Times New Roman" w:hAnsi="Times New Roman" w:cs="Times New Roman"/>
          <w:sz w:val="24"/>
          <w:szCs w:val="24"/>
          <w:lang w:eastAsia="ru-RU"/>
        </w:rPr>
        <w:t>ПАО «</w:t>
      </w:r>
      <w:r w:rsidR="008F6E93">
        <w:rPr>
          <w:rFonts w:ascii="Times New Roman" w:eastAsia="Times New Roman" w:hAnsi="Times New Roman" w:cs="Times New Roman"/>
          <w:sz w:val="24"/>
          <w:szCs w:val="24"/>
          <w:lang w:eastAsia="ru-RU"/>
        </w:rPr>
        <w:t>Россети Центр</w:t>
      </w:r>
      <w:r w:rsidRPr="001E6C3E">
        <w:rPr>
          <w:rFonts w:ascii="Times New Roman" w:eastAsia="Times New Roman" w:hAnsi="Times New Roman" w:cs="Times New Roman"/>
          <w:sz w:val="24"/>
          <w:szCs w:val="24"/>
          <w:lang w:eastAsia="ru-RU"/>
        </w:rPr>
        <w:t>» и ПАО «</w:t>
      </w:r>
      <w:r w:rsidR="008F6E93">
        <w:rPr>
          <w:rFonts w:ascii="Times New Roman" w:eastAsia="Times New Roman" w:hAnsi="Times New Roman" w:cs="Times New Roman"/>
          <w:sz w:val="24"/>
          <w:szCs w:val="24"/>
          <w:lang w:eastAsia="ru-RU"/>
        </w:rPr>
        <w:t>Россети Центр</w:t>
      </w:r>
      <w:r w:rsidRPr="001E6C3E">
        <w:rPr>
          <w:rFonts w:ascii="Times New Roman" w:eastAsia="Times New Roman" w:hAnsi="Times New Roman" w:cs="Times New Roman"/>
          <w:sz w:val="24"/>
          <w:szCs w:val="24"/>
          <w:lang w:eastAsia="ru-RU"/>
        </w:rPr>
        <w:t xml:space="preserve"> и Приволжья»</w:t>
      </w:r>
      <w:r w:rsidRPr="001E6C3E">
        <w:rPr>
          <w:rFonts w:ascii="Times New Roman" w:hAnsi="Times New Roman" w:cs="Times New Roman"/>
          <w:i/>
          <w:sz w:val="24"/>
          <w:szCs w:val="24"/>
        </w:rPr>
        <w:t>)</w:t>
      </w:r>
      <w:r w:rsidRPr="001E6C3E">
        <w:rPr>
          <w:rFonts w:ascii="Times New Roman" w:eastAsia="Times New Roman" w:hAnsi="Times New Roman" w:cs="Times New Roman"/>
          <w:sz w:val="24"/>
          <w:szCs w:val="24"/>
          <w:lang w:eastAsia="ru-RU"/>
        </w:rPr>
        <w:t>.</w:t>
      </w:r>
    </w:p>
    <w:p w14:paraId="046E1A80" w14:textId="77777777" w:rsidR="00D11EAA" w:rsidRPr="001E6C3E" w:rsidRDefault="00D11EAA" w:rsidP="00D11EAA">
      <w:pPr>
        <w:tabs>
          <w:tab w:val="num" w:pos="720"/>
          <w:tab w:val="left" w:pos="1134"/>
        </w:tab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1E6C3E">
        <w:rPr>
          <w:rFonts w:ascii="Times New Roman" w:eastAsia="Times New Roman" w:hAnsi="Times New Roman" w:cs="Times New Roman"/>
          <w:sz w:val="24"/>
          <w:szCs w:val="24"/>
          <w:lang w:eastAsia="ru-RU"/>
        </w:rPr>
        <w:t>10.</w:t>
      </w:r>
      <w:r w:rsidRPr="001E6C3E">
        <w:rPr>
          <w:rFonts w:ascii="Times New Roman" w:eastAsia="Times New Roman" w:hAnsi="Times New Roman" w:cs="Times New Roman"/>
          <w:sz w:val="24"/>
          <w:szCs w:val="24"/>
          <w:lang w:eastAsia="ru-RU"/>
        </w:rPr>
        <w:tab/>
        <w:t>Место нахождения, реквизиты и подписи Сторон:</w:t>
      </w:r>
    </w:p>
    <w:tbl>
      <w:tblPr>
        <w:tblW w:w="15255" w:type="dxa"/>
        <w:tblInd w:w="335" w:type="dxa"/>
        <w:tblBorders>
          <w:top w:val="single" w:sz="4" w:space="0" w:color="auto"/>
          <w:left w:val="single" w:sz="4" w:space="0" w:color="auto"/>
          <w:bottom w:val="single" w:sz="4" w:space="0" w:color="auto"/>
          <w:right w:val="single" w:sz="4" w:space="0" w:color="auto"/>
        </w:tblBorders>
        <w:tblLayout w:type="fixed"/>
        <w:tblLook w:val="00A0" w:firstRow="1" w:lastRow="0" w:firstColumn="1" w:lastColumn="0" w:noHBand="0" w:noVBand="0"/>
      </w:tblPr>
      <w:tblGrid>
        <w:gridCol w:w="10214"/>
        <w:gridCol w:w="5041"/>
      </w:tblGrid>
      <w:tr w:rsidR="00D11EAA" w:rsidRPr="001E6C3E" w14:paraId="62D250D7" w14:textId="77777777" w:rsidTr="00807A93">
        <w:trPr>
          <w:trHeight w:val="1787"/>
        </w:trPr>
        <w:tc>
          <w:tcPr>
            <w:tcW w:w="10213" w:type="dxa"/>
            <w:tcBorders>
              <w:top w:val="single" w:sz="4" w:space="0" w:color="FFFFFF"/>
              <w:left w:val="single" w:sz="4" w:space="0" w:color="FFFFFF"/>
              <w:bottom w:val="single" w:sz="4" w:space="0" w:color="FFFFFF"/>
              <w:right w:val="single" w:sz="4" w:space="0" w:color="FFFFFF"/>
            </w:tcBorders>
          </w:tcPr>
          <w:p w14:paraId="0EFB45F8" w14:textId="77777777" w:rsidR="00D11EAA" w:rsidRPr="001E6C3E" w:rsidRDefault="00D11EAA" w:rsidP="00807A93">
            <w:pPr>
              <w:autoSpaceDE w:val="0"/>
              <w:autoSpaceDN w:val="0"/>
              <w:adjustRightInd w:val="0"/>
              <w:spacing w:after="0" w:line="240" w:lineRule="auto"/>
              <w:contextualSpacing/>
              <w:rPr>
                <w:rFonts w:ascii="Times New Roman" w:eastAsia="Times New Roman" w:hAnsi="Times New Roman" w:cs="Times New Roman"/>
                <w:bCs/>
                <w:sz w:val="24"/>
                <w:szCs w:val="24"/>
                <w:lang w:eastAsia="ru-RU"/>
              </w:rPr>
            </w:pPr>
            <w:r w:rsidRPr="001E6C3E">
              <w:rPr>
                <w:rFonts w:ascii="Times New Roman" w:eastAsia="Times New Roman" w:hAnsi="Times New Roman" w:cs="Times New Roman"/>
                <w:bCs/>
                <w:sz w:val="24"/>
                <w:szCs w:val="24"/>
                <w:lang w:eastAsia="ru-RU"/>
              </w:rPr>
              <w:tab/>
            </w:r>
            <w:r w:rsidRPr="001E6C3E">
              <w:rPr>
                <w:rFonts w:ascii="Times New Roman" w:eastAsia="Times New Roman" w:hAnsi="Times New Roman" w:cs="Times New Roman"/>
                <w:bCs/>
                <w:sz w:val="24"/>
                <w:szCs w:val="24"/>
                <w:lang w:eastAsia="ru-RU"/>
              </w:rPr>
              <w:tab/>
            </w:r>
            <w:r w:rsidRPr="001E6C3E">
              <w:rPr>
                <w:rFonts w:ascii="Times New Roman" w:eastAsia="Times New Roman" w:hAnsi="Times New Roman" w:cs="Times New Roman"/>
                <w:bCs/>
                <w:sz w:val="24"/>
                <w:szCs w:val="24"/>
                <w:lang w:eastAsia="ru-RU"/>
              </w:rPr>
              <w:tab/>
            </w:r>
          </w:p>
          <w:tbl>
            <w:tblPr>
              <w:tblW w:w="0" w:type="auto"/>
              <w:tblLayout w:type="fixed"/>
              <w:tblLook w:val="01E0" w:firstRow="1" w:lastRow="1" w:firstColumn="1" w:lastColumn="1" w:noHBand="0" w:noVBand="0"/>
            </w:tblPr>
            <w:tblGrid>
              <w:gridCol w:w="4991"/>
              <w:gridCol w:w="4991"/>
            </w:tblGrid>
            <w:tr w:rsidR="00D11EAA" w:rsidRPr="001E6C3E" w14:paraId="01009992" w14:textId="77777777" w:rsidTr="00807A93">
              <w:tc>
                <w:tcPr>
                  <w:tcW w:w="4991" w:type="dxa"/>
                  <w:tcBorders>
                    <w:top w:val="nil"/>
                    <w:left w:val="nil"/>
                    <w:bottom w:val="nil"/>
                    <w:right w:val="nil"/>
                  </w:tcBorders>
                </w:tcPr>
                <w:p w14:paraId="58B7E7AD" w14:textId="77777777" w:rsidR="00D11EAA" w:rsidRPr="001E6C3E" w:rsidRDefault="00D11EAA" w:rsidP="00807A93">
                  <w:pPr>
                    <w:autoSpaceDE w:val="0"/>
                    <w:autoSpaceDN w:val="0"/>
                    <w:adjustRightInd w:val="0"/>
                    <w:spacing w:after="0" w:line="240" w:lineRule="auto"/>
                    <w:contextualSpacing/>
                    <w:rPr>
                      <w:rFonts w:ascii="Times New Roman" w:eastAsia="Times New Roman" w:hAnsi="Times New Roman" w:cs="Times New Roman"/>
                      <w:b/>
                      <w:bCs/>
                      <w:i/>
                      <w:sz w:val="24"/>
                      <w:szCs w:val="24"/>
                      <w:lang w:eastAsia="ru-RU"/>
                    </w:rPr>
                  </w:pPr>
                  <w:r w:rsidRPr="001E6C3E">
                    <w:rPr>
                      <w:rFonts w:ascii="Times New Roman" w:eastAsia="Times New Roman" w:hAnsi="Times New Roman" w:cs="Times New Roman"/>
                      <w:b/>
                      <w:sz w:val="24"/>
                      <w:szCs w:val="24"/>
                      <w:lang w:eastAsia="ru-RU"/>
                    </w:rPr>
                    <w:t>«Сторона-1»</w:t>
                  </w:r>
                </w:p>
              </w:tc>
              <w:tc>
                <w:tcPr>
                  <w:tcW w:w="4991" w:type="dxa"/>
                  <w:tcBorders>
                    <w:top w:val="nil"/>
                    <w:left w:val="nil"/>
                    <w:bottom w:val="nil"/>
                    <w:right w:val="nil"/>
                  </w:tcBorders>
                </w:tcPr>
                <w:p w14:paraId="223FB49C" w14:textId="77777777" w:rsidR="00D11EAA" w:rsidRPr="001E6C3E" w:rsidRDefault="00D11EAA" w:rsidP="00807A93">
                  <w:pPr>
                    <w:autoSpaceDE w:val="0"/>
                    <w:autoSpaceDN w:val="0"/>
                    <w:adjustRightInd w:val="0"/>
                    <w:spacing w:after="0" w:line="240" w:lineRule="auto"/>
                    <w:contextualSpacing/>
                    <w:rPr>
                      <w:rFonts w:ascii="Times New Roman" w:eastAsia="Times New Roman" w:hAnsi="Times New Roman" w:cs="Times New Roman"/>
                      <w:b/>
                      <w:bCs/>
                      <w:i/>
                      <w:sz w:val="24"/>
                      <w:szCs w:val="24"/>
                      <w:lang w:eastAsia="ru-RU"/>
                    </w:rPr>
                  </w:pPr>
                  <w:r w:rsidRPr="001E6C3E">
                    <w:rPr>
                      <w:rFonts w:ascii="Times New Roman" w:eastAsia="Times New Roman" w:hAnsi="Times New Roman" w:cs="Times New Roman"/>
                      <w:b/>
                      <w:sz w:val="24"/>
                      <w:szCs w:val="24"/>
                      <w:lang w:eastAsia="ru-RU"/>
                    </w:rPr>
                    <w:t>«Сторона-2»</w:t>
                  </w:r>
                </w:p>
              </w:tc>
            </w:tr>
            <w:tr w:rsidR="00D11EAA" w:rsidRPr="001E6C3E" w14:paraId="343D969C" w14:textId="77777777" w:rsidTr="00807A93">
              <w:tc>
                <w:tcPr>
                  <w:tcW w:w="4991" w:type="dxa"/>
                  <w:tcBorders>
                    <w:top w:val="nil"/>
                    <w:left w:val="nil"/>
                    <w:bottom w:val="nil"/>
                    <w:right w:val="nil"/>
                  </w:tcBorders>
                </w:tcPr>
                <w:p w14:paraId="0F1021CD" w14:textId="77777777" w:rsidR="00D11EAA" w:rsidRPr="001E6C3E" w:rsidRDefault="00D11EAA" w:rsidP="00807A93">
                  <w:pPr>
                    <w:autoSpaceDE w:val="0"/>
                    <w:autoSpaceDN w:val="0"/>
                    <w:adjustRightInd w:val="0"/>
                    <w:spacing w:after="0" w:line="240" w:lineRule="auto"/>
                    <w:contextualSpacing/>
                    <w:rPr>
                      <w:rFonts w:ascii="Times New Roman" w:eastAsia="Times New Roman" w:hAnsi="Times New Roman" w:cs="Times New Roman"/>
                      <w:bCs/>
                      <w:i/>
                      <w:sz w:val="24"/>
                      <w:szCs w:val="24"/>
                      <w:lang w:eastAsia="ru-RU"/>
                    </w:rPr>
                  </w:pPr>
                  <w:r w:rsidRPr="001E6C3E">
                    <w:rPr>
                      <w:rFonts w:ascii="Times New Roman" w:eastAsia="Times New Roman" w:hAnsi="Times New Roman" w:cs="Times New Roman"/>
                      <w:bCs/>
                      <w:i/>
                      <w:sz w:val="24"/>
                      <w:szCs w:val="24"/>
                      <w:lang w:eastAsia="ru-RU"/>
                    </w:rPr>
                    <w:t>________________________________</w:t>
                  </w:r>
                </w:p>
                <w:p w14:paraId="78ED6BF2" w14:textId="77777777" w:rsidR="00D11EAA" w:rsidRPr="001E6C3E" w:rsidRDefault="00D11EAA" w:rsidP="00807A93">
                  <w:pPr>
                    <w:autoSpaceDE w:val="0"/>
                    <w:autoSpaceDN w:val="0"/>
                    <w:adjustRightInd w:val="0"/>
                    <w:spacing w:after="0" w:line="240" w:lineRule="auto"/>
                    <w:contextualSpacing/>
                    <w:rPr>
                      <w:rFonts w:ascii="Times New Roman" w:eastAsia="Times New Roman" w:hAnsi="Times New Roman" w:cs="Times New Roman"/>
                      <w:bCs/>
                      <w:i/>
                      <w:sz w:val="24"/>
                      <w:szCs w:val="24"/>
                      <w:lang w:eastAsia="ru-RU"/>
                    </w:rPr>
                  </w:pPr>
                  <w:r w:rsidRPr="001E6C3E">
                    <w:rPr>
                      <w:rFonts w:ascii="Times New Roman" w:eastAsia="Times New Roman" w:hAnsi="Times New Roman" w:cs="Times New Roman"/>
                      <w:bCs/>
                      <w:i/>
                      <w:sz w:val="24"/>
                      <w:szCs w:val="24"/>
                      <w:lang w:eastAsia="ru-RU"/>
                    </w:rPr>
                    <w:t>________________________________</w:t>
                  </w:r>
                </w:p>
              </w:tc>
              <w:tc>
                <w:tcPr>
                  <w:tcW w:w="4991" w:type="dxa"/>
                  <w:tcBorders>
                    <w:top w:val="nil"/>
                    <w:left w:val="nil"/>
                    <w:bottom w:val="nil"/>
                    <w:right w:val="nil"/>
                  </w:tcBorders>
                </w:tcPr>
                <w:p w14:paraId="47530A47" w14:textId="77777777" w:rsidR="00D11EAA" w:rsidRPr="001E6C3E" w:rsidRDefault="00D11EAA" w:rsidP="00807A93">
                  <w:pPr>
                    <w:autoSpaceDE w:val="0"/>
                    <w:autoSpaceDN w:val="0"/>
                    <w:adjustRightInd w:val="0"/>
                    <w:spacing w:after="0" w:line="240" w:lineRule="auto"/>
                    <w:contextualSpacing/>
                    <w:rPr>
                      <w:rFonts w:ascii="Times New Roman" w:eastAsia="Times New Roman" w:hAnsi="Times New Roman" w:cs="Times New Roman"/>
                      <w:bCs/>
                      <w:i/>
                      <w:sz w:val="24"/>
                      <w:szCs w:val="24"/>
                      <w:lang w:eastAsia="ru-RU"/>
                    </w:rPr>
                  </w:pPr>
                  <w:r w:rsidRPr="001E6C3E">
                    <w:rPr>
                      <w:rFonts w:ascii="Times New Roman" w:eastAsia="Times New Roman" w:hAnsi="Times New Roman" w:cs="Times New Roman"/>
                      <w:bCs/>
                      <w:i/>
                      <w:sz w:val="24"/>
                      <w:szCs w:val="24"/>
                      <w:lang w:eastAsia="ru-RU"/>
                    </w:rPr>
                    <w:t>________________________________</w:t>
                  </w:r>
                </w:p>
                <w:p w14:paraId="57BE227A" w14:textId="77777777" w:rsidR="00D11EAA" w:rsidRPr="001E6C3E" w:rsidRDefault="00D11EAA" w:rsidP="00807A93">
                  <w:pPr>
                    <w:autoSpaceDE w:val="0"/>
                    <w:autoSpaceDN w:val="0"/>
                    <w:adjustRightInd w:val="0"/>
                    <w:spacing w:after="0" w:line="240" w:lineRule="auto"/>
                    <w:contextualSpacing/>
                    <w:rPr>
                      <w:rFonts w:ascii="Times New Roman" w:eastAsia="Times New Roman" w:hAnsi="Times New Roman" w:cs="Times New Roman"/>
                      <w:bCs/>
                      <w:i/>
                      <w:sz w:val="24"/>
                      <w:szCs w:val="24"/>
                      <w:lang w:eastAsia="ru-RU"/>
                    </w:rPr>
                  </w:pPr>
                  <w:r w:rsidRPr="001E6C3E">
                    <w:rPr>
                      <w:rFonts w:ascii="Times New Roman" w:eastAsia="Times New Roman" w:hAnsi="Times New Roman" w:cs="Times New Roman"/>
                      <w:bCs/>
                      <w:i/>
                      <w:sz w:val="24"/>
                      <w:szCs w:val="24"/>
                      <w:lang w:eastAsia="ru-RU"/>
                    </w:rPr>
                    <w:t>________________________________</w:t>
                  </w:r>
                </w:p>
              </w:tc>
            </w:tr>
          </w:tbl>
          <w:p w14:paraId="39C7B4EA" w14:textId="77777777" w:rsidR="00D11EAA" w:rsidRPr="001E6C3E" w:rsidRDefault="00D11EAA" w:rsidP="00807A93">
            <w:pPr>
              <w:autoSpaceDE w:val="0"/>
              <w:autoSpaceDN w:val="0"/>
              <w:adjustRightInd w:val="0"/>
              <w:spacing w:after="0" w:line="240" w:lineRule="auto"/>
              <w:contextualSpacing/>
              <w:rPr>
                <w:rFonts w:ascii="Times New Roman" w:eastAsia="Times New Roman" w:hAnsi="Times New Roman" w:cs="Times New Roman"/>
                <w:bCs/>
                <w:i/>
                <w:sz w:val="24"/>
                <w:szCs w:val="24"/>
                <w:lang w:eastAsia="ru-RU"/>
              </w:rPr>
            </w:pPr>
          </w:p>
          <w:p w14:paraId="3D745178" w14:textId="4575B58D" w:rsidR="00D11EAA" w:rsidRPr="001E6C3E" w:rsidRDefault="00D11EAA" w:rsidP="00807A93">
            <w:pPr>
              <w:autoSpaceDE w:val="0"/>
              <w:autoSpaceDN w:val="0"/>
              <w:adjustRightInd w:val="0"/>
              <w:spacing w:after="0" w:line="240" w:lineRule="auto"/>
              <w:contextualSpacing/>
              <w:rPr>
                <w:rFonts w:ascii="Times New Roman" w:eastAsia="Times New Roman" w:hAnsi="Times New Roman" w:cs="Times New Roman"/>
                <w:bCs/>
                <w:i/>
                <w:sz w:val="24"/>
                <w:szCs w:val="24"/>
                <w:lang w:eastAsia="ru-RU"/>
              </w:rPr>
            </w:pPr>
            <w:r w:rsidRPr="001E6C3E">
              <w:rPr>
                <w:rFonts w:ascii="Times New Roman" w:eastAsia="Times New Roman" w:hAnsi="Times New Roman" w:cs="Times New Roman"/>
                <w:b/>
                <w:bCs/>
                <w:sz w:val="24"/>
                <w:szCs w:val="24"/>
                <w:lang w:eastAsia="ru-RU"/>
              </w:rPr>
              <w:t>от</w:t>
            </w:r>
            <w:r w:rsidRPr="001E6C3E">
              <w:rPr>
                <w:rFonts w:ascii="Times New Roman" w:eastAsia="Times New Roman" w:hAnsi="Times New Roman" w:cs="Times New Roman"/>
                <w:bCs/>
                <w:i/>
                <w:sz w:val="24"/>
                <w:szCs w:val="24"/>
                <w:lang w:eastAsia="ru-RU"/>
              </w:rPr>
              <w:t xml:space="preserve"> </w:t>
            </w:r>
            <w:r w:rsidRPr="001E6C3E">
              <w:rPr>
                <w:rFonts w:ascii="Times New Roman" w:eastAsia="Times New Roman" w:hAnsi="Times New Roman" w:cs="Times New Roman"/>
                <w:b/>
                <w:sz w:val="24"/>
                <w:szCs w:val="24"/>
                <w:lang w:eastAsia="ru-RU"/>
              </w:rPr>
              <w:t>«Стороны-</w:t>
            </w:r>
            <w:proofErr w:type="gramStart"/>
            <w:r w:rsidRPr="001E6C3E">
              <w:rPr>
                <w:rFonts w:ascii="Times New Roman" w:eastAsia="Times New Roman" w:hAnsi="Times New Roman" w:cs="Times New Roman"/>
                <w:b/>
                <w:sz w:val="24"/>
                <w:szCs w:val="24"/>
                <w:lang w:eastAsia="ru-RU"/>
              </w:rPr>
              <w:t>1»</w:t>
            </w:r>
            <w:r w:rsidR="000C762D">
              <w:rPr>
                <w:rFonts w:ascii="Times New Roman" w:eastAsia="Times New Roman" w:hAnsi="Times New Roman" w:cs="Times New Roman"/>
                <w:bCs/>
                <w:i/>
                <w:sz w:val="24"/>
                <w:szCs w:val="24"/>
                <w:lang w:eastAsia="ru-RU"/>
              </w:rPr>
              <w:t xml:space="preserve">   </w:t>
            </w:r>
            <w:proofErr w:type="gramEnd"/>
            <w:r w:rsidR="000C762D">
              <w:rPr>
                <w:rFonts w:ascii="Times New Roman" w:eastAsia="Times New Roman" w:hAnsi="Times New Roman" w:cs="Times New Roman"/>
                <w:bCs/>
                <w:i/>
                <w:sz w:val="24"/>
                <w:szCs w:val="24"/>
                <w:lang w:eastAsia="ru-RU"/>
              </w:rPr>
              <w:t xml:space="preserve">                         </w:t>
            </w:r>
            <w:r w:rsidRPr="001E6C3E">
              <w:rPr>
                <w:rFonts w:ascii="Times New Roman" w:eastAsia="Times New Roman" w:hAnsi="Times New Roman" w:cs="Times New Roman"/>
                <w:b/>
                <w:bCs/>
                <w:sz w:val="24"/>
                <w:szCs w:val="24"/>
                <w:lang w:eastAsia="ru-RU"/>
              </w:rPr>
              <w:t>от</w:t>
            </w:r>
            <w:r w:rsidRPr="001E6C3E">
              <w:rPr>
                <w:rFonts w:ascii="Times New Roman" w:eastAsia="Times New Roman" w:hAnsi="Times New Roman" w:cs="Times New Roman"/>
                <w:b/>
                <w:bCs/>
                <w:i/>
                <w:sz w:val="24"/>
                <w:szCs w:val="24"/>
                <w:lang w:eastAsia="ru-RU"/>
              </w:rPr>
              <w:t xml:space="preserve"> </w:t>
            </w:r>
            <w:r w:rsidRPr="001E6C3E">
              <w:rPr>
                <w:rFonts w:ascii="Times New Roman" w:eastAsia="Times New Roman" w:hAnsi="Times New Roman" w:cs="Times New Roman"/>
                <w:b/>
                <w:sz w:val="24"/>
                <w:szCs w:val="24"/>
                <w:lang w:eastAsia="ru-RU"/>
              </w:rPr>
              <w:t>«Стороны-2»</w:t>
            </w:r>
            <w:r w:rsidRPr="001E6C3E">
              <w:rPr>
                <w:rFonts w:ascii="Times New Roman" w:eastAsia="Times New Roman" w:hAnsi="Times New Roman" w:cs="Times New Roman"/>
                <w:b/>
                <w:bCs/>
                <w:i/>
                <w:sz w:val="24"/>
                <w:szCs w:val="24"/>
                <w:lang w:eastAsia="ru-RU"/>
              </w:rPr>
              <w:t xml:space="preserve"> </w:t>
            </w:r>
          </w:p>
          <w:p w14:paraId="326647FB" w14:textId="5CF07606" w:rsidR="00D11EAA" w:rsidRPr="001E6C3E" w:rsidRDefault="00D11EAA" w:rsidP="00807A93">
            <w:pPr>
              <w:autoSpaceDE w:val="0"/>
              <w:autoSpaceDN w:val="0"/>
              <w:adjustRightInd w:val="0"/>
              <w:spacing w:after="0" w:line="240" w:lineRule="auto"/>
              <w:contextualSpacing/>
              <w:rPr>
                <w:rFonts w:ascii="Times New Roman" w:eastAsia="Times New Roman" w:hAnsi="Times New Roman" w:cs="Times New Roman"/>
                <w:bCs/>
                <w:sz w:val="24"/>
                <w:szCs w:val="24"/>
                <w:lang w:eastAsia="ru-RU"/>
              </w:rPr>
            </w:pPr>
            <w:r w:rsidRPr="001E6C3E">
              <w:rPr>
                <w:rFonts w:ascii="Times New Roman" w:eastAsia="Times New Roman" w:hAnsi="Times New Roman" w:cs="Times New Roman"/>
                <w:bCs/>
                <w:sz w:val="24"/>
                <w:szCs w:val="24"/>
                <w:lang w:eastAsia="ru-RU"/>
              </w:rPr>
              <w:t>______________(_________________)</w:t>
            </w:r>
            <w:r w:rsidR="000C762D">
              <w:rPr>
                <w:rFonts w:ascii="Times New Roman" w:eastAsia="Times New Roman" w:hAnsi="Times New Roman" w:cs="Times New Roman"/>
                <w:bCs/>
                <w:sz w:val="24"/>
                <w:szCs w:val="24"/>
                <w:lang w:eastAsia="ru-RU"/>
              </w:rPr>
              <w:t xml:space="preserve">          </w:t>
            </w:r>
            <w:r w:rsidRPr="001E6C3E">
              <w:rPr>
                <w:rFonts w:ascii="Times New Roman" w:eastAsia="Times New Roman" w:hAnsi="Times New Roman" w:cs="Times New Roman"/>
                <w:bCs/>
                <w:sz w:val="24"/>
                <w:szCs w:val="24"/>
                <w:lang w:eastAsia="ru-RU"/>
              </w:rPr>
              <w:t xml:space="preserve"> ________________(_______________)</w:t>
            </w:r>
          </w:p>
          <w:p w14:paraId="18E4246E" w14:textId="1AEEA3B8" w:rsidR="00D11EAA" w:rsidRPr="001E6C3E" w:rsidRDefault="000C762D" w:rsidP="00807A93">
            <w:pPr>
              <w:autoSpaceDE w:val="0"/>
              <w:autoSpaceDN w:val="0"/>
              <w:adjustRightInd w:val="0"/>
              <w:spacing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 xml:space="preserve">     </w:t>
            </w:r>
            <w:r w:rsidR="00D11EAA" w:rsidRPr="001E6C3E">
              <w:rPr>
                <w:rFonts w:ascii="Times New Roman" w:eastAsia="Times New Roman" w:hAnsi="Times New Roman" w:cs="Times New Roman"/>
                <w:bCs/>
                <w:sz w:val="24"/>
                <w:szCs w:val="24"/>
                <w:lang w:eastAsia="ru-RU"/>
              </w:rPr>
              <w:t>МП</w:t>
            </w:r>
            <w:r>
              <w:rPr>
                <w:rFonts w:ascii="Times New Roman" w:eastAsia="Times New Roman" w:hAnsi="Times New Roman" w:cs="Times New Roman"/>
                <w:sz w:val="24"/>
                <w:szCs w:val="24"/>
                <w:lang w:eastAsia="ru-RU"/>
              </w:rPr>
              <w:t xml:space="preserve">                                         </w:t>
            </w:r>
            <w:proofErr w:type="spellStart"/>
            <w:r w:rsidR="00D11EAA" w:rsidRPr="001E6C3E">
              <w:rPr>
                <w:rFonts w:ascii="Times New Roman" w:eastAsia="Times New Roman" w:hAnsi="Times New Roman" w:cs="Times New Roman"/>
                <w:sz w:val="24"/>
                <w:szCs w:val="24"/>
                <w:lang w:eastAsia="ru-RU"/>
              </w:rPr>
              <w:t>МП</w:t>
            </w:r>
            <w:proofErr w:type="spellEnd"/>
          </w:p>
        </w:tc>
        <w:tc>
          <w:tcPr>
            <w:tcW w:w="5040" w:type="dxa"/>
            <w:tcBorders>
              <w:top w:val="single" w:sz="4" w:space="0" w:color="FFFFFF"/>
              <w:left w:val="single" w:sz="4" w:space="0" w:color="FFFFFF"/>
              <w:bottom w:val="single" w:sz="4" w:space="0" w:color="FFFFFF"/>
              <w:right w:val="single" w:sz="4" w:space="0" w:color="FFFFFF"/>
            </w:tcBorders>
          </w:tcPr>
          <w:p w14:paraId="035644F0" w14:textId="77777777" w:rsidR="00D11EAA" w:rsidRPr="001E6C3E" w:rsidRDefault="00D11EAA" w:rsidP="00807A93">
            <w:pPr>
              <w:autoSpaceDE w:val="0"/>
              <w:autoSpaceDN w:val="0"/>
              <w:adjustRightInd w:val="0"/>
              <w:spacing w:after="0" w:line="240" w:lineRule="auto"/>
              <w:contextualSpacing/>
              <w:rPr>
                <w:rFonts w:ascii="Times New Roman" w:eastAsia="Times New Roman" w:hAnsi="Times New Roman" w:cs="Times New Roman"/>
                <w:sz w:val="24"/>
                <w:szCs w:val="24"/>
                <w:lang w:eastAsia="ru-RU"/>
              </w:rPr>
            </w:pPr>
          </w:p>
          <w:p w14:paraId="1F9F6EC6" w14:textId="77777777" w:rsidR="00D11EAA" w:rsidRPr="001E6C3E" w:rsidRDefault="00D11EAA" w:rsidP="00807A93">
            <w:pPr>
              <w:autoSpaceDE w:val="0"/>
              <w:autoSpaceDN w:val="0"/>
              <w:adjustRightInd w:val="0"/>
              <w:spacing w:after="0" w:line="240" w:lineRule="auto"/>
              <w:contextualSpacing/>
              <w:rPr>
                <w:rFonts w:ascii="Times New Roman" w:eastAsia="Times New Roman" w:hAnsi="Times New Roman" w:cs="Times New Roman"/>
                <w:sz w:val="24"/>
                <w:szCs w:val="24"/>
                <w:lang w:eastAsia="ru-RU"/>
              </w:rPr>
            </w:pPr>
          </w:p>
          <w:p w14:paraId="426975A0" w14:textId="77777777" w:rsidR="00D11EAA" w:rsidRPr="001E6C3E" w:rsidRDefault="00D11EAA" w:rsidP="00807A93">
            <w:pPr>
              <w:autoSpaceDE w:val="0"/>
              <w:autoSpaceDN w:val="0"/>
              <w:adjustRightInd w:val="0"/>
              <w:spacing w:after="0" w:line="240" w:lineRule="auto"/>
              <w:contextualSpacing/>
              <w:rPr>
                <w:rFonts w:ascii="Times New Roman" w:eastAsia="Times New Roman" w:hAnsi="Times New Roman" w:cs="Times New Roman"/>
                <w:sz w:val="24"/>
                <w:szCs w:val="24"/>
                <w:lang w:eastAsia="ru-RU"/>
              </w:rPr>
            </w:pPr>
          </w:p>
        </w:tc>
      </w:tr>
    </w:tbl>
    <w:p w14:paraId="39744084" w14:textId="77777777" w:rsidR="00D11EAA" w:rsidRPr="001E6C3E" w:rsidRDefault="00D11EAA" w:rsidP="00D11EAA">
      <w:pPr>
        <w:autoSpaceDE w:val="0"/>
        <w:autoSpaceDN w:val="0"/>
        <w:adjustRightInd w:val="0"/>
        <w:spacing w:after="0" w:line="240" w:lineRule="auto"/>
        <w:ind w:firstLine="709"/>
        <w:contextualSpacing/>
        <w:rPr>
          <w:rFonts w:ascii="Times New Roman" w:eastAsia="Times New Roman" w:hAnsi="Times New Roman" w:cs="Times New Roman"/>
          <w:sz w:val="24"/>
          <w:szCs w:val="24"/>
          <w:lang w:eastAsia="ru-RU"/>
        </w:rPr>
      </w:pPr>
    </w:p>
    <w:p w14:paraId="3BDBDDD2" w14:textId="77777777" w:rsidR="00D11EAA" w:rsidRPr="001E6C3E" w:rsidRDefault="00D11EAA" w:rsidP="00D11EAA">
      <w:pPr>
        <w:autoSpaceDE w:val="0"/>
        <w:autoSpaceDN w:val="0"/>
        <w:adjustRightInd w:val="0"/>
        <w:spacing w:after="0" w:line="240" w:lineRule="auto"/>
        <w:ind w:firstLine="709"/>
        <w:contextualSpacing/>
        <w:jc w:val="both"/>
        <w:rPr>
          <w:rFonts w:ascii="Times New Roman" w:eastAsia="Times New Roman" w:hAnsi="Times New Roman" w:cs="Times New Roman"/>
          <w:b/>
          <w:bCs/>
          <w:i/>
          <w:sz w:val="24"/>
          <w:szCs w:val="24"/>
          <w:lang w:eastAsia="ru-RU"/>
        </w:rPr>
      </w:pPr>
      <w:r w:rsidRPr="001E6C3E">
        <w:rPr>
          <w:rFonts w:ascii="Times New Roman" w:eastAsia="Times New Roman" w:hAnsi="Times New Roman" w:cs="Times New Roman"/>
          <w:b/>
          <w:i/>
          <w:sz w:val="24"/>
          <w:szCs w:val="24"/>
          <w:lang w:eastAsia="ru-RU"/>
        </w:rPr>
        <w:t>*Примечание:</w:t>
      </w:r>
      <w:r w:rsidRPr="001E6C3E">
        <w:rPr>
          <w:rFonts w:ascii="Times New Roman" w:eastAsia="Times New Roman" w:hAnsi="Times New Roman" w:cs="Times New Roman"/>
          <w:sz w:val="24"/>
          <w:szCs w:val="24"/>
          <w:lang w:eastAsia="ru-RU"/>
        </w:rPr>
        <w:t xml:space="preserve"> </w:t>
      </w:r>
      <w:r w:rsidRPr="001E6C3E">
        <w:rPr>
          <w:rFonts w:ascii="Times New Roman" w:eastAsia="Times New Roman" w:hAnsi="Times New Roman" w:cs="Times New Roman"/>
          <w:bCs/>
          <w:i/>
          <w:sz w:val="24"/>
          <w:szCs w:val="24"/>
          <w:lang w:eastAsia="ru-RU"/>
        </w:rPr>
        <w:t>Необходимо указать вид и титул договора, планируемого к заключению «Стороной-1» (Генеральным подрядчиком) и Стороной-2 (Подрядчиком, Исполнителем).</w:t>
      </w:r>
    </w:p>
    <w:p w14:paraId="7CD9A145" w14:textId="77777777" w:rsidR="00D11EAA" w:rsidRPr="001E6C3E" w:rsidRDefault="00D11EAA" w:rsidP="00D11EAA">
      <w:pPr>
        <w:autoSpaceDE w:val="0"/>
        <w:autoSpaceDN w:val="0"/>
        <w:adjustRightInd w:val="0"/>
        <w:spacing w:after="0" w:line="240" w:lineRule="auto"/>
        <w:contextualSpacing/>
        <w:rPr>
          <w:rFonts w:ascii="Times New Roman" w:eastAsia="Times New Roman" w:hAnsi="Times New Roman" w:cs="Times New Roman"/>
          <w:sz w:val="20"/>
          <w:szCs w:val="20"/>
          <w:lang w:eastAsia="ru-RU"/>
        </w:rPr>
      </w:pPr>
    </w:p>
    <w:p w14:paraId="440CC80E" w14:textId="77777777" w:rsidR="00D11EAA" w:rsidRPr="001E6C3E" w:rsidRDefault="00D11EAA" w:rsidP="00D11EAA">
      <w:pPr>
        <w:autoSpaceDE w:val="0"/>
        <w:autoSpaceDN w:val="0"/>
        <w:adjustRightInd w:val="0"/>
        <w:spacing w:after="0" w:line="240" w:lineRule="auto"/>
        <w:contextualSpacing/>
        <w:rPr>
          <w:rFonts w:ascii="Times New Roman" w:eastAsia="Times New Roman" w:hAnsi="Times New Roman" w:cs="Times New Roman"/>
          <w:sz w:val="20"/>
          <w:szCs w:val="20"/>
          <w:lang w:eastAsia="ru-RU"/>
        </w:rPr>
      </w:pPr>
    </w:p>
    <w:p w14:paraId="3963A1D2" w14:textId="77777777" w:rsidR="00D11EAA" w:rsidRPr="001E6C3E" w:rsidRDefault="00D11EAA" w:rsidP="00D11EAA">
      <w:pPr>
        <w:pBdr>
          <w:bottom w:val="single" w:sz="12" w:space="1" w:color="auto"/>
        </w:pBdr>
        <w:autoSpaceDE w:val="0"/>
        <w:autoSpaceDN w:val="0"/>
        <w:adjustRightInd w:val="0"/>
        <w:spacing w:after="0" w:line="240" w:lineRule="auto"/>
        <w:contextualSpacing/>
        <w:rPr>
          <w:rFonts w:ascii="Times New Roman" w:eastAsia="Times New Roman" w:hAnsi="Times New Roman" w:cs="Times New Roman"/>
          <w:b/>
          <w:sz w:val="24"/>
          <w:szCs w:val="24"/>
          <w:lang w:eastAsia="ru-RU"/>
        </w:rPr>
      </w:pPr>
      <w:r w:rsidRPr="001E6C3E">
        <w:rPr>
          <w:rFonts w:ascii="Times New Roman" w:eastAsia="Times New Roman" w:hAnsi="Times New Roman" w:cs="Times New Roman"/>
          <w:b/>
          <w:sz w:val="24"/>
          <w:szCs w:val="24"/>
          <w:lang w:eastAsia="ru-RU"/>
        </w:rPr>
        <w:t>ФОРМУ СОГЛАСОВАЛИ:</w:t>
      </w:r>
    </w:p>
    <w:p w14:paraId="46D2D81F" w14:textId="77777777" w:rsidR="00E11DF2" w:rsidRDefault="00E11DF2" w:rsidP="00E11DF2">
      <w:pPr>
        <w:tabs>
          <w:tab w:val="left" w:pos="1134"/>
        </w:tabs>
        <w:autoSpaceDE w:val="0"/>
        <w:autoSpaceDN w:val="0"/>
        <w:adjustRightInd w:val="0"/>
        <w:ind w:firstLine="851"/>
        <w:contextualSpacing/>
        <w:rPr>
          <w:rFonts w:ascii="Times New Roman" w:hAnsi="Times New Roman" w:cs="Times New Roman"/>
          <w:b/>
          <w:sz w:val="24"/>
          <w:szCs w:val="24"/>
        </w:rPr>
      </w:pPr>
      <w:r w:rsidRPr="00F000FB">
        <w:rPr>
          <w:rFonts w:ascii="Times New Roman" w:hAnsi="Times New Roman" w:cs="Times New Roman"/>
          <w:b/>
          <w:sz w:val="24"/>
          <w:szCs w:val="24"/>
        </w:rPr>
        <w:t>ЗАКАЗЧИК</w:t>
      </w:r>
      <w:r w:rsidRPr="00F000FB">
        <w:rPr>
          <w:rFonts w:ascii="Times New Roman" w:hAnsi="Times New Roman" w:cs="Times New Roman"/>
          <w:b/>
          <w:sz w:val="24"/>
          <w:szCs w:val="24"/>
        </w:rPr>
        <w:tab/>
      </w:r>
      <w:r w:rsidRPr="00F000FB">
        <w:rPr>
          <w:rFonts w:ascii="Times New Roman" w:hAnsi="Times New Roman" w:cs="Times New Roman"/>
          <w:b/>
          <w:sz w:val="24"/>
          <w:szCs w:val="24"/>
        </w:rPr>
        <w:tab/>
      </w:r>
      <w:r w:rsidRPr="00F000FB">
        <w:rPr>
          <w:rFonts w:ascii="Times New Roman" w:hAnsi="Times New Roman" w:cs="Times New Roman"/>
          <w:b/>
          <w:sz w:val="24"/>
          <w:szCs w:val="24"/>
        </w:rPr>
        <w:tab/>
      </w:r>
      <w:r w:rsidRPr="00F000FB">
        <w:rPr>
          <w:rFonts w:ascii="Times New Roman" w:hAnsi="Times New Roman" w:cs="Times New Roman"/>
          <w:b/>
          <w:sz w:val="24"/>
          <w:szCs w:val="24"/>
        </w:rPr>
        <w:tab/>
      </w:r>
      <w:r>
        <w:rPr>
          <w:rFonts w:ascii="Times New Roman" w:hAnsi="Times New Roman" w:cs="Times New Roman"/>
          <w:b/>
          <w:sz w:val="24"/>
          <w:szCs w:val="24"/>
        </w:rPr>
        <w:t xml:space="preserve">    </w:t>
      </w:r>
      <w:r w:rsidRPr="00F000FB">
        <w:rPr>
          <w:rFonts w:ascii="Times New Roman" w:hAnsi="Times New Roman" w:cs="Times New Roman"/>
          <w:b/>
          <w:sz w:val="24"/>
          <w:szCs w:val="24"/>
        </w:rPr>
        <w:t>ПОДРЯДЧИК</w:t>
      </w:r>
    </w:p>
    <w:tbl>
      <w:tblPr>
        <w:tblpPr w:leftFromText="180" w:rightFromText="180" w:vertAnchor="text" w:horzAnchor="margin" w:tblpX="216" w:tblpY="193"/>
        <w:tblOverlap w:val="never"/>
        <w:tblW w:w="9922" w:type="dxa"/>
        <w:tblLook w:val="01E0" w:firstRow="1" w:lastRow="1" w:firstColumn="1" w:lastColumn="1" w:noHBand="0" w:noVBand="0"/>
      </w:tblPr>
      <w:tblGrid>
        <w:gridCol w:w="4961"/>
        <w:gridCol w:w="4961"/>
      </w:tblGrid>
      <w:tr w:rsidR="00E11DF2" w:rsidRPr="00805478" w14:paraId="30A6AFA3" w14:textId="77777777" w:rsidTr="00077B84">
        <w:trPr>
          <w:trHeight w:val="641"/>
        </w:trPr>
        <w:tc>
          <w:tcPr>
            <w:tcW w:w="4961" w:type="dxa"/>
          </w:tcPr>
          <w:p w14:paraId="21BA039E" w14:textId="77777777" w:rsidR="00E11DF2" w:rsidRPr="00805478" w:rsidRDefault="00E11DF2" w:rsidP="00077B84">
            <w:pPr>
              <w:tabs>
                <w:tab w:val="left" w:pos="1134"/>
              </w:tabs>
              <w:contextualSpacing/>
              <w:rPr>
                <w:rFonts w:ascii="Times New Roman" w:hAnsi="Times New Roman" w:cs="Times New Roman"/>
                <w:b/>
                <w:sz w:val="24"/>
                <w:szCs w:val="24"/>
              </w:rPr>
            </w:pPr>
            <w:r w:rsidRPr="00805478">
              <w:rPr>
                <w:rFonts w:ascii="Times New Roman" w:hAnsi="Times New Roman" w:cs="Times New Roman"/>
                <w:b/>
                <w:sz w:val="24"/>
                <w:szCs w:val="24"/>
              </w:rPr>
              <w:t>Заместитель директора по инвестиционной деятельности</w:t>
            </w:r>
            <w:r w:rsidRPr="00805478">
              <w:rPr>
                <w:rFonts w:ascii="Times New Roman" w:hAnsi="Times New Roman" w:cs="Times New Roman"/>
                <w:sz w:val="24"/>
                <w:szCs w:val="24"/>
              </w:rPr>
              <w:t xml:space="preserve"> </w:t>
            </w:r>
            <w:r w:rsidRPr="00805478">
              <w:rPr>
                <w:rFonts w:ascii="Times New Roman" w:hAnsi="Times New Roman" w:cs="Times New Roman"/>
                <w:b/>
                <w:sz w:val="24"/>
                <w:szCs w:val="24"/>
              </w:rPr>
              <w:t>филиала ПАО «Россети Центр» – «Смоленскэнерго»</w:t>
            </w:r>
          </w:p>
          <w:p w14:paraId="78297C84" w14:textId="77777777" w:rsidR="00E11DF2" w:rsidRPr="00805478" w:rsidRDefault="00E11DF2" w:rsidP="00077B84">
            <w:pPr>
              <w:tabs>
                <w:tab w:val="left" w:pos="1134"/>
              </w:tabs>
              <w:contextualSpacing/>
              <w:rPr>
                <w:rFonts w:ascii="Times New Roman" w:hAnsi="Times New Roman" w:cs="Times New Roman"/>
                <w:b/>
                <w:sz w:val="24"/>
                <w:szCs w:val="24"/>
              </w:rPr>
            </w:pPr>
          </w:p>
          <w:p w14:paraId="6A9AD607" w14:textId="77777777" w:rsidR="00E11DF2" w:rsidRPr="00805478" w:rsidRDefault="00E11DF2" w:rsidP="00077B84">
            <w:pPr>
              <w:tabs>
                <w:tab w:val="left" w:pos="1134"/>
              </w:tabs>
              <w:contextualSpacing/>
              <w:rPr>
                <w:rFonts w:ascii="Times New Roman" w:hAnsi="Times New Roman" w:cs="Times New Roman"/>
                <w:b/>
                <w:sz w:val="24"/>
                <w:szCs w:val="24"/>
              </w:rPr>
            </w:pPr>
          </w:p>
          <w:p w14:paraId="5111B0F8" w14:textId="77777777" w:rsidR="00E11DF2" w:rsidRPr="00805478" w:rsidRDefault="00E11DF2" w:rsidP="00077B84">
            <w:pPr>
              <w:tabs>
                <w:tab w:val="left" w:pos="1134"/>
              </w:tabs>
              <w:contextualSpacing/>
              <w:jc w:val="both"/>
              <w:rPr>
                <w:rFonts w:ascii="Times New Roman" w:hAnsi="Times New Roman" w:cs="Times New Roman"/>
                <w:sz w:val="24"/>
                <w:szCs w:val="24"/>
              </w:rPr>
            </w:pPr>
            <w:r w:rsidRPr="00805478">
              <w:rPr>
                <w:rFonts w:ascii="Times New Roman" w:hAnsi="Times New Roman" w:cs="Times New Roman"/>
                <w:b/>
                <w:sz w:val="24"/>
                <w:szCs w:val="24"/>
              </w:rPr>
              <w:t>________________/Широков О.А./</w:t>
            </w:r>
          </w:p>
          <w:p w14:paraId="2EBEFF8C" w14:textId="77777777" w:rsidR="00E11DF2" w:rsidRPr="00805478" w:rsidRDefault="00E11DF2" w:rsidP="00077B84">
            <w:pPr>
              <w:tabs>
                <w:tab w:val="left" w:pos="1134"/>
              </w:tabs>
              <w:contextualSpacing/>
              <w:jc w:val="both"/>
              <w:rPr>
                <w:rFonts w:ascii="Times New Roman" w:hAnsi="Times New Roman" w:cs="Times New Roman"/>
                <w:sz w:val="24"/>
                <w:szCs w:val="24"/>
              </w:rPr>
            </w:pPr>
            <w:proofErr w:type="spellStart"/>
            <w:r w:rsidRPr="00805478">
              <w:rPr>
                <w:rFonts w:ascii="Times New Roman" w:hAnsi="Times New Roman" w:cs="Times New Roman"/>
                <w:sz w:val="24"/>
                <w:szCs w:val="24"/>
              </w:rPr>
              <w:t>м.п</w:t>
            </w:r>
            <w:proofErr w:type="spellEnd"/>
            <w:r w:rsidRPr="00805478">
              <w:rPr>
                <w:rFonts w:ascii="Times New Roman" w:hAnsi="Times New Roman" w:cs="Times New Roman"/>
                <w:sz w:val="24"/>
                <w:szCs w:val="24"/>
              </w:rPr>
              <w:t xml:space="preserve">.                                                                            </w:t>
            </w:r>
          </w:p>
        </w:tc>
        <w:tc>
          <w:tcPr>
            <w:tcW w:w="4961" w:type="dxa"/>
          </w:tcPr>
          <w:p w14:paraId="6EB1B32B" w14:textId="77777777" w:rsidR="00CF48A7" w:rsidRDefault="00CF48A7" w:rsidP="00077B84">
            <w:pPr>
              <w:tabs>
                <w:tab w:val="left" w:pos="1134"/>
              </w:tabs>
              <w:contextualSpacing/>
              <w:rPr>
                <w:rFonts w:ascii="Times New Roman" w:hAnsi="Times New Roman" w:cs="Times New Roman"/>
                <w:bCs/>
                <w:spacing w:val="-1"/>
                <w:sz w:val="24"/>
                <w:szCs w:val="24"/>
                <w:lang w:eastAsia="x-none"/>
              </w:rPr>
            </w:pPr>
          </w:p>
          <w:p w14:paraId="32335C47" w14:textId="77777777" w:rsidR="00CF48A7" w:rsidRDefault="00CF48A7" w:rsidP="00077B84">
            <w:pPr>
              <w:tabs>
                <w:tab w:val="left" w:pos="1134"/>
              </w:tabs>
              <w:contextualSpacing/>
              <w:rPr>
                <w:rFonts w:ascii="Times New Roman" w:hAnsi="Times New Roman" w:cs="Times New Roman"/>
                <w:bCs/>
                <w:spacing w:val="-1"/>
                <w:sz w:val="24"/>
                <w:szCs w:val="24"/>
                <w:lang w:eastAsia="x-none"/>
              </w:rPr>
            </w:pPr>
          </w:p>
          <w:p w14:paraId="7767D9BE" w14:textId="77777777" w:rsidR="00CF48A7" w:rsidRDefault="00CF48A7" w:rsidP="00077B84">
            <w:pPr>
              <w:tabs>
                <w:tab w:val="left" w:pos="1134"/>
              </w:tabs>
              <w:contextualSpacing/>
              <w:rPr>
                <w:rFonts w:ascii="Times New Roman" w:hAnsi="Times New Roman" w:cs="Times New Roman"/>
                <w:bCs/>
                <w:spacing w:val="-1"/>
                <w:sz w:val="24"/>
                <w:szCs w:val="24"/>
                <w:lang w:eastAsia="x-none"/>
              </w:rPr>
            </w:pPr>
          </w:p>
          <w:p w14:paraId="661958F0" w14:textId="77777777" w:rsidR="00CF48A7" w:rsidRDefault="00CF48A7" w:rsidP="00077B84">
            <w:pPr>
              <w:tabs>
                <w:tab w:val="left" w:pos="1134"/>
              </w:tabs>
              <w:contextualSpacing/>
              <w:rPr>
                <w:rFonts w:ascii="Times New Roman" w:hAnsi="Times New Roman" w:cs="Times New Roman"/>
                <w:bCs/>
                <w:spacing w:val="-1"/>
                <w:sz w:val="24"/>
                <w:szCs w:val="24"/>
                <w:lang w:eastAsia="x-none"/>
              </w:rPr>
            </w:pPr>
          </w:p>
          <w:p w14:paraId="7575E665" w14:textId="77777777" w:rsidR="00CF48A7" w:rsidRDefault="00CF48A7" w:rsidP="00077B84">
            <w:pPr>
              <w:tabs>
                <w:tab w:val="left" w:pos="1134"/>
              </w:tabs>
              <w:contextualSpacing/>
              <w:rPr>
                <w:rFonts w:ascii="Times New Roman" w:hAnsi="Times New Roman" w:cs="Times New Roman"/>
                <w:bCs/>
                <w:spacing w:val="-1"/>
                <w:sz w:val="24"/>
                <w:szCs w:val="24"/>
                <w:lang w:eastAsia="x-none"/>
              </w:rPr>
            </w:pPr>
          </w:p>
          <w:p w14:paraId="4714B085" w14:textId="77777777" w:rsidR="00CF48A7" w:rsidRDefault="00CF48A7" w:rsidP="00077B84">
            <w:pPr>
              <w:tabs>
                <w:tab w:val="left" w:pos="1134"/>
              </w:tabs>
              <w:contextualSpacing/>
              <w:rPr>
                <w:rFonts w:ascii="Times New Roman" w:hAnsi="Times New Roman" w:cs="Times New Roman"/>
                <w:bCs/>
                <w:spacing w:val="-1"/>
                <w:sz w:val="24"/>
                <w:szCs w:val="24"/>
                <w:lang w:eastAsia="x-none"/>
              </w:rPr>
            </w:pPr>
          </w:p>
          <w:p w14:paraId="7F210416" w14:textId="77777777" w:rsidR="00E11DF2" w:rsidRPr="00805478" w:rsidRDefault="00E11DF2" w:rsidP="00077B84">
            <w:pPr>
              <w:tabs>
                <w:tab w:val="left" w:pos="1134"/>
              </w:tabs>
              <w:contextualSpacing/>
              <w:rPr>
                <w:rFonts w:ascii="Times New Roman" w:hAnsi="Times New Roman" w:cs="Times New Roman"/>
                <w:bCs/>
                <w:spacing w:val="-1"/>
                <w:sz w:val="24"/>
                <w:szCs w:val="24"/>
                <w:lang w:eastAsia="x-none"/>
              </w:rPr>
            </w:pPr>
            <w:proofErr w:type="spellStart"/>
            <w:r w:rsidRPr="00805478">
              <w:rPr>
                <w:rFonts w:ascii="Times New Roman" w:hAnsi="Times New Roman" w:cs="Times New Roman"/>
                <w:bCs/>
                <w:spacing w:val="-1"/>
                <w:sz w:val="24"/>
                <w:szCs w:val="24"/>
                <w:lang w:eastAsia="x-none"/>
              </w:rPr>
              <w:t>м.п</w:t>
            </w:r>
            <w:proofErr w:type="spellEnd"/>
            <w:r w:rsidRPr="00805478">
              <w:rPr>
                <w:rFonts w:ascii="Times New Roman" w:hAnsi="Times New Roman" w:cs="Times New Roman"/>
                <w:bCs/>
                <w:spacing w:val="-1"/>
                <w:sz w:val="24"/>
                <w:szCs w:val="24"/>
                <w:lang w:eastAsia="x-none"/>
              </w:rPr>
              <w:t>.</w:t>
            </w:r>
          </w:p>
        </w:tc>
      </w:tr>
    </w:tbl>
    <w:p w14:paraId="3FD46A32" w14:textId="77777777" w:rsidR="00D11EAA" w:rsidRDefault="00D11EAA" w:rsidP="00D11EAA">
      <w:pPr>
        <w:contextualSpacing/>
        <w:rPr>
          <w:rFonts w:ascii="Times New Roman" w:eastAsia="Times New Roman" w:hAnsi="Times New Roman" w:cs="Times New Roman"/>
          <w:sz w:val="20"/>
          <w:szCs w:val="20"/>
        </w:rPr>
      </w:pPr>
    </w:p>
    <w:p w14:paraId="3A98A62E" w14:textId="77777777" w:rsidR="00D14705" w:rsidRDefault="00D14705" w:rsidP="00D14705">
      <w:pPr>
        <w:suppressAutoHyphens/>
        <w:spacing w:after="120"/>
        <w:ind w:firstLine="426"/>
        <w:jc w:val="right"/>
        <w:rPr>
          <w:rFonts w:ascii="Times New Roman" w:eastAsia="Arial" w:hAnsi="Times New Roman" w:cs="Times New Roman"/>
          <w:b/>
          <w:sz w:val="28"/>
          <w:szCs w:val="28"/>
          <w:lang w:eastAsia="ar-SA"/>
        </w:rPr>
        <w:sectPr w:rsidR="00D14705" w:rsidSect="00D14705">
          <w:headerReference w:type="default" r:id="rId13"/>
          <w:pgSz w:w="16839" w:h="11907" w:orient="landscape" w:code="9"/>
          <w:pgMar w:top="1140" w:right="709" w:bottom="709" w:left="851" w:header="567" w:footer="709" w:gutter="0"/>
          <w:cols w:space="708"/>
          <w:titlePg/>
          <w:docGrid w:linePitch="360"/>
        </w:sectPr>
      </w:pPr>
      <w:bookmarkStart w:id="4" w:name="_Toc12535618"/>
    </w:p>
    <w:p w14:paraId="165EA812" w14:textId="6F23D225" w:rsidR="007E5109" w:rsidRPr="001E6C3E" w:rsidRDefault="007E5109" w:rsidP="007E5109">
      <w:pPr>
        <w:tabs>
          <w:tab w:val="left" w:pos="709"/>
          <w:tab w:val="left" w:pos="2856"/>
        </w:tabs>
        <w:suppressAutoHyphens/>
        <w:autoSpaceDE w:val="0"/>
        <w:autoSpaceDN w:val="0"/>
        <w:adjustRightInd w:val="0"/>
        <w:spacing w:after="0" w:line="240" w:lineRule="auto"/>
        <w:ind w:left="6804"/>
        <w:contextualSpacing/>
        <w:rPr>
          <w:rFonts w:ascii="Times New Roman" w:eastAsia="Times New Roman" w:hAnsi="Times New Roman" w:cs="Times New Roman"/>
          <w:sz w:val="24"/>
          <w:szCs w:val="24"/>
          <w:lang w:eastAsia="ru-RU"/>
        </w:rPr>
      </w:pPr>
      <w:r w:rsidRPr="001E6C3E">
        <w:rPr>
          <w:rFonts w:ascii="Times New Roman" w:eastAsia="Times New Roman" w:hAnsi="Times New Roman" w:cs="Times New Roman"/>
          <w:sz w:val="24"/>
          <w:szCs w:val="24"/>
          <w:lang w:eastAsia="ru-RU"/>
        </w:rPr>
        <w:lastRenderedPageBreak/>
        <w:t xml:space="preserve">Приложение </w:t>
      </w:r>
      <w:r w:rsidR="000D2279">
        <w:rPr>
          <w:rFonts w:ascii="Times New Roman" w:eastAsia="Times New Roman" w:hAnsi="Times New Roman" w:cs="Times New Roman"/>
          <w:sz w:val="24"/>
          <w:szCs w:val="24"/>
          <w:lang w:eastAsia="ru-RU"/>
        </w:rPr>
        <w:t>5</w:t>
      </w:r>
      <w:r w:rsidRPr="001E6C3E">
        <w:rPr>
          <w:rFonts w:ascii="Times New Roman" w:eastAsia="Times New Roman" w:hAnsi="Times New Roman" w:cs="Times New Roman"/>
          <w:sz w:val="24"/>
          <w:szCs w:val="24"/>
          <w:lang w:eastAsia="ru-RU"/>
        </w:rPr>
        <w:t xml:space="preserve"> к Договору</w:t>
      </w:r>
    </w:p>
    <w:p w14:paraId="77DBBA87" w14:textId="77777777" w:rsidR="006D4C85" w:rsidRDefault="00D97685" w:rsidP="006D4C85">
      <w:pPr>
        <w:spacing w:after="0" w:line="240" w:lineRule="auto"/>
        <w:ind w:left="5529" w:right="-8"/>
        <w:contextualSpacing/>
        <w:jc w:val="both"/>
        <w:rPr>
          <w:rFonts w:ascii="Times New Roman" w:eastAsia="Times New Roman" w:hAnsi="Times New Roman" w:cs="Times New Roman"/>
          <w:bCs/>
          <w:sz w:val="24"/>
          <w:szCs w:val="24"/>
          <w:lang w:eastAsia="ru-RU"/>
        </w:rPr>
      </w:pPr>
      <w:r w:rsidRPr="00513735">
        <w:rPr>
          <w:rFonts w:ascii="Times New Roman" w:hAnsi="Times New Roman" w:cs="Times New Roman"/>
          <w:sz w:val="24"/>
          <w:szCs w:val="24"/>
        </w:rPr>
        <w:t>от</w:t>
      </w:r>
      <w:r>
        <w:rPr>
          <w:rFonts w:ascii="Times New Roman" w:hAnsi="Times New Roman" w:cs="Times New Roman"/>
          <w:sz w:val="24"/>
          <w:szCs w:val="24"/>
        </w:rPr>
        <w:t xml:space="preserve"> «</w:t>
      </w:r>
      <w:r w:rsidRPr="00513735">
        <w:rPr>
          <w:rFonts w:ascii="Times New Roman" w:hAnsi="Times New Roman" w:cs="Times New Roman"/>
          <w:sz w:val="24"/>
          <w:szCs w:val="24"/>
        </w:rPr>
        <w:t>»</w:t>
      </w:r>
      <w:r>
        <w:rPr>
          <w:rFonts w:ascii="Times New Roman" w:hAnsi="Times New Roman" w:cs="Times New Roman"/>
          <w:sz w:val="24"/>
          <w:szCs w:val="24"/>
        </w:rPr>
        <w:t xml:space="preserve"> 2023</w:t>
      </w:r>
      <w:r w:rsidRPr="00513735">
        <w:rPr>
          <w:rFonts w:ascii="Times New Roman" w:hAnsi="Times New Roman" w:cs="Times New Roman"/>
          <w:sz w:val="24"/>
          <w:szCs w:val="24"/>
        </w:rPr>
        <w:t>г. №</w:t>
      </w:r>
      <w:r>
        <w:rPr>
          <w:rFonts w:ascii="Times New Roman" w:eastAsia="Times New Roman" w:hAnsi="Times New Roman" w:cs="Times New Roman"/>
          <w:bCs/>
          <w:sz w:val="24"/>
          <w:szCs w:val="24"/>
          <w:lang w:eastAsia="ru-RU"/>
        </w:rPr>
        <w:t>6700//23</w:t>
      </w:r>
    </w:p>
    <w:p w14:paraId="7BE1DCBD" w14:textId="77777777" w:rsidR="006D4C85" w:rsidRDefault="006D4C85" w:rsidP="006D4C85">
      <w:pPr>
        <w:spacing w:after="0" w:line="240" w:lineRule="auto"/>
        <w:ind w:left="5529" w:right="-8"/>
        <w:contextualSpacing/>
        <w:jc w:val="both"/>
        <w:rPr>
          <w:rFonts w:ascii="Times New Roman" w:eastAsia="Times New Roman" w:hAnsi="Times New Roman" w:cs="Times New Roman"/>
          <w:bCs/>
          <w:sz w:val="24"/>
          <w:szCs w:val="24"/>
          <w:lang w:eastAsia="ru-RU"/>
        </w:rPr>
      </w:pPr>
    </w:p>
    <w:p w14:paraId="262A084E" w14:textId="77777777" w:rsidR="00863454" w:rsidRDefault="00863454" w:rsidP="004538C4">
      <w:pPr>
        <w:spacing w:after="0" w:line="240" w:lineRule="auto"/>
        <w:ind w:left="-426" w:right="-8"/>
        <w:contextualSpacing/>
        <w:jc w:val="center"/>
        <w:rPr>
          <w:rFonts w:ascii="Times New Roman" w:eastAsia="Times New Roman" w:hAnsi="Times New Roman" w:cs="Times New Roman"/>
          <w:b/>
          <w:sz w:val="24"/>
          <w:szCs w:val="24"/>
          <w:lang w:eastAsia="ar-SA"/>
        </w:rPr>
      </w:pPr>
    </w:p>
    <w:p w14:paraId="358D6D88" w14:textId="77777777" w:rsidR="00863454" w:rsidRDefault="00863454" w:rsidP="004538C4">
      <w:pPr>
        <w:spacing w:after="0" w:line="240" w:lineRule="auto"/>
        <w:ind w:left="-426" w:right="-8"/>
        <w:contextualSpacing/>
        <w:jc w:val="center"/>
        <w:rPr>
          <w:rFonts w:ascii="Times New Roman" w:eastAsia="Times New Roman" w:hAnsi="Times New Roman" w:cs="Times New Roman"/>
          <w:b/>
          <w:sz w:val="24"/>
          <w:szCs w:val="24"/>
          <w:lang w:eastAsia="ar-SA"/>
        </w:rPr>
      </w:pPr>
    </w:p>
    <w:p w14:paraId="7E231219" w14:textId="3EC92134" w:rsidR="006A43ED" w:rsidRDefault="00D97685" w:rsidP="004538C4">
      <w:pPr>
        <w:spacing w:after="0" w:line="240" w:lineRule="auto"/>
        <w:ind w:left="-426" w:right="-8"/>
        <w:contextualSpacing/>
        <w:jc w:val="center"/>
        <w:rPr>
          <w:rFonts w:ascii="Times New Roman" w:eastAsia="Times New Roman" w:hAnsi="Times New Roman" w:cs="Times New Roman"/>
          <w:b/>
          <w:sz w:val="24"/>
          <w:szCs w:val="24"/>
          <w:lang w:eastAsia="ar-SA"/>
        </w:rPr>
      </w:pPr>
      <w:r w:rsidRPr="00CB084B">
        <w:rPr>
          <w:rFonts w:ascii="Times New Roman" w:eastAsia="Times New Roman" w:hAnsi="Times New Roman" w:cs="Times New Roman"/>
          <w:b/>
          <w:sz w:val="24"/>
          <w:szCs w:val="24"/>
          <w:lang w:eastAsia="ar-SA"/>
        </w:rPr>
        <w:t>ТЕХНИЧЕСКОЕ ЗАДАНИЕ</w:t>
      </w:r>
    </w:p>
    <w:p w14:paraId="227A3B0D" w14:textId="77777777" w:rsidR="006A43ED" w:rsidRDefault="006A43ED" w:rsidP="00D97685">
      <w:pPr>
        <w:keepNext/>
        <w:suppressAutoHyphens/>
        <w:spacing w:after="0" w:line="240" w:lineRule="auto"/>
        <w:jc w:val="center"/>
        <w:outlineLvl w:val="1"/>
        <w:rPr>
          <w:rFonts w:ascii="Times New Roman" w:eastAsia="Times New Roman" w:hAnsi="Times New Roman" w:cs="Times New Roman"/>
          <w:b/>
          <w:sz w:val="24"/>
          <w:szCs w:val="24"/>
          <w:lang w:eastAsia="ar-SA"/>
        </w:rPr>
      </w:pPr>
    </w:p>
    <w:p w14:paraId="46381FD7" w14:textId="77777777" w:rsidR="006A43ED" w:rsidRDefault="006A43ED" w:rsidP="00D97685">
      <w:pPr>
        <w:keepNext/>
        <w:suppressAutoHyphens/>
        <w:spacing w:after="0" w:line="240" w:lineRule="auto"/>
        <w:jc w:val="center"/>
        <w:outlineLvl w:val="1"/>
        <w:rPr>
          <w:rFonts w:ascii="Times New Roman" w:eastAsia="Times New Roman" w:hAnsi="Times New Roman" w:cs="Times New Roman"/>
          <w:b/>
          <w:sz w:val="24"/>
          <w:szCs w:val="24"/>
          <w:lang w:eastAsia="ar-SA"/>
        </w:rPr>
      </w:pPr>
    </w:p>
    <w:p w14:paraId="722A44D5" w14:textId="77777777" w:rsidR="006A43ED" w:rsidRDefault="006A43ED" w:rsidP="00D97685">
      <w:pPr>
        <w:keepNext/>
        <w:suppressAutoHyphens/>
        <w:spacing w:after="0" w:line="240" w:lineRule="auto"/>
        <w:jc w:val="center"/>
        <w:outlineLvl w:val="1"/>
        <w:rPr>
          <w:rFonts w:ascii="Times New Roman" w:eastAsia="Times New Roman" w:hAnsi="Times New Roman" w:cs="Times New Roman"/>
          <w:b/>
          <w:sz w:val="24"/>
          <w:szCs w:val="24"/>
          <w:lang w:eastAsia="ar-SA"/>
        </w:rPr>
      </w:pPr>
    </w:p>
    <w:p w14:paraId="5A9F9564" w14:textId="77777777" w:rsidR="006A43ED" w:rsidRDefault="006A43ED" w:rsidP="00D97685">
      <w:pPr>
        <w:keepNext/>
        <w:suppressAutoHyphens/>
        <w:spacing w:after="0" w:line="240" w:lineRule="auto"/>
        <w:jc w:val="center"/>
        <w:outlineLvl w:val="1"/>
        <w:rPr>
          <w:rFonts w:ascii="Times New Roman" w:eastAsia="Times New Roman" w:hAnsi="Times New Roman" w:cs="Times New Roman"/>
          <w:b/>
          <w:sz w:val="24"/>
          <w:szCs w:val="24"/>
          <w:lang w:eastAsia="ar-SA"/>
        </w:rPr>
      </w:pPr>
    </w:p>
    <w:p w14:paraId="19CD7FD5" w14:textId="77777777" w:rsidR="006A43ED" w:rsidRDefault="006A43ED" w:rsidP="00D97685">
      <w:pPr>
        <w:keepNext/>
        <w:suppressAutoHyphens/>
        <w:spacing w:after="0" w:line="240" w:lineRule="auto"/>
        <w:jc w:val="center"/>
        <w:outlineLvl w:val="1"/>
        <w:rPr>
          <w:rFonts w:ascii="Times New Roman" w:eastAsia="Times New Roman" w:hAnsi="Times New Roman" w:cs="Times New Roman"/>
          <w:b/>
          <w:sz w:val="24"/>
          <w:szCs w:val="24"/>
          <w:lang w:eastAsia="ar-SA"/>
        </w:rPr>
      </w:pPr>
    </w:p>
    <w:p w14:paraId="7BADDFBF" w14:textId="77777777" w:rsidR="006A43ED" w:rsidRDefault="006A43ED" w:rsidP="00D97685">
      <w:pPr>
        <w:keepNext/>
        <w:suppressAutoHyphens/>
        <w:spacing w:after="0" w:line="240" w:lineRule="auto"/>
        <w:jc w:val="center"/>
        <w:outlineLvl w:val="1"/>
        <w:rPr>
          <w:rFonts w:ascii="Times New Roman" w:eastAsia="Times New Roman" w:hAnsi="Times New Roman" w:cs="Times New Roman"/>
          <w:b/>
          <w:sz w:val="24"/>
          <w:szCs w:val="24"/>
          <w:lang w:eastAsia="ar-SA"/>
        </w:rPr>
      </w:pPr>
    </w:p>
    <w:p w14:paraId="586DACA1" w14:textId="77777777" w:rsidR="006A43ED" w:rsidRDefault="006A43ED" w:rsidP="00D97685">
      <w:pPr>
        <w:keepNext/>
        <w:suppressAutoHyphens/>
        <w:spacing w:after="0" w:line="240" w:lineRule="auto"/>
        <w:jc w:val="center"/>
        <w:outlineLvl w:val="1"/>
        <w:rPr>
          <w:rFonts w:ascii="Times New Roman" w:eastAsia="Times New Roman" w:hAnsi="Times New Roman" w:cs="Times New Roman"/>
          <w:b/>
          <w:sz w:val="24"/>
          <w:szCs w:val="24"/>
          <w:lang w:eastAsia="ar-SA"/>
        </w:rPr>
      </w:pPr>
    </w:p>
    <w:p w14:paraId="02847B47" w14:textId="77777777" w:rsidR="006A43ED" w:rsidRDefault="006A43ED" w:rsidP="00D97685">
      <w:pPr>
        <w:keepNext/>
        <w:suppressAutoHyphens/>
        <w:spacing w:after="0" w:line="240" w:lineRule="auto"/>
        <w:jc w:val="center"/>
        <w:outlineLvl w:val="1"/>
        <w:rPr>
          <w:rFonts w:ascii="Times New Roman" w:eastAsia="Times New Roman" w:hAnsi="Times New Roman" w:cs="Times New Roman"/>
          <w:b/>
          <w:sz w:val="24"/>
          <w:szCs w:val="24"/>
          <w:lang w:eastAsia="ar-SA"/>
        </w:rPr>
      </w:pPr>
    </w:p>
    <w:p w14:paraId="2F79FDA7" w14:textId="77777777" w:rsidR="006A43ED" w:rsidRDefault="006A43ED" w:rsidP="00D97685">
      <w:pPr>
        <w:keepNext/>
        <w:suppressAutoHyphens/>
        <w:spacing w:after="0" w:line="240" w:lineRule="auto"/>
        <w:jc w:val="center"/>
        <w:outlineLvl w:val="1"/>
        <w:rPr>
          <w:rFonts w:ascii="Times New Roman" w:eastAsia="Times New Roman" w:hAnsi="Times New Roman" w:cs="Times New Roman"/>
          <w:b/>
          <w:sz w:val="24"/>
          <w:szCs w:val="24"/>
          <w:lang w:eastAsia="ar-SA"/>
        </w:rPr>
      </w:pPr>
    </w:p>
    <w:p w14:paraId="7604C59C" w14:textId="77777777" w:rsidR="006A43ED" w:rsidRDefault="006A43ED" w:rsidP="00D97685">
      <w:pPr>
        <w:keepNext/>
        <w:suppressAutoHyphens/>
        <w:spacing w:after="0" w:line="240" w:lineRule="auto"/>
        <w:jc w:val="center"/>
        <w:outlineLvl w:val="1"/>
        <w:rPr>
          <w:rFonts w:ascii="Times New Roman" w:eastAsia="Times New Roman" w:hAnsi="Times New Roman" w:cs="Times New Roman"/>
          <w:b/>
          <w:sz w:val="24"/>
          <w:szCs w:val="24"/>
          <w:lang w:eastAsia="ar-SA"/>
        </w:rPr>
      </w:pPr>
    </w:p>
    <w:p w14:paraId="301DEFA1" w14:textId="77777777" w:rsidR="006A43ED" w:rsidRDefault="006A43ED" w:rsidP="00D97685">
      <w:pPr>
        <w:keepNext/>
        <w:suppressAutoHyphens/>
        <w:spacing w:after="0" w:line="240" w:lineRule="auto"/>
        <w:jc w:val="center"/>
        <w:outlineLvl w:val="1"/>
        <w:rPr>
          <w:rFonts w:ascii="Times New Roman" w:eastAsia="Times New Roman" w:hAnsi="Times New Roman" w:cs="Times New Roman"/>
          <w:b/>
          <w:sz w:val="24"/>
          <w:szCs w:val="24"/>
          <w:lang w:eastAsia="ar-SA"/>
        </w:rPr>
      </w:pPr>
    </w:p>
    <w:p w14:paraId="077EB401" w14:textId="77777777" w:rsidR="006A43ED" w:rsidRDefault="006A43ED" w:rsidP="00D97685">
      <w:pPr>
        <w:keepNext/>
        <w:suppressAutoHyphens/>
        <w:spacing w:after="0" w:line="240" w:lineRule="auto"/>
        <w:jc w:val="center"/>
        <w:outlineLvl w:val="1"/>
        <w:rPr>
          <w:rFonts w:ascii="Times New Roman" w:eastAsia="Times New Roman" w:hAnsi="Times New Roman" w:cs="Times New Roman"/>
          <w:b/>
          <w:sz w:val="24"/>
          <w:szCs w:val="24"/>
          <w:lang w:eastAsia="ar-SA"/>
        </w:rPr>
      </w:pPr>
    </w:p>
    <w:p w14:paraId="22CC4CE7" w14:textId="77777777" w:rsidR="006A43ED" w:rsidRDefault="006A43ED" w:rsidP="00D97685">
      <w:pPr>
        <w:keepNext/>
        <w:suppressAutoHyphens/>
        <w:spacing w:after="0" w:line="240" w:lineRule="auto"/>
        <w:jc w:val="center"/>
        <w:outlineLvl w:val="1"/>
        <w:rPr>
          <w:rFonts w:ascii="Times New Roman" w:eastAsia="Times New Roman" w:hAnsi="Times New Roman" w:cs="Times New Roman"/>
          <w:b/>
          <w:sz w:val="24"/>
          <w:szCs w:val="24"/>
          <w:lang w:eastAsia="ar-SA"/>
        </w:rPr>
      </w:pPr>
    </w:p>
    <w:p w14:paraId="12AEF8C9" w14:textId="77777777" w:rsidR="006A43ED" w:rsidRDefault="006A43ED" w:rsidP="00D97685">
      <w:pPr>
        <w:keepNext/>
        <w:suppressAutoHyphens/>
        <w:spacing w:after="0" w:line="240" w:lineRule="auto"/>
        <w:jc w:val="center"/>
        <w:outlineLvl w:val="1"/>
        <w:rPr>
          <w:rFonts w:ascii="Times New Roman" w:eastAsia="Times New Roman" w:hAnsi="Times New Roman" w:cs="Times New Roman"/>
          <w:b/>
          <w:sz w:val="24"/>
          <w:szCs w:val="24"/>
          <w:lang w:eastAsia="ar-SA"/>
        </w:rPr>
      </w:pPr>
    </w:p>
    <w:p w14:paraId="5D8AF9B4" w14:textId="77777777" w:rsidR="006A43ED" w:rsidRDefault="006A43ED" w:rsidP="00D97685">
      <w:pPr>
        <w:keepNext/>
        <w:suppressAutoHyphens/>
        <w:spacing w:after="0" w:line="240" w:lineRule="auto"/>
        <w:jc w:val="center"/>
        <w:outlineLvl w:val="1"/>
        <w:rPr>
          <w:rFonts w:ascii="Times New Roman" w:eastAsia="Times New Roman" w:hAnsi="Times New Roman" w:cs="Times New Roman"/>
          <w:b/>
          <w:sz w:val="24"/>
          <w:szCs w:val="24"/>
          <w:lang w:eastAsia="ar-SA"/>
        </w:rPr>
      </w:pPr>
    </w:p>
    <w:p w14:paraId="379A618E" w14:textId="77777777" w:rsidR="006A43ED" w:rsidRDefault="006A43ED" w:rsidP="00D97685">
      <w:pPr>
        <w:keepNext/>
        <w:suppressAutoHyphens/>
        <w:spacing w:after="0" w:line="240" w:lineRule="auto"/>
        <w:jc w:val="center"/>
        <w:outlineLvl w:val="1"/>
        <w:rPr>
          <w:rFonts w:ascii="Times New Roman" w:eastAsia="Times New Roman" w:hAnsi="Times New Roman" w:cs="Times New Roman"/>
          <w:b/>
          <w:sz w:val="24"/>
          <w:szCs w:val="24"/>
          <w:lang w:eastAsia="ar-SA"/>
        </w:rPr>
      </w:pPr>
    </w:p>
    <w:p w14:paraId="389D6565" w14:textId="77777777" w:rsidR="006A43ED" w:rsidRDefault="006A43ED" w:rsidP="00D97685">
      <w:pPr>
        <w:keepNext/>
        <w:suppressAutoHyphens/>
        <w:spacing w:after="0" w:line="240" w:lineRule="auto"/>
        <w:jc w:val="center"/>
        <w:outlineLvl w:val="1"/>
        <w:rPr>
          <w:rFonts w:ascii="Times New Roman" w:eastAsia="Times New Roman" w:hAnsi="Times New Roman" w:cs="Times New Roman"/>
          <w:b/>
          <w:sz w:val="24"/>
          <w:szCs w:val="24"/>
          <w:lang w:eastAsia="ar-SA"/>
        </w:rPr>
      </w:pPr>
    </w:p>
    <w:p w14:paraId="0947A13F" w14:textId="77777777" w:rsidR="006A43ED" w:rsidRDefault="006A43ED" w:rsidP="00D97685">
      <w:pPr>
        <w:keepNext/>
        <w:suppressAutoHyphens/>
        <w:spacing w:after="0" w:line="240" w:lineRule="auto"/>
        <w:jc w:val="center"/>
        <w:outlineLvl w:val="1"/>
        <w:rPr>
          <w:rFonts w:ascii="Times New Roman" w:eastAsia="Times New Roman" w:hAnsi="Times New Roman" w:cs="Times New Roman"/>
          <w:b/>
          <w:sz w:val="24"/>
          <w:szCs w:val="24"/>
          <w:lang w:eastAsia="ar-SA"/>
        </w:rPr>
      </w:pPr>
    </w:p>
    <w:p w14:paraId="1C01A14A" w14:textId="77777777" w:rsidR="006A43ED" w:rsidRDefault="006A43ED" w:rsidP="00D97685">
      <w:pPr>
        <w:keepNext/>
        <w:suppressAutoHyphens/>
        <w:spacing w:after="0" w:line="240" w:lineRule="auto"/>
        <w:jc w:val="center"/>
        <w:outlineLvl w:val="1"/>
        <w:rPr>
          <w:rFonts w:ascii="Times New Roman" w:eastAsia="Times New Roman" w:hAnsi="Times New Roman" w:cs="Times New Roman"/>
          <w:b/>
          <w:sz w:val="24"/>
          <w:szCs w:val="24"/>
          <w:lang w:eastAsia="ar-SA"/>
        </w:rPr>
      </w:pPr>
    </w:p>
    <w:p w14:paraId="05955E97" w14:textId="77777777" w:rsidR="006A43ED" w:rsidRDefault="006A43ED" w:rsidP="00D97685">
      <w:pPr>
        <w:keepNext/>
        <w:suppressAutoHyphens/>
        <w:spacing w:after="0" w:line="240" w:lineRule="auto"/>
        <w:jc w:val="center"/>
        <w:outlineLvl w:val="1"/>
        <w:rPr>
          <w:rFonts w:ascii="Times New Roman" w:eastAsia="Times New Roman" w:hAnsi="Times New Roman" w:cs="Times New Roman"/>
          <w:b/>
          <w:sz w:val="24"/>
          <w:szCs w:val="24"/>
          <w:lang w:eastAsia="ar-SA"/>
        </w:rPr>
      </w:pPr>
    </w:p>
    <w:p w14:paraId="4E5A7E01" w14:textId="77777777" w:rsidR="006A43ED" w:rsidRDefault="006A43ED" w:rsidP="00D97685">
      <w:pPr>
        <w:keepNext/>
        <w:suppressAutoHyphens/>
        <w:spacing w:after="0" w:line="240" w:lineRule="auto"/>
        <w:jc w:val="center"/>
        <w:outlineLvl w:val="1"/>
        <w:rPr>
          <w:rFonts w:ascii="Times New Roman" w:eastAsia="Times New Roman" w:hAnsi="Times New Roman" w:cs="Times New Roman"/>
          <w:b/>
          <w:sz w:val="24"/>
          <w:szCs w:val="24"/>
          <w:lang w:eastAsia="ar-SA"/>
        </w:rPr>
      </w:pPr>
    </w:p>
    <w:p w14:paraId="00A0BA38" w14:textId="77777777" w:rsidR="006A43ED" w:rsidRDefault="006A43ED" w:rsidP="00D97685">
      <w:pPr>
        <w:keepNext/>
        <w:suppressAutoHyphens/>
        <w:spacing w:after="0" w:line="240" w:lineRule="auto"/>
        <w:jc w:val="center"/>
        <w:outlineLvl w:val="1"/>
        <w:rPr>
          <w:rFonts w:ascii="Times New Roman" w:eastAsia="Times New Roman" w:hAnsi="Times New Roman" w:cs="Times New Roman"/>
          <w:b/>
          <w:sz w:val="24"/>
          <w:szCs w:val="24"/>
          <w:lang w:eastAsia="ar-SA"/>
        </w:rPr>
      </w:pPr>
    </w:p>
    <w:p w14:paraId="31149F41" w14:textId="77777777" w:rsidR="006A43ED" w:rsidRDefault="006A43ED" w:rsidP="00D97685">
      <w:pPr>
        <w:keepNext/>
        <w:suppressAutoHyphens/>
        <w:spacing w:after="0" w:line="240" w:lineRule="auto"/>
        <w:jc w:val="center"/>
        <w:outlineLvl w:val="1"/>
        <w:rPr>
          <w:rFonts w:ascii="Times New Roman" w:eastAsia="Times New Roman" w:hAnsi="Times New Roman" w:cs="Times New Roman"/>
          <w:b/>
          <w:sz w:val="24"/>
          <w:szCs w:val="24"/>
          <w:lang w:eastAsia="ar-SA"/>
        </w:rPr>
      </w:pPr>
    </w:p>
    <w:p w14:paraId="7F2E6132" w14:textId="77777777" w:rsidR="006A43ED" w:rsidRDefault="006A43ED" w:rsidP="00D97685">
      <w:pPr>
        <w:keepNext/>
        <w:suppressAutoHyphens/>
        <w:spacing w:after="0" w:line="240" w:lineRule="auto"/>
        <w:jc w:val="center"/>
        <w:outlineLvl w:val="1"/>
        <w:rPr>
          <w:rFonts w:ascii="Times New Roman" w:eastAsia="Times New Roman" w:hAnsi="Times New Roman" w:cs="Times New Roman"/>
          <w:b/>
          <w:sz w:val="24"/>
          <w:szCs w:val="24"/>
          <w:lang w:eastAsia="ar-SA"/>
        </w:rPr>
      </w:pPr>
    </w:p>
    <w:p w14:paraId="3153A5AD" w14:textId="77777777" w:rsidR="006A43ED" w:rsidRDefault="006A43ED" w:rsidP="00D97685">
      <w:pPr>
        <w:keepNext/>
        <w:suppressAutoHyphens/>
        <w:spacing w:after="0" w:line="240" w:lineRule="auto"/>
        <w:jc w:val="center"/>
        <w:outlineLvl w:val="1"/>
        <w:rPr>
          <w:rFonts w:ascii="Times New Roman" w:eastAsia="Times New Roman" w:hAnsi="Times New Roman" w:cs="Times New Roman"/>
          <w:b/>
          <w:sz w:val="24"/>
          <w:szCs w:val="24"/>
          <w:lang w:eastAsia="ar-SA"/>
        </w:rPr>
      </w:pPr>
    </w:p>
    <w:p w14:paraId="7107AC4B" w14:textId="77777777" w:rsidR="006A43ED" w:rsidRDefault="006A43ED" w:rsidP="00D97685">
      <w:pPr>
        <w:keepNext/>
        <w:suppressAutoHyphens/>
        <w:spacing w:after="0" w:line="240" w:lineRule="auto"/>
        <w:jc w:val="center"/>
        <w:outlineLvl w:val="1"/>
        <w:rPr>
          <w:rFonts w:ascii="Times New Roman" w:eastAsia="Times New Roman" w:hAnsi="Times New Roman" w:cs="Times New Roman"/>
          <w:b/>
          <w:sz w:val="24"/>
          <w:szCs w:val="24"/>
          <w:lang w:eastAsia="ar-SA"/>
        </w:rPr>
      </w:pPr>
    </w:p>
    <w:p w14:paraId="4E69C044" w14:textId="77777777" w:rsidR="006A43ED" w:rsidRDefault="006A43ED" w:rsidP="00D97685">
      <w:pPr>
        <w:keepNext/>
        <w:suppressAutoHyphens/>
        <w:spacing w:after="0" w:line="240" w:lineRule="auto"/>
        <w:jc w:val="center"/>
        <w:outlineLvl w:val="1"/>
        <w:rPr>
          <w:rFonts w:ascii="Times New Roman" w:eastAsia="Times New Roman" w:hAnsi="Times New Roman" w:cs="Times New Roman"/>
          <w:b/>
          <w:sz w:val="24"/>
          <w:szCs w:val="24"/>
          <w:lang w:eastAsia="ar-SA"/>
        </w:rPr>
      </w:pPr>
    </w:p>
    <w:p w14:paraId="4A01D6D5" w14:textId="77777777" w:rsidR="006A43ED" w:rsidRDefault="006A43ED" w:rsidP="00D97685">
      <w:pPr>
        <w:keepNext/>
        <w:suppressAutoHyphens/>
        <w:spacing w:after="0" w:line="240" w:lineRule="auto"/>
        <w:jc w:val="center"/>
        <w:outlineLvl w:val="1"/>
        <w:rPr>
          <w:rFonts w:ascii="Times New Roman" w:eastAsia="Times New Roman" w:hAnsi="Times New Roman" w:cs="Times New Roman"/>
          <w:b/>
          <w:sz w:val="24"/>
          <w:szCs w:val="24"/>
          <w:lang w:eastAsia="ar-SA"/>
        </w:rPr>
      </w:pPr>
    </w:p>
    <w:p w14:paraId="439B72F5" w14:textId="77777777" w:rsidR="006A43ED" w:rsidRDefault="006A43ED" w:rsidP="00D97685">
      <w:pPr>
        <w:keepNext/>
        <w:suppressAutoHyphens/>
        <w:spacing w:after="0" w:line="240" w:lineRule="auto"/>
        <w:jc w:val="center"/>
        <w:outlineLvl w:val="1"/>
        <w:rPr>
          <w:rFonts w:ascii="Times New Roman" w:eastAsia="Times New Roman" w:hAnsi="Times New Roman" w:cs="Times New Roman"/>
          <w:b/>
          <w:sz w:val="24"/>
          <w:szCs w:val="24"/>
          <w:lang w:eastAsia="ar-SA"/>
        </w:rPr>
      </w:pPr>
    </w:p>
    <w:p w14:paraId="3D960914" w14:textId="77777777" w:rsidR="006A43ED" w:rsidRDefault="006A43ED" w:rsidP="00D97685">
      <w:pPr>
        <w:keepNext/>
        <w:suppressAutoHyphens/>
        <w:spacing w:after="0" w:line="240" w:lineRule="auto"/>
        <w:jc w:val="center"/>
        <w:outlineLvl w:val="1"/>
        <w:rPr>
          <w:rFonts w:ascii="Times New Roman" w:eastAsia="Times New Roman" w:hAnsi="Times New Roman" w:cs="Times New Roman"/>
          <w:b/>
          <w:sz w:val="24"/>
          <w:szCs w:val="24"/>
          <w:lang w:eastAsia="ar-SA"/>
        </w:rPr>
      </w:pPr>
    </w:p>
    <w:p w14:paraId="3FE72992" w14:textId="77777777" w:rsidR="006A43ED" w:rsidRDefault="006A43ED" w:rsidP="00D97685">
      <w:pPr>
        <w:keepNext/>
        <w:suppressAutoHyphens/>
        <w:spacing w:after="0" w:line="240" w:lineRule="auto"/>
        <w:jc w:val="center"/>
        <w:outlineLvl w:val="1"/>
        <w:rPr>
          <w:rFonts w:ascii="Times New Roman" w:eastAsia="Times New Roman" w:hAnsi="Times New Roman" w:cs="Times New Roman"/>
          <w:b/>
          <w:sz w:val="24"/>
          <w:szCs w:val="24"/>
          <w:lang w:eastAsia="ar-SA"/>
        </w:rPr>
      </w:pPr>
    </w:p>
    <w:p w14:paraId="22328FB2" w14:textId="77777777" w:rsidR="006A43ED" w:rsidRDefault="006A43ED" w:rsidP="00D97685">
      <w:pPr>
        <w:keepNext/>
        <w:suppressAutoHyphens/>
        <w:spacing w:after="0" w:line="240" w:lineRule="auto"/>
        <w:jc w:val="center"/>
        <w:outlineLvl w:val="1"/>
        <w:rPr>
          <w:rFonts w:ascii="Times New Roman" w:eastAsia="Times New Roman" w:hAnsi="Times New Roman" w:cs="Times New Roman"/>
          <w:b/>
          <w:sz w:val="24"/>
          <w:szCs w:val="24"/>
          <w:lang w:eastAsia="ar-SA"/>
        </w:rPr>
      </w:pPr>
    </w:p>
    <w:p w14:paraId="08BF6859" w14:textId="77777777" w:rsidR="006A43ED" w:rsidRDefault="006A43ED" w:rsidP="00D97685">
      <w:pPr>
        <w:keepNext/>
        <w:suppressAutoHyphens/>
        <w:spacing w:after="0" w:line="240" w:lineRule="auto"/>
        <w:jc w:val="center"/>
        <w:outlineLvl w:val="1"/>
        <w:rPr>
          <w:rFonts w:ascii="Times New Roman" w:eastAsia="Times New Roman" w:hAnsi="Times New Roman" w:cs="Times New Roman"/>
          <w:b/>
          <w:sz w:val="24"/>
          <w:szCs w:val="24"/>
          <w:lang w:eastAsia="ar-SA"/>
        </w:rPr>
      </w:pPr>
    </w:p>
    <w:p w14:paraId="3212D927" w14:textId="77777777" w:rsidR="006A43ED" w:rsidRDefault="006A43ED" w:rsidP="00D97685">
      <w:pPr>
        <w:keepNext/>
        <w:suppressAutoHyphens/>
        <w:spacing w:after="0" w:line="240" w:lineRule="auto"/>
        <w:jc w:val="center"/>
        <w:outlineLvl w:val="1"/>
        <w:rPr>
          <w:rFonts w:ascii="Times New Roman" w:eastAsia="Times New Roman" w:hAnsi="Times New Roman" w:cs="Times New Roman"/>
          <w:b/>
          <w:sz w:val="24"/>
          <w:szCs w:val="24"/>
          <w:lang w:eastAsia="ar-SA"/>
        </w:rPr>
      </w:pPr>
    </w:p>
    <w:p w14:paraId="18217733" w14:textId="77777777" w:rsidR="006A43ED" w:rsidRDefault="006A43ED" w:rsidP="00D97685">
      <w:pPr>
        <w:keepNext/>
        <w:suppressAutoHyphens/>
        <w:spacing w:after="0" w:line="240" w:lineRule="auto"/>
        <w:jc w:val="center"/>
        <w:outlineLvl w:val="1"/>
        <w:rPr>
          <w:rFonts w:ascii="Times New Roman" w:eastAsia="Times New Roman" w:hAnsi="Times New Roman" w:cs="Times New Roman"/>
          <w:b/>
          <w:sz w:val="24"/>
          <w:szCs w:val="24"/>
          <w:lang w:eastAsia="ar-SA"/>
        </w:rPr>
      </w:pPr>
    </w:p>
    <w:p w14:paraId="56E6A4AF" w14:textId="77777777" w:rsidR="006A43ED" w:rsidRDefault="006A43ED" w:rsidP="00D97685">
      <w:pPr>
        <w:keepNext/>
        <w:suppressAutoHyphens/>
        <w:spacing w:after="0" w:line="240" w:lineRule="auto"/>
        <w:jc w:val="center"/>
        <w:outlineLvl w:val="1"/>
        <w:rPr>
          <w:rFonts w:ascii="Times New Roman" w:eastAsia="Times New Roman" w:hAnsi="Times New Roman" w:cs="Times New Roman"/>
          <w:b/>
          <w:sz w:val="24"/>
          <w:szCs w:val="24"/>
          <w:lang w:eastAsia="ar-SA"/>
        </w:rPr>
      </w:pPr>
    </w:p>
    <w:p w14:paraId="6948C083" w14:textId="77777777" w:rsidR="006A43ED" w:rsidRDefault="006A43ED" w:rsidP="00D97685">
      <w:pPr>
        <w:keepNext/>
        <w:suppressAutoHyphens/>
        <w:spacing w:after="0" w:line="240" w:lineRule="auto"/>
        <w:jc w:val="center"/>
        <w:outlineLvl w:val="1"/>
        <w:rPr>
          <w:rFonts w:ascii="Times New Roman" w:eastAsia="Times New Roman" w:hAnsi="Times New Roman" w:cs="Times New Roman"/>
          <w:b/>
          <w:sz w:val="24"/>
          <w:szCs w:val="24"/>
          <w:lang w:eastAsia="ar-SA"/>
        </w:rPr>
      </w:pPr>
    </w:p>
    <w:p w14:paraId="270E53DB" w14:textId="77777777" w:rsidR="006A43ED" w:rsidRDefault="006A43ED" w:rsidP="00D97685">
      <w:pPr>
        <w:keepNext/>
        <w:suppressAutoHyphens/>
        <w:spacing w:after="0" w:line="240" w:lineRule="auto"/>
        <w:jc w:val="center"/>
        <w:outlineLvl w:val="1"/>
        <w:rPr>
          <w:rFonts w:ascii="Times New Roman" w:eastAsia="Times New Roman" w:hAnsi="Times New Roman" w:cs="Times New Roman"/>
          <w:b/>
          <w:sz w:val="24"/>
          <w:szCs w:val="24"/>
          <w:lang w:eastAsia="ar-SA"/>
        </w:rPr>
      </w:pPr>
    </w:p>
    <w:p w14:paraId="6BB3D278" w14:textId="77777777" w:rsidR="006A43ED" w:rsidRDefault="006A43ED" w:rsidP="00D97685">
      <w:pPr>
        <w:keepNext/>
        <w:suppressAutoHyphens/>
        <w:spacing w:after="0" w:line="240" w:lineRule="auto"/>
        <w:jc w:val="center"/>
        <w:outlineLvl w:val="1"/>
        <w:rPr>
          <w:rFonts w:ascii="Times New Roman" w:eastAsia="Times New Roman" w:hAnsi="Times New Roman" w:cs="Times New Roman"/>
          <w:b/>
          <w:sz w:val="24"/>
          <w:szCs w:val="24"/>
          <w:lang w:eastAsia="ar-SA"/>
        </w:rPr>
      </w:pPr>
    </w:p>
    <w:p w14:paraId="6C9E4498" w14:textId="77777777" w:rsidR="006A43ED" w:rsidRDefault="006A43ED" w:rsidP="00D97685">
      <w:pPr>
        <w:keepNext/>
        <w:suppressAutoHyphens/>
        <w:spacing w:after="0" w:line="240" w:lineRule="auto"/>
        <w:jc w:val="center"/>
        <w:outlineLvl w:val="1"/>
        <w:rPr>
          <w:rFonts w:ascii="Times New Roman" w:eastAsia="Times New Roman" w:hAnsi="Times New Roman" w:cs="Times New Roman"/>
          <w:b/>
          <w:sz w:val="24"/>
          <w:szCs w:val="24"/>
          <w:lang w:eastAsia="ar-SA"/>
        </w:rPr>
      </w:pPr>
    </w:p>
    <w:p w14:paraId="0EBA76EE" w14:textId="77777777" w:rsidR="006A43ED" w:rsidRDefault="006A43ED" w:rsidP="00D97685">
      <w:pPr>
        <w:keepNext/>
        <w:suppressAutoHyphens/>
        <w:spacing w:after="0" w:line="240" w:lineRule="auto"/>
        <w:jc w:val="center"/>
        <w:outlineLvl w:val="1"/>
        <w:rPr>
          <w:rFonts w:ascii="Times New Roman" w:eastAsia="Times New Roman" w:hAnsi="Times New Roman" w:cs="Times New Roman"/>
          <w:b/>
          <w:sz w:val="24"/>
          <w:szCs w:val="24"/>
          <w:lang w:eastAsia="ar-SA"/>
        </w:rPr>
      </w:pPr>
    </w:p>
    <w:p w14:paraId="227137BE" w14:textId="77777777" w:rsidR="006A43ED" w:rsidRDefault="006A43ED" w:rsidP="00D97685">
      <w:pPr>
        <w:keepNext/>
        <w:suppressAutoHyphens/>
        <w:spacing w:after="0" w:line="240" w:lineRule="auto"/>
        <w:jc w:val="center"/>
        <w:outlineLvl w:val="1"/>
        <w:rPr>
          <w:rFonts w:ascii="Times New Roman" w:eastAsia="Times New Roman" w:hAnsi="Times New Roman" w:cs="Times New Roman"/>
          <w:b/>
          <w:sz w:val="24"/>
          <w:szCs w:val="24"/>
          <w:lang w:eastAsia="ar-SA"/>
        </w:rPr>
      </w:pPr>
    </w:p>
    <w:p w14:paraId="6C743F19" w14:textId="77777777" w:rsidR="006A43ED" w:rsidRDefault="006A43ED" w:rsidP="00D97685">
      <w:pPr>
        <w:keepNext/>
        <w:suppressAutoHyphens/>
        <w:spacing w:after="0" w:line="240" w:lineRule="auto"/>
        <w:jc w:val="center"/>
        <w:outlineLvl w:val="1"/>
        <w:rPr>
          <w:rFonts w:ascii="Times New Roman" w:eastAsia="Times New Roman" w:hAnsi="Times New Roman" w:cs="Times New Roman"/>
          <w:b/>
          <w:sz w:val="24"/>
          <w:szCs w:val="24"/>
          <w:lang w:eastAsia="ar-SA"/>
        </w:rPr>
      </w:pPr>
    </w:p>
    <w:p w14:paraId="450B9E48" w14:textId="77777777" w:rsidR="004538C4" w:rsidRDefault="004538C4" w:rsidP="006A43ED">
      <w:pPr>
        <w:widowControl w:val="0"/>
        <w:spacing w:after="0" w:line="240" w:lineRule="auto"/>
        <w:ind w:left="5812"/>
        <w:rPr>
          <w:rFonts w:ascii="Times New Roman" w:eastAsia="Calibri" w:hAnsi="Times New Roman" w:cs="Times New Roman"/>
          <w:sz w:val="24"/>
          <w:szCs w:val="24"/>
        </w:rPr>
      </w:pPr>
    </w:p>
    <w:p w14:paraId="69C41A8D" w14:textId="77777777" w:rsidR="004538C4" w:rsidRDefault="004538C4" w:rsidP="006A43ED">
      <w:pPr>
        <w:widowControl w:val="0"/>
        <w:spacing w:after="0" w:line="240" w:lineRule="auto"/>
        <w:ind w:left="5812"/>
        <w:rPr>
          <w:rFonts w:ascii="Times New Roman" w:eastAsia="Calibri" w:hAnsi="Times New Roman" w:cs="Times New Roman"/>
          <w:sz w:val="24"/>
          <w:szCs w:val="24"/>
        </w:rPr>
      </w:pPr>
    </w:p>
    <w:p w14:paraId="233B90BB" w14:textId="77777777" w:rsidR="004538C4" w:rsidRDefault="004538C4" w:rsidP="006A43ED">
      <w:pPr>
        <w:widowControl w:val="0"/>
        <w:spacing w:after="0" w:line="240" w:lineRule="auto"/>
        <w:ind w:left="5812"/>
        <w:rPr>
          <w:rFonts w:ascii="Times New Roman" w:eastAsia="Calibri" w:hAnsi="Times New Roman" w:cs="Times New Roman"/>
          <w:sz w:val="24"/>
          <w:szCs w:val="24"/>
        </w:rPr>
      </w:pPr>
    </w:p>
    <w:p w14:paraId="3F2C12ED" w14:textId="77777777" w:rsidR="004538C4" w:rsidRDefault="004538C4" w:rsidP="006A43ED">
      <w:pPr>
        <w:widowControl w:val="0"/>
        <w:spacing w:after="0" w:line="240" w:lineRule="auto"/>
        <w:ind w:left="5812"/>
        <w:rPr>
          <w:rFonts w:ascii="Times New Roman" w:eastAsia="Calibri" w:hAnsi="Times New Roman" w:cs="Times New Roman"/>
          <w:sz w:val="24"/>
          <w:szCs w:val="24"/>
        </w:rPr>
      </w:pPr>
    </w:p>
    <w:p w14:paraId="7C57F496" w14:textId="13607BB1" w:rsidR="006A43ED" w:rsidRPr="00075E6C" w:rsidRDefault="000D2279" w:rsidP="006A43ED">
      <w:pPr>
        <w:widowControl w:val="0"/>
        <w:spacing w:after="0" w:line="240" w:lineRule="auto"/>
        <w:ind w:left="5812"/>
        <w:rPr>
          <w:rFonts w:ascii="Times New Roman" w:eastAsia="Calibri" w:hAnsi="Times New Roman" w:cs="Times New Roman"/>
          <w:sz w:val="24"/>
          <w:szCs w:val="24"/>
        </w:rPr>
      </w:pPr>
      <w:r>
        <w:rPr>
          <w:rFonts w:ascii="Times New Roman" w:eastAsia="Calibri" w:hAnsi="Times New Roman" w:cs="Times New Roman"/>
          <w:sz w:val="24"/>
          <w:szCs w:val="24"/>
        </w:rPr>
        <w:t>Приложение 6</w:t>
      </w:r>
      <w:r w:rsidR="006A43ED" w:rsidRPr="00075E6C">
        <w:rPr>
          <w:rFonts w:ascii="Times New Roman" w:eastAsia="Calibri" w:hAnsi="Times New Roman" w:cs="Times New Roman"/>
          <w:sz w:val="24"/>
          <w:szCs w:val="24"/>
        </w:rPr>
        <w:t xml:space="preserve"> к Договору </w:t>
      </w:r>
    </w:p>
    <w:p w14:paraId="554F1E65" w14:textId="77777777" w:rsidR="006A43ED" w:rsidRPr="00075E6C" w:rsidRDefault="006A43ED" w:rsidP="006A43ED">
      <w:pPr>
        <w:widowControl w:val="0"/>
        <w:spacing w:after="0" w:line="240" w:lineRule="auto"/>
        <w:ind w:left="5812"/>
        <w:rPr>
          <w:rFonts w:ascii="Times New Roman" w:eastAsia="Calibri" w:hAnsi="Times New Roman" w:cs="Times New Roman"/>
          <w:sz w:val="24"/>
          <w:szCs w:val="24"/>
        </w:rPr>
      </w:pPr>
      <w:r w:rsidRPr="00075E6C">
        <w:rPr>
          <w:rFonts w:ascii="Times New Roman" w:eastAsia="Calibri" w:hAnsi="Times New Roman" w:cs="Times New Roman"/>
          <w:sz w:val="24"/>
          <w:szCs w:val="24"/>
        </w:rPr>
        <w:t>от ____________ № _____</w:t>
      </w:r>
    </w:p>
    <w:p w14:paraId="67555C01" w14:textId="77777777" w:rsidR="006A43ED" w:rsidRPr="004538C4" w:rsidRDefault="006A43ED" w:rsidP="00D97685">
      <w:pPr>
        <w:keepNext/>
        <w:suppressAutoHyphens/>
        <w:spacing w:after="0" w:line="240" w:lineRule="auto"/>
        <w:jc w:val="center"/>
        <w:outlineLvl w:val="1"/>
        <w:rPr>
          <w:rFonts w:ascii="Times New Roman" w:eastAsia="Times New Roman" w:hAnsi="Times New Roman" w:cs="Times New Roman"/>
          <w:b/>
          <w:sz w:val="24"/>
          <w:szCs w:val="24"/>
          <w:lang w:eastAsia="ar-SA"/>
        </w:rPr>
      </w:pPr>
    </w:p>
    <w:p w14:paraId="4FA50E73" w14:textId="700AE9EA" w:rsidR="006A43ED" w:rsidRPr="004538C4" w:rsidRDefault="006A43ED" w:rsidP="006A43ED">
      <w:pPr>
        <w:widowControl w:val="0"/>
        <w:spacing w:after="0" w:line="240" w:lineRule="auto"/>
        <w:jc w:val="center"/>
        <w:rPr>
          <w:rFonts w:ascii="Times New Roman" w:eastAsia="Times New Roman" w:hAnsi="Times New Roman" w:cs="Times New Roman"/>
          <w:b/>
          <w:bCs/>
          <w:sz w:val="24"/>
          <w:szCs w:val="24"/>
          <w:lang w:eastAsia="ru-RU"/>
        </w:rPr>
      </w:pPr>
      <w:r w:rsidRPr="004538C4">
        <w:rPr>
          <w:rFonts w:ascii="Times New Roman" w:eastAsia="Times New Roman" w:hAnsi="Times New Roman" w:cs="Times New Roman"/>
          <w:b/>
          <w:bCs/>
          <w:sz w:val="24"/>
          <w:szCs w:val="24"/>
          <w:lang w:eastAsia="ru-RU"/>
        </w:rPr>
        <w:t>СМЕТА №</w:t>
      </w:r>
    </w:p>
    <w:p w14:paraId="0A283D27" w14:textId="77777777" w:rsidR="006A43ED" w:rsidRPr="004538C4" w:rsidRDefault="006A43ED" w:rsidP="006A43ED">
      <w:pPr>
        <w:widowControl w:val="0"/>
        <w:spacing w:after="0" w:line="240" w:lineRule="auto"/>
        <w:jc w:val="center"/>
        <w:rPr>
          <w:rFonts w:ascii="Times New Roman" w:eastAsia="Times New Roman" w:hAnsi="Times New Roman" w:cs="Times New Roman"/>
          <w:b/>
          <w:bCs/>
          <w:sz w:val="24"/>
          <w:szCs w:val="24"/>
          <w:lang w:eastAsia="ru-RU"/>
        </w:rPr>
      </w:pPr>
      <w:r w:rsidRPr="004538C4">
        <w:rPr>
          <w:rFonts w:ascii="Times New Roman" w:eastAsia="Times New Roman" w:hAnsi="Times New Roman" w:cs="Times New Roman"/>
          <w:b/>
          <w:bCs/>
          <w:sz w:val="24"/>
          <w:szCs w:val="24"/>
          <w:lang w:eastAsia="ru-RU"/>
        </w:rPr>
        <w:t>на проектные (изыскательские) работы</w:t>
      </w:r>
    </w:p>
    <w:p w14:paraId="44BEBFCF" w14:textId="77777777" w:rsidR="006A43ED" w:rsidRPr="004538C4" w:rsidRDefault="006A43ED" w:rsidP="006A43ED">
      <w:pPr>
        <w:widowControl w:val="0"/>
        <w:spacing w:after="0" w:line="240" w:lineRule="auto"/>
        <w:rPr>
          <w:rFonts w:ascii="Times New Roman" w:eastAsia="Times New Roman" w:hAnsi="Times New Roman" w:cs="Times New Roman"/>
          <w:bCs/>
          <w:sz w:val="24"/>
          <w:szCs w:val="24"/>
          <w:lang w:eastAsia="ru-RU"/>
        </w:rPr>
      </w:pPr>
    </w:p>
    <w:p w14:paraId="64D13C57" w14:textId="77777777" w:rsidR="006A43ED" w:rsidRPr="004538C4" w:rsidRDefault="006A43ED" w:rsidP="006A43ED">
      <w:pPr>
        <w:widowControl w:val="0"/>
        <w:spacing w:after="0" w:line="240" w:lineRule="auto"/>
        <w:jc w:val="both"/>
        <w:rPr>
          <w:rFonts w:ascii="Times New Roman" w:eastAsia="Times New Roman" w:hAnsi="Times New Roman" w:cs="Times New Roman"/>
          <w:bCs/>
          <w:sz w:val="24"/>
          <w:szCs w:val="24"/>
          <w:lang w:eastAsia="ru-RU"/>
        </w:rPr>
      </w:pPr>
      <w:r w:rsidRPr="004538C4">
        <w:rPr>
          <w:rFonts w:ascii="Times New Roman" w:eastAsia="Times New Roman" w:hAnsi="Times New Roman" w:cs="Times New Roman"/>
          <w:bCs/>
          <w:sz w:val="24"/>
          <w:szCs w:val="24"/>
          <w:lang w:eastAsia="ru-RU"/>
        </w:rPr>
        <w:t>Наименование строительства и стадии проектирования____________________________</w:t>
      </w:r>
    </w:p>
    <w:p w14:paraId="4A04D522" w14:textId="77777777" w:rsidR="006A43ED" w:rsidRPr="004538C4" w:rsidRDefault="006A43ED" w:rsidP="006A43ED">
      <w:pPr>
        <w:widowControl w:val="0"/>
        <w:spacing w:after="0" w:line="240" w:lineRule="auto"/>
        <w:rPr>
          <w:rFonts w:ascii="Times New Roman" w:eastAsia="Times New Roman" w:hAnsi="Times New Roman" w:cs="Times New Roman"/>
          <w:bCs/>
          <w:sz w:val="24"/>
          <w:szCs w:val="24"/>
          <w:lang w:eastAsia="ru-RU"/>
        </w:rPr>
      </w:pPr>
      <w:r w:rsidRPr="004538C4">
        <w:rPr>
          <w:rFonts w:ascii="Times New Roman" w:eastAsia="Times New Roman" w:hAnsi="Times New Roman" w:cs="Times New Roman"/>
          <w:bCs/>
          <w:sz w:val="24"/>
          <w:szCs w:val="24"/>
          <w:lang w:eastAsia="ru-RU"/>
        </w:rPr>
        <w:t>Наименование проектной организации - генерального проектировщика________________</w:t>
      </w:r>
    </w:p>
    <w:p w14:paraId="36715909" w14:textId="77777777" w:rsidR="006A43ED" w:rsidRPr="004538C4" w:rsidRDefault="006A43ED" w:rsidP="006A43ED">
      <w:pPr>
        <w:widowControl w:val="0"/>
        <w:spacing w:after="0" w:line="240" w:lineRule="auto"/>
        <w:rPr>
          <w:rFonts w:ascii="Times New Roman" w:eastAsia="Times New Roman" w:hAnsi="Times New Roman" w:cs="Times New Roman"/>
          <w:bCs/>
          <w:sz w:val="24"/>
          <w:szCs w:val="24"/>
          <w:lang w:eastAsia="ru-RU"/>
        </w:rPr>
      </w:pPr>
      <w:r w:rsidRPr="004538C4">
        <w:rPr>
          <w:rFonts w:ascii="Times New Roman" w:eastAsia="Times New Roman" w:hAnsi="Times New Roman" w:cs="Times New Roman"/>
          <w:bCs/>
          <w:sz w:val="24"/>
          <w:szCs w:val="24"/>
          <w:lang w:eastAsia="ru-RU"/>
        </w:rPr>
        <w:t>Наименование организации заказчика___________________________________________</w:t>
      </w:r>
    </w:p>
    <w:p w14:paraId="35718663" w14:textId="77777777" w:rsidR="006A43ED" w:rsidRPr="004538C4" w:rsidRDefault="006A43ED" w:rsidP="006A43ED">
      <w:pPr>
        <w:widowControl w:val="0"/>
        <w:spacing w:after="0" w:line="240" w:lineRule="auto"/>
        <w:rPr>
          <w:rFonts w:ascii="Times New Roman" w:eastAsia="Times New Roman" w:hAnsi="Times New Roman" w:cs="Times New Roman"/>
          <w:bCs/>
          <w:sz w:val="24"/>
          <w:szCs w:val="24"/>
          <w:lang w:eastAsia="ru-RU"/>
        </w:rPr>
      </w:pPr>
    </w:p>
    <w:p w14:paraId="5F3D4ED1" w14:textId="77777777" w:rsidR="006A43ED" w:rsidRPr="004538C4" w:rsidRDefault="006A43ED" w:rsidP="006A43ED">
      <w:pPr>
        <w:widowControl w:val="0"/>
        <w:spacing w:after="0" w:line="240" w:lineRule="auto"/>
        <w:jc w:val="right"/>
        <w:rPr>
          <w:rFonts w:ascii="Times New Roman" w:eastAsia="Times New Roman" w:hAnsi="Times New Roman" w:cs="Times New Roman"/>
          <w:bCs/>
          <w:sz w:val="24"/>
          <w:szCs w:val="24"/>
          <w:lang w:eastAsia="ru-RU"/>
        </w:rPr>
      </w:pPr>
      <w:r w:rsidRPr="004538C4">
        <w:rPr>
          <w:rFonts w:ascii="Times New Roman" w:eastAsia="Times New Roman" w:hAnsi="Times New Roman" w:cs="Times New Roman"/>
          <w:bCs/>
          <w:sz w:val="24"/>
          <w:szCs w:val="24"/>
          <w:lang w:eastAsia="ru-RU"/>
        </w:rPr>
        <w:t>(тыс. руб.)</w:t>
      </w:r>
    </w:p>
    <w:tbl>
      <w:tblPr>
        <w:tblStyle w:val="afff6"/>
        <w:tblW w:w="9747" w:type="dxa"/>
        <w:tblLayout w:type="fixed"/>
        <w:tblLook w:val="04A0" w:firstRow="1" w:lastRow="0" w:firstColumn="1" w:lastColumn="0" w:noHBand="0" w:noVBand="1"/>
      </w:tblPr>
      <w:tblGrid>
        <w:gridCol w:w="816"/>
        <w:gridCol w:w="1702"/>
        <w:gridCol w:w="2268"/>
        <w:gridCol w:w="1418"/>
        <w:gridCol w:w="1134"/>
        <w:gridCol w:w="1275"/>
        <w:gridCol w:w="1134"/>
      </w:tblGrid>
      <w:tr w:rsidR="006A43ED" w:rsidRPr="004538C4" w14:paraId="20D30B6A" w14:textId="77777777" w:rsidTr="009F5449">
        <w:tc>
          <w:tcPr>
            <w:tcW w:w="816" w:type="dxa"/>
            <w:vMerge w:val="restart"/>
            <w:vAlign w:val="center"/>
          </w:tcPr>
          <w:p w14:paraId="4E05935F" w14:textId="77777777" w:rsidR="006A43ED" w:rsidRPr="004538C4" w:rsidRDefault="006A43ED" w:rsidP="009F5449">
            <w:pPr>
              <w:jc w:val="center"/>
              <w:rPr>
                <w:rFonts w:ascii="Times New Roman" w:hAnsi="Times New Roman" w:cs="Times New Roman"/>
                <w:bCs/>
                <w:sz w:val="24"/>
                <w:szCs w:val="24"/>
              </w:rPr>
            </w:pPr>
            <w:r w:rsidRPr="004538C4">
              <w:rPr>
                <w:rFonts w:ascii="Times New Roman" w:hAnsi="Times New Roman" w:cs="Times New Roman"/>
                <w:sz w:val="24"/>
                <w:szCs w:val="24"/>
              </w:rPr>
              <w:t>№ п/п</w:t>
            </w:r>
          </w:p>
        </w:tc>
        <w:tc>
          <w:tcPr>
            <w:tcW w:w="1702" w:type="dxa"/>
            <w:vMerge w:val="restart"/>
            <w:vAlign w:val="center"/>
          </w:tcPr>
          <w:p w14:paraId="46F38F7C" w14:textId="77777777" w:rsidR="006A43ED" w:rsidRPr="004538C4" w:rsidRDefault="006A43ED" w:rsidP="009F5449">
            <w:pPr>
              <w:jc w:val="center"/>
              <w:rPr>
                <w:rFonts w:ascii="Times New Roman" w:hAnsi="Times New Roman" w:cs="Times New Roman"/>
                <w:bCs/>
                <w:sz w:val="24"/>
                <w:szCs w:val="24"/>
              </w:rPr>
            </w:pPr>
            <w:r w:rsidRPr="004538C4">
              <w:rPr>
                <w:rFonts w:ascii="Times New Roman" w:hAnsi="Times New Roman" w:cs="Times New Roman"/>
                <w:sz w:val="24"/>
                <w:szCs w:val="24"/>
              </w:rPr>
              <w:t>Перечень выполняемых работ</w:t>
            </w:r>
          </w:p>
        </w:tc>
        <w:tc>
          <w:tcPr>
            <w:tcW w:w="2268" w:type="dxa"/>
            <w:vMerge w:val="restart"/>
            <w:vAlign w:val="center"/>
          </w:tcPr>
          <w:p w14:paraId="08D45813" w14:textId="77777777" w:rsidR="006A43ED" w:rsidRPr="004538C4" w:rsidRDefault="006A43ED" w:rsidP="009F5449">
            <w:pPr>
              <w:jc w:val="center"/>
              <w:rPr>
                <w:rFonts w:ascii="Times New Roman" w:hAnsi="Times New Roman" w:cs="Times New Roman"/>
                <w:bCs/>
                <w:sz w:val="24"/>
                <w:szCs w:val="24"/>
              </w:rPr>
            </w:pPr>
            <w:r w:rsidRPr="004538C4">
              <w:rPr>
                <w:rFonts w:ascii="Times New Roman" w:hAnsi="Times New Roman" w:cs="Times New Roman"/>
                <w:sz w:val="24"/>
                <w:szCs w:val="24"/>
              </w:rPr>
              <w:t>Характеристика проектируемого объекта</w:t>
            </w:r>
          </w:p>
        </w:tc>
        <w:tc>
          <w:tcPr>
            <w:tcW w:w="1418" w:type="dxa"/>
            <w:vMerge w:val="restart"/>
            <w:vAlign w:val="center"/>
          </w:tcPr>
          <w:p w14:paraId="55438414" w14:textId="77777777" w:rsidR="006A43ED" w:rsidRPr="004538C4" w:rsidRDefault="006A43ED" w:rsidP="009F5449">
            <w:pPr>
              <w:jc w:val="center"/>
              <w:rPr>
                <w:rFonts w:ascii="Times New Roman" w:hAnsi="Times New Roman" w:cs="Times New Roman"/>
                <w:sz w:val="24"/>
                <w:szCs w:val="24"/>
              </w:rPr>
            </w:pPr>
            <w:r w:rsidRPr="004538C4">
              <w:rPr>
                <w:rFonts w:ascii="Times New Roman" w:hAnsi="Times New Roman" w:cs="Times New Roman"/>
                <w:sz w:val="24"/>
                <w:szCs w:val="24"/>
              </w:rPr>
              <w:t>Ссылка</w:t>
            </w:r>
          </w:p>
          <w:p w14:paraId="1A2ECF6E" w14:textId="77777777" w:rsidR="006A43ED" w:rsidRPr="004538C4" w:rsidRDefault="006A43ED" w:rsidP="009F5449">
            <w:pPr>
              <w:jc w:val="center"/>
              <w:rPr>
                <w:rFonts w:ascii="Times New Roman" w:hAnsi="Times New Roman" w:cs="Times New Roman"/>
                <w:sz w:val="24"/>
                <w:szCs w:val="24"/>
              </w:rPr>
            </w:pPr>
            <w:r w:rsidRPr="004538C4">
              <w:rPr>
                <w:rFonts w:ascii="Times New Roman" w:hAnsi="Times New Roman" w:cs="Times New Roman"/>
                <w:sz w:val="24"/>
                <w:szCs w:val="24"/>
              </w:rPr>
              <w:t>на № смет по формам</w:t>
            </w:r>
          </w:p>
          <w:p w14:paraId="10D87279" w14:textId="77777777" w:rsidR="006A43ED" w:rsidRPr="004538C4" w:rsidRDefault="006A43ED" w:rsidP="009F5449">
            <w:pPr>
              <w:jc w:val="center"/>
              <w:rPr>
                <w:rFonts w:ascii="Times New Roman" w:hAnsi="Times New Roman" w:cs="Times New Roman"/>
                <w:bCs/>
                <w:sz w:val="24"/>
                <w:szCs w:val="24"/>
              </w:rPr>
            </w:pPr>
            <w:r w:rsidRPr="004538C4">
              <w:rPr>
                <w:rFonts w:ascii="Times New Roman" w:hAnsi="Times New Roman" w:cs="Times New Roman"/>
                <w:sz w:val="24"/>
                <w:szCs w:val="24"/>
              </w:rPr>
              <w:t>№ 2п и № 3п</w:t>
            </w:r>
          </w:p>
        </w:tc>
        <w:tc>
          <w:tcPr>
            <w:tcW w:w="3543" w:type="dxa"/>
            <w:gridSpan w:val="3"/>
            <w:vAlign w:val="center"/>
          </w:tcPr>
          <w:p w14:paraId="5AAC58AF" w14:textId="77777777" w:rsidR="006A43ED" w:rsidRPr="004538C4" w:rsidRDefault="006A43ED" w:rsidP="009F5449">
            <w:pPr>
              <w:ind w:left="-250" w:firstLine="250"/>
              <w:jc w:val="center"/>
              <w:rPr>
                <w:rFonts w:ascii="Times New Roman" w:hAnsi="Times New Roman" w:cs="Times New Roman"/>
                <w:sz w:val="24"/>
                <w:szCs w:val="24"/>
              </w:rPr>
            </w:pPr>
            <w:r w:rsidRPr="004538C4">
              <w:rPr>
                <w:rFonts w:ascii="Times New Roman" w:hAnsi="Times New Roman" w:cs="Times New Roman"/>
                <w:sz w:val="24"/>
                <w:szCs w:val="24"/>
              </w:rPr>
              <w:t>Стоимость работ</w:t>
            </w:r>
          </w:p>
        </w:tc>
      </w:tr>
      <w:tr w:rsidR="006A43ED" w:rsidRPr="004538C4" w14:paraId="6ADC511C" w14:textId="77777777" w:rsidTr="009F5449">
        <w:trPr>
          <w:trHeight w:val="170"/>
        </w:trPr>
        <w:tc>
          <w:tcPr>
            <w:tcW w:w="816" w:type="dxa"/>
            <w:vMerge/>
            <w:vAlign w:val="center"/>
          </w:tcPr>
          <w:p w14:paraId="5B69B32E" w14:textId="77777777" w:rsidR="006A43ED" w:rsidRPr="004538C4" w:rsidRDefault="006A43ED" w:rsidP="009F5449">
            <w:pPr>
              <w:jc w:val="center"/>
              <w:rPr>
                <w:rFonts w:ascii="Times New Roman" w:hAnsi="Times New Roman" w:cs="Times New Roman"/>
                <w:bCs/>
                <w:sz w:val="24"/>
                <w:szCs w:val="24"/>
              </w:rPr>
            </w:pPr>
          </w:p>
        </w:tc>
        <w:tc>
          <w:tcPr>
            <w:tcW w:w="1702" w:type="dxa"/>
            <w:vMerge/>
            <w:vAlign w:val="center"/>
          </w:tcPr>
          <w:p w14:paraId="010BC51B" w14:textId="77777777" w:rsidR="006A43ED" w:rsidRPr="004538C4" w:rsidRDefault="006A43ED" w:rsidP="009F5449">
            <w:pPr>
              <w:jc w:val="center"/>
              <w:rPr>
                <w:rFonts w:ascii="Times New Roman" w:hAnsi="Times New Roman" w:cs="Times New Roman"/>
                <w:bCs/>
                <w:sz w:val="24"/>
                <w:szCs w:val="24"/>
              </w:rPr>
            </w:pPr>
          </w:p>
        </w:tc>
        <w:tc>
          <w:tcPr>
            <w:tcW w:w="2268" w:type="dxa"/>
            <w:vMerge/>
            <w:vAlign w:val="center"/>
          </w:tcPr>
          <w:p w14:paraId="3B9544AC" w14:textId="77777777" w:rsidR="006A43ED" w:rsidRPr="004538C4" w:rsidRDefault="006A43ED" w:rsidP="009F5449">
            <w:pPr>
              <w:jc w:val="center"/>
              <w:rPr>
                <w:rFonts w:ascii="Times New Roman" w:hAnsi="Times New Roman" w:cs="Times New Roman"/>
                <w:bCs/>
                <w:sz w:val="24"/>
                <w:szCs w:val="24"/>
              </w:rPr>
            </w:pPr>
          </w:p>
        </w:tc>
        <w:tc>
          <w:tcPr>
            <w:tcW w:w="1418" w:type="dxa"/>
            <w:vMerge/>
            <w:vAlign w:val="center"/>
          </w:tcPr>
          <w:p w14:paraId="6878463C" w14:textId="77777777" w:rsidR="006A43ED" w:rsidRPr="004538C4" w:rsidRDefault="006A43ED" w:rsidP="009F5449">
            <w:pPr>
              <w:jc w:val="center"/>
              <w:rPr>
                <w:rFonts w:ascii="Times New Roman" w:hAnsi="Times New Roman" w:cs="Times New Roman"/>
                <w:bCs/>
                <w:sz w:val="24"/>
                <w:szCs w:val="24"/>
              </w:rPr>
            </w:pPr>
          </w:p>
        </w:tc>
        <w:tc>
          <w:tcPr>
            <w:tcW w:w="1134" w:type="dxa"/>
            <w:vAlign w:val="center"/>
          </w:tcPr>
          <w:p w14:paraId="692B6999" w14:textId="77777777" w:rsidR="006A43ED" w:rsidRPr="004538C4" w:rsidRDefault="006A43ED" w:rsidP="009F5449">
            <w:pPr>
              <w:jc w:val="center"/>
              <w:rPr>
                <w:rFonts w:ascii="Times New Roman" w:hAnsi="Times New Roman" w:cs="Times New Roman"/>
                <w:bCs/>
                <w:sz w:val="24"/>
                <w:szCs w:val="24"/>
              </w:rPr>
            </w:pPr>
            <w:proofErr w:type="gramStart"/>
            <w:r w:rsidRPr="004538C4">
              <w:rPr>
                <w:rFonts w:ascii="Times New Roman" w:hAnsi="Times New Roman" w:cs="Times New Roman"/>
                <w:sz w:val="24"/>
                <w:szCs w:val="24"/>
              </w:rPr>
              <w:t>изыска-</w:t>
            </w:r>
            <w:proofErr w:type="spellStart"/>
            <w:r w:rsidRPr="004538C4">
              <w:rPr>
                <w:rFonts w:ascii="Times New Roman" w:hAnsi="Times New Roman" w:cs="Times New Roman"/>
                <w:sz w:val="24"/>
                <w:szCs w:val="24"/>
              </w:rPr>
              <w:t>тельских</w:t>
            </w:r>
            <w:proofErr w:type="spellEnd"/>
            <w:proofErr w:type="gramEnd"/>
          </w:p>
        </w:tc>
        <w:tc>
          <w:tcPr>
            <w:tcW w:w="1275" w:type="dxa"/>
            <w:vAlign w:val="center"/>
          </w:tcPr>
          <w:p w14:paraId="417F11CF" w14:textId="77777777" w:rsidR="006A43ED" w:rsidRPr="004538C4" w:rsidRDefault="006A43ED" w:rsidP="009F5449">
            <w:pPr>
              <w:jc w:val="center"/>
              <w:rPr>
                <w:rFonts w:ascii="Times New Roman" w:hAnsi="Times New Roman" w:cs="Times New Roman"/>
                <w:bCs/>
                <w:sz w:val="24"/>
                <w:szCs w:val="24"/>
              </w:rPr>
            </w:pPr>
            <w:proofErr w:type="gramStart"/>
            <w:r w:rsidRPr="004538C4">
              <w:rPr>
                <w:rFonts w:ascii="Times New Roman" w:hAnsi="Times New Roman" w:cs="Times New Roman"/>
                <w:bCs/>
                <w:sz w:val="24"/>
                <w:szCs w:val="24"/>
              </w:rPr>
              <w:t>проект-</w:t>
            </w:r>
            <w:proofErr w:type="spellStart"/>
            <w:r w:rsidRPr="004538C4">
              <w:rPr>
                <w:rFonts w:ascii="Times New Roman" w:hAnsi="Times New Roman" w:cs="Times New Roman"/>
                <w:bCs/>
                <w:sz w:val="24"/>
                <w:szCs w:val="24"/>
              </w:rPr>
              <w:t>ных</w:t>
            </w:r>
            <w:proofErr w:type="spellEnd"/>
            <w:proofErr w:type="gramEnd"/>
          </w:p>
        </w:tc>
        <w:tc>
          <w:tcPr>
            <w:tcW w:w="1134" w:type="dxa"/>
            <w:vAlign w:val="center"/>
          </w:tcPr>
          <w:p w14:paraId="42DB1C5F" w14:textId="77777777" w:rsidR="006A43ED" w:rsidRPr="004538C4" w:rsidRDefault="006A43ED" w:rsidP="009F5449">
            <w:pPr>
              <w:ind w:left="-250" w:firstLine="250"/>
              <w:jc w:val="center"/>
              <w:rPr>
                <w:rFonts w:ascii="Times New Roman" w:hAnsi="Times New Roman" w:cs="Times New Roman"/>
                <w:bCs/>
                <w:sz w:val="24"/>
                <w:szCs w:val="24"/>
              </w:rPr>
            </w:pPr>
            <w:r w:rsidRPr="004538C4">
              <w:rPr>
                <w:rFonts w:ascii="Times New Roman" w:hAnsi="Times New Roman" w:cs="Times New Roman"/>
                <w:bCs/>
                <w:sz w:val="24"/>
                <w:szCs w:val="24"/>
              </w:rPr>
              <w:t>всего</w:t>
            </w:r>
          </w:p>
        </w:tc>
      </w:tr>
      <w:tr w:rsidR="006A43ED" w:rsidRPr="004538C4" w14:paraId="2B3C6E30" w14:textId="77777777" w:rsidTr="009F5449">
        <w:tc>
          <w:tcPr>
            <w:tcW w:w="816" w:type="dxa"/>
          </w:tcPr>
          <w:p w14:paraId="21208EE4" w14:textId="77777777" w:rsidR="006A43ED" w:rsidRPr="004538C4" w:rsidRDefault="006A43ED" w:rsidP="009F5449">
            <w:pPr>
              <w:jc w:val="center"/>
              <w:rPr>
                <w:rFonts w:ascii="Times New Roman" w:hAnsi="Times New Roman" w:cs="Times New Roman"/>
                <w:bCs/>
                <w:sz w:val="24"/>
                <w:szCs w:val="24"/>
              </w:rPr>
            </w:pPr>
            <w:r w:rsidRPr="004538C4">
              <w:rPr>
                <w:rFonts w:ascii="Times New Roman" w:hAnsi="Times New Roman" w:cs="Times New Roman"/>
                <w:bCs/>
                <w:sz w:val="24"/>
                <w:szCs w:val="24"/>
              </w:rPr>
              <w:t>1</w:t>
            </w:r>
          </w:p>
        </w:tc>
        <w:tc>
          <w:tcPr>
            <w:tcW w:w="1702" w:type="dxa"/>
          </w:tcPr>
          <w:p w14:paraId="79169412" w14:textId="77777777" w:rsidR="006A43ED" w:rsidRPr="004538C4" w:rsidRDefault="006A43ED" w:rsidP="009F5449">
            <w:pPr>
              <w:jc w:val="center"/>
              <w:rPr>
                <w:rFonts w:ascii="Times New Roman" w:hAnsi="Times New Roman" w:cs="Times New Roman"/>
                <w:bCs/>
                <w:sz w:val="24"/>
                <w:szCs w:val="24"/>
              </w:rPr>
            </w:pPr>
            <w:r w:rsidRPr="004538C4">
              <w:rPr>
                <w:rFonts w:ascii="Times New Roman" w:hAnsi="Times New Roman" w:cs="Times New Roman"/>
                <w:bCs/>
                <w:sz w:val="24"/>
                <w:szCs w:val="24"/>
              </w:rPr>
              <w:t>2</w:t>
            </w:r>
          </w:p>
        </w:tc>
        <w:tc>
          <w:tcPr>
            <w:tcW w:w="2268" w:type="dxa"/>
          </w:tcPr>
          <w:p w14:paraId="723B6F2C" w14:textId="77777777" w:rsidR="006A43ED" w:rsidRPr="004538C4" w:rsidRDefault="006A43ED" w:rsidP="009F5449">
            <w:pPr>
              <w:jc w:val="center"/>
              <w:rPr>
                <w:rFonts w:ascii="Times New Roman" w:hAnsi="Times New Roman" w:cs="Times New Roman"/>
                <w:bCs/>
                <w:sz w:val="24"/>
                <w:szCs w:val="24"/>
              </w:rPr>
            </w:pPr>
            <w:r w:rsidRPr="004538C4">
              <w:rPr>
                <w:rFonts w:ascii="Times New Roman" w:hAnsi="Times New Roman" w:cs="Times New Roman"/>
                <w:bCs/>
                <w:sz w:val="24"/>
                <w:szCs w:val="24"/>
              </w:rPr>
              <w:t>3</w:t>
            </w:r>
          </w:p>
        </w:tc>
        <w:tc>
          <w:tcPr>
            <w:tcW w:w="1418" w:type="dxa"/>
          </w:tcPr>
          <w:p w14:paraId="6D24D5E8" w14:textId="77777777" w:rsidR="006A43ED" w:rsidRPr="004538C4" w:rsidRDefault="006A43ED" w:rsidP="009F5449">
            <w:pPr>
              <w:jc w:val="center"/>
              <w:rPr>
                <w:rFonts w:ascii="Times New Roman" w:hAnsi="Times New Roman" w:cs="Times New Roman"/>
                <w:bCs/>
                <w:sz w:val="24"/>
                <w:szCs w:val="24"/>
              </w:rPr>
            </w:pPr>
            <w:r w:rsidRPr="004538C4">
              <w:rPr>
                <w:rFonts w:ascii="Times New Roman" w:hAnsi="Times New Roman" w:cs="Times New Roman"/>
                <w:bCs/>
                <w:sz w:val="24"/>
                <w:szCs w:val="24"/>
              </w:rPr>
              <w:t>4</w:t>
            </w:r>
          </w:p>
        </w:tc>
        <w:tc>
          <w:tcPr>
            <w:tcW w:w="1134" w:type="dxa"/>
          </w:tcPr>
          <w:p w14:paraId="392F06EA" w14:textId="77777777" w:rsidR="006A43ED" w:rsidRPr="004538C4" w:rsidRDefault="006A43ED" w:rsidP="009F5449">
            <w:pPr>
              <w:jc w:val="center"/>
              <w:rPr>
                <w:rFonts w:ascii="Times New Roman" w:hAnsi="Times New Roman" w:cs="Times New Roman"/>
                <w:bCs/>
                <w:sz w:val="24"/>
                <w:szCs w:val="24"/>
              </w:rPr>
            </w:pPr>
            <w:r w:rsidRPr="004538C4">
              <w:rPr>
                <w:rFonts w:ascii="Times New Roman" w:hAnsi="Times New Roman" w:cs="Times New Roman"/>
                <w:bCs/>
                <w:sz w:val="24"/>
                <w:szCs w:val="24"/>
              </w:rPr>
              <w:t>5</w:t>
            </w:r>
          </w:p>
        </w:tc>
        <w:tc>
          <w:tcPr>
            <w:tcW w:w="1275" w:type="dxa"/>
          </w:tcPr>
          <w:p w14:paraId="5C290C8F" w14:textId="77777777" w:rsidR="006A43ED" w:rsidRPr="004538C4" w:rsidRDefault="006A43ED" w:rsidP="009F5449">
            <w:pPr>
              <w:jc w:val="center"/>
              <w:rPr>
                <w:rFonts w:ascii="Times New Roman" w:hAnsi="Times New Roman" w:cs="Times New Roman"/>
                <w:bCs/>
                <w:sz w:val="24"/>
                <w:szCs w:val="24"/>
              </w:rPr>
            </w:pPr>
            <w:r w:rsidRPr="004538C4">
              <w:rPr>
                <w:rFonts w:ascii="Times New Roman" w:hAnsi="Times New Roman" w:cs="Times New Roman"/>
                <w:bCs/>
                <w:sz w:val="24"/>
                <w:szCs w:val="24"/>
              </w:rPr>
              <w:t>6</w:t>
            </w:r>
          </w:p>
        </w:tc>
        <w:tc>
          <w:tcPr>
            <w:tcW w:w="1134" w:type="dxa"/>
          </w:tcPr>
          <w:p w14:paraId="2DD3A3B7" w14:textId="77777777" w:rsidR="006A43ED" w:rsidRPr="004538C4" w:rsidRDefault="006A43ED" w:rsidP="009F5449">
            <w:pPr>
              <w:ind w:left="-250" w:firstLine="250"/>
              <w:jc w:val="center"/>
              <w:rPr>
                <w:rFonts w:ascii="Times New Roman" w:hAnsi="Times New Roman" w:cs="Times New Roman"/>
                <w:bCs/>
                <w:sz w:val="24"/>
                <w:szCs w:val="24"/>
              </w:rPr>
            </w:pPr>
            <w:r w:rsidRPr="004538C4">
              <w:rPr>
                <w:rFonts w:ascii="Times New Roman" w:hAnsi="Times New Roman" w:cs="Times New Roman"/>
                <w:bCs/>
                <w:sz w:val="24"/>
                <w:szCs w:val="24"/>
              </w:rPr>
              <w:t>7</w:t>
            </w:r>
          </w:p>
        </w:tc>
      </w:tr>
      <w:tr w:rsidR="006A43ED" w:rsidRPr="004538C4" w14:paraId="7253C209" w14:textId="77777777" w:rsidTr="009F5449">
        <w:tc>
          <w:tcPr>
            <w:tcW w:w="816" w:type="dxa"/>
          </w:tcPr>
          <w:p w14:paraId="485BDE96" w14:textId="77777777" w:rsidR="006A43ED" w:rsidRPr="004538C4" w:rsidRDefault="006A43ED" w:rsidP="009F5449">
            <w:pPr>
              <w:rPr>
                <w:rFonts w:ascii="Times New Roman" w:hAnsi="Times New Roman" w:cs="Times New Roman"/>
                <w:bCs/>
                <w:sz w:val="24"/>
                <w:szCs w:val="24"/>
              </w:rPr>
            </w:pPr>
          </w:p>
        </w:tc>
        <w:tc>
          <w:tcPr>
            <w:tcW w:w="1702" w:type="dxa"/>
          </w:tcPr>
          <w:p w14:paraId="0776EE59" w14:textId="77777777" w:rsidR="006A43ED" w:rsidRPr="004538C4" w:rsidRDefault="006A43ED" w:rsidP="009F5449">
            <w:pPr>
              <w:rPr>
                <w:rFonts w:ascii="Times New Roman" w:hAnsi="Times New Roman" w:cs="Times New Roman"/>
                <w:bCs/>
                <w:sz w:val="24"/>
                <w:szCs w:val="24"/>
              </w:rPr>
            </w:pPr>
          </w:p>
        </w:tc>
        <w:tc>
          <w:tcPr>
            <w:tcW w:w="2268" w:type="dxa"/>
          </w:tcPr>
          <w:p w14:paraId="78A2753D" w14:textId="77777777" w:rsidR="006A43ED" w:rsidRPr="004538C4" w:rsidRDefault="006A43ED" w:rsidP="009F5449">
            <w:pPr>
              <w:rPr>
                <w:rFonts w:ascii="Times New Roman" w:hAnsi="Times New Roman" w:cs="Times New Roman"/>
                <w:bCs/>
                <w:sz w:val="24"/>
                <w:szCs w:val="24"/>
              </w:rPr>
            </w:pPr>
          </w:p>
        </w:tc>
        <w:tc>
          <w:tcPr>
            <w:tcW w:w="1418" w:type="dxa"/>
          </w:tcPr>
          <w:p w14:paraId="0B78AC1C" w14:textId="77777777" w:rsidR="006A43ED" w:rsidRPr="004538C4" w:rsidRDefault="006A43ED" w:rsidP="009F5449">
            <w:pPr>
              <w:rPr>
                <w:rFonts w:ascii="Times New Roman" w:hAnsi="Times New Roman" w:cs="Times New Roman"/>
                <w:bCs/>
                <w:sz w:val="24"/>
                <w:szCs w:val="24"/>
              </w:rPr>
            </w:pPr>
          </w:p>
        </w:tc>
        <w:tc>
          <w:tcPr>
            <w:tcW w:w="1134" w:type="dxa"/>
          </w:tcPr>
          <w:p w14:paraId="2F6F66E5" w14:textId="77777777" w:rsidR="006A43ED" w:rsidRPr="004538C4" w:rsidRDefault="006A43ED" w:rsidP="009F5449">
            <w:pPr>
              <w:rPr>
                <w:rFonts w:ascii="Times New Roman" w:hAnsi="Times New Roman" w:cs="Times New Roman"/>
                <w:bCs/>
                <w:sz w:val="24"/>
                <w:szCs w:val="24"/>
              </w:rPr>
            </w:pPr>
          </w:p>
        </w:tc>
        <w:tc>
          <w:tcPr>
            <w:tcW w:w="1275" w:type="dxa"/>
          </w:tcPr>
          <w:p w14:paraId="5FCB25EC" w14:textId="77777777" w:rsidR="006A43ED" w:rsidRPr="004538C4" w:rsidRDefault="006A43ED" w:rsidP="009F5449">
            <w:pPr>
              <w:rPr>
                <w:rFonts w:ascii="Times New Roman" w:hAnsi="Times New Roman" w:cs="Times New Roman"/>
                <w:bCs/>
                <w:sz w:val="24"/>
                <w:szCs w:val="24"/>
              </w:rPr>
            </w:pPr>
          </w:p>
        </w:tc>
        <w:tc>
          <w:tcPr>
            <w:tcW w:w="1134" w:type="dxa"/>
          </w:tcPr>
          <w:p w14:paraId="0F7ABA8F" w14:textId="77777777" w:rsidR="006A43ED" w:rsidRPr="004538C4" w:rsidRDefault="006A43ED" w:rsidP="009F5449">
            <w:pPr>
              <w:ind w:left="-250" w:firstLine="250"/>
              <w:rPr>
                <w:rFonts w:ascii="Times New Roman" w:hAnsi="Times New Roman" w:cs="Times New Roman"/>
                <w:bCs/>
                <w:sz w:val="24"/>
                <w:szCs w:val="24"/>
              </w:rPr>
            </w:pPr>
          </w:p>
        </w:tc>
      </w:tr>
      <w:tr w:rsidR="006A43ED" w:rsidRPr="004538C4" w14:paraId="0364F8AD" w14:textId="77777777" w:rsidTr="009F5449">
        <w:tc>
          <w:tcPr>
            <w:tcW w:w="816" w:type="dxa"/>
          </w:tcPr>
          <w:p w14:paraId="1247B50E" w14:textId="77777777" w:rsidR="006A43ED" w:rsidRPr="004538C4" w:rsidRDefault="006A43ED" w:rsidP="009F5449">
            <w:pPr>
              <w:rPr>
                <w:rFonts w:ascii="Times New Roman" w:hAnsi="Times New Roman" w:cs="Times New Roman"/>
                <w:bCs/>
                <w:sz w:val="24"/>
                <w:szCs w:val="24"/>
              </w:rPr>
            </w:pPr>
          </w:p>
        </w:tc>
        <w:tc>
          <w:tcPr>
            <w:tcW w:w="1702" w:type="dxa"/>
          </w:tcPr>
          <w:p w14:paraId="63F98F35" w14:textId="77777777" w:rsidR="006A43ED" w:rsidRPr="004538C4" w:rsidRDefault="006A43ED" w:rsidP="009F5449">
            <w:pPr>
              <w:rPr>
                <w:rFonts w:ascii="Times New Roman" w:hAnsi="Times New Roman" w:cs="Times New Roman"/>
                <w:bCs/>
                <w:sz w:val="24"/>
                <w:szCs w:val="24"/>
              </w:rPr>
            </w:pPr>
          </w:p>
        </w:tc>
        <w:tc>
          <w:tcPr>
            <w:tcW w:w="2268" w:type="dxa"/>
          </w:tcPr>
          <w:p w14:paraId="77F7DC23" w14:textId="77777777" w:rsidR="006A43ED" w:rsidRPr="004538C4" w:rsidRDefault="006A43ED" w:rsidP="009F5449">
            <w:pPr>
              <w:rPr>
                <w:rFonts w:ascii="Times New Roman" w:hAnsi="Times New Roman" w:cs="Times New Roman"/>
                <w:bCs/>
                <w:sz w:val="24"/>
                <w:szCs w:val="24"/>
              </w:rPr>
            </w:pPr>
          </w:p>
        </w:tc>
        <w:tc>
          <w:tcPr>
            <w:tcW w:w="1418" w:type="dxa"/>
          </w:tcPr>
          <w:p w14:paraId="7AC51C87" w14:textId="77777777" w:rsidR="006A43ED" w:rsidRPr="004538C4" w:rsidRDefault="006A43ED" w:rsidP="009F5449">
            <w:pPr>
              <w:rPr>
                <w:rFonts w:ascii="Times New Roman" w:hAnsi="Times New Roman" w:cs="Times New Roman"/>
                <w:bCs/>
                <w:sz w:val="24"/>
                <w:szCs w:val="24"/>
              </w:rPr>
            </w:pPr>
          </w:p>
        </w:tc>
        <w:tc>
          <w:tcPr>
            <w:tcW w:w="1134" w:type="dxa"/>
          </w:tcPr>
          <w:p w14:paraId="76E463F2" w14:textId="77777777" w:rsidR="006A43ED" w:rsidRPr="004538C4" w:rsidRDefault="006A43ED" w:rsidP="009F5449">
            <w:pPr>
              <w:rPr>
                <w:rFonts w:ascii="Times New Roman" w:hAnsi="Times New Roman" w:cs="Times New Roman"/>
                <w:bCs/>
                <w:sz w:val="24"/>
                <w:szCs w:val="24"/>
              </w:rPr>
            </w:pPr>
          </w:p>
        </w:tc>
        <w:tc>
          <w:tcPr>
            <w:tcW w:w="1275" w:type="dxa"/>
          </w:tcPr>
          <w:p w14:paraId="32DB3353" w14:textId="77777777" w:rsidR="006A43ED" w:rsidRPr="004538C4" w:rsidRDefault="006A43ED" w:rsidP="009F5449">
            <w:pPr>
              <w:rPr>
                <w:rFonts w:ascii="Times New Roman" w:hAnsi="Times New Roman" w:cs="Times New Roman"/>
                <w:bCs/>
                <w:sz w:val="24"/>
                <w:szCs w:val="24"/>
              </w:rPr>
            </w:pPr>
          </w:p>
        </w:tc>
        <w:tc>
          <w:tcPr>
            <w:tcW w:w="1134" w:type="dxa"/>
          </w:tcPr>
          <w:p w14:paraId="1E4CCD19" w14:textId="77777777" w:rsidR="006A43ED" w:rsidRPr="004538C4" w:rsidRDefault="006A43ED" w:rsidP="009F5449">
            <w:pPr>
              <w:ind w:left="-250" w:firstLine="250"/>
              <w:rPr>
                <w:rFonts w:ascii="Times New Roman" w:hAnsi="Times New Roman" w:cs="Times New Roman"/>
                <w:bCs/>
                <w:sz w:val="24"/>
                <w:szCs w:val="24"/>
              </w:rPr>
            </w:pPr>
          </w:p>
        </w:tc>
      </w:tr>
    </w:tbl>
    <w:p w14:paraId="53A4A7FD" w14:textId="77777777" w:rsidR="006A43ED" w:rsidRPr="004538C4" w:rsidRDefault="006A43ED" w:rsidP="006A43ED">
      <w:pPr>
        <w:widowControl w:val="0"/>
        <w:spacing w:after="0" w:line="240" w:lineRule="auto"/>
        <w:rPr>
          <w:rFonts w:ascii="Times New Roman" w:eastAsia="Times New Roman" w:hAnsi="Times New Roman" w:cs="Times New Roman"/>
          <w:bCs/>
          <w:sz w:val="24"/>
          <w:szCs w:val="24"/>
          <w:lang w:eastAsia="ru-RU"/>
        </w:rPr>
      </w:pPr>
    </w:p>
    <w:p w14:paraId="6ECD7604" w14:textId="77777777" w:rsidR="006A43ED" w:rsidRPr="004538C4" w:rsidRDefault="006A43ED" w:rsidP="006A43ED">
      <w:pPr>
        <w:widowControl w:val="0"/>
        <w:spacing w:after="0" w:line="240" w:lineRule="auto"/>
        <w:rPr>
          <w:rFonts w:ascii="Times New Roman" w:eastAsia="Times New Roman" w:hAnsi="Times New Roman" w:cs="Times New Roman"/>
          <w:sz w:val="24"/>
          <w:szCs w:val="24"/>
          <w:lang w:eastAsia="ru-RU"/>
        </w:rPr>
      </w:pPr>
      <w:r w:rsidRPr="004538C4">
        <w:rPr>
          <w:rFonts w:ascii="Times New Roman" w:eastAsia="Times New Roman" w:hAnsi="Times New Roman" w:cs="Times New Roman"/>
          <w:sz w:val="24"/>
          <w:szCs w:val="24"/>
          <w:lang w:eastAsia="ru-RU"/>
        </w:rPr>
        <w:t>Итого по смете _________________________________________________________________</w:t>
      </w:r>
    </w:p>
    <w:p w14:paraId="5B3560E0" w14:textId="77777777" w:rsidR="006A43ED" w:rsidRPr="004538C4" w:rsidRDefault="006A43ED" w:rsidP="006A43ED">
      <w:pPr>
        <w:widowControl w:val="0"/>
        <w:spacing w:after="0" w:line="240" w:lineRule="auto"/>
        <w:ind w:left="4956"/>
        <w:rPr>
          <w:rFonts w:ascii="Times New Roman" w:eastAsia="Times New Roman" w:hAnsi="Times New Roman" w:cs="Times New Roman"/>
          <w:bCs/>
          <w:sz w:val="24"/>
          <w:szCs w:val="24"/>
          <w:lang w:eastAsia="ru-RU"/>
        </w:rPr>
      </w:pPr>
      <w:r w:rsidRPr="004538C4">
        <w:rPr>
          <w:rFonts w:ascii="Times New Roman" w:eastAsia="Times New Roman" w:hAnsi="Times New Roman" w:cs="Times New Roman"/>
          <w:sz w:val="24"/>
          <w:szCs w:val="24"/>
          <w:lang w:eastAsia="ru-RU"/>
        </w:rPr>
        <w:t>(сумма прописью)</w:t>
      </w:r>
    </w:p>
    <w:p w14:paraId="5680DB72" w14:textId="77777777" w:rsidR="006A43ED" w:rsidRPr="004538C4" w:rsidRDefault="006A43ED" w:rsidP="006A43ED">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14:paraId="5B30F3EB" w14:textId="77777777" w:rsidR="006A43ED" w:rsidRPr="004538C4" w:rsidRDefault="006A43ED" w:rsidP="006A43ED">
      <w:pPr>
        <w:widowControl w:val="0"/>
        <w:pBdr>
          <w:bottom w:val="single" w:sz="12" w:space="1" w:color="auto"/>
        </w:pBdr>
        <w:autoSpaceDE w:val="0"/>
        <w:autoSpaceDN w:val="0"/>
        <w:adjustRightInd w:val="0"/>
        <w:spacing w:after="0" w:line="240" w:lineRule="auto"/>
        <w:rPr>
          <w:rFonts w:ascii="Times New Roman" w:eastAsia="Times New Roman" w:hAnsi="Times New Roman" w:cs="Times New Roman"/>
          <w:b/>
          <w:sz w:val="24"/>
          <w:szCs w:val="24"/>
          <w:lang w:eastAsia="ru-RU"/>
        </w:rPr>
      </w:pPr>
      <w:r w:rsidRPr="004538C4">
        <w:rPr>
          <w:rFonts w:ascii="Times New Roman" w:eastAsia="Times New Roman" w:hAnsi="Times New Roman" w:cs="Times New Roman"/>
          <w:b/>
          <w:sz w:val="24"/>
          <w:szCs w:val="24"/>
          <w:lang w:eastAsia="ru-RU"/>
        </w:rPr>
        <w:t>ФОРМУ СОГЛАСОВАЛИ:</w:t>
      </w:r>
    </w:p>
    <w:tbl>
      <w:tblPr>
        <w:tblW w:w="0" w:type="auto"/>
        <w:tblLook w:val="00A0" w:firstRow="1" w:lastRow="0" w:firstColumn="1" w:lastColumn="0" w:noHBand="0" w:noVBand="0"/>
      </w:tblPr>
      <w:tblGrid>
        <w:gridCol w:w="9275"/>
        <w:gridCol w:w="221"/>
      </w:tblGrid>
      <w:tr w:rsidR="004538C4" w:rsidRPr="004538C4" w14:paraId="2604FCE8" w14:textId="77777777" w:rsidTr="004538C4">
        <w:tc>
          <w:tcPr>
            <w:tcW w:w="4629" w:type="dxa"/>
          </w:tcPr>
          <w:p w14:paraId="7F6D7060" w14:textId="77777777" w:rsidR="00A66C28" w:rsidRDefault="00A66C28" w:rsidP="004538C4">
            <w:pPr>
              <w:widowControl w:val="0"/>
              <w:tabs>
                <w:tab w:val="left" w:pos="5265"/>
              </w:tabs>
              <w:autoSpaceDE w:val="0"/>
              <w:autoSpaceDN w:val="0"/>
              <w:adjustRightInd w:val="0"/>
              <w:spacing w:after="0" w:line="240" w:lineRule="auto"/>
              <w:jc w:val="center"/>
              <w:rPr>
                <w:rFonts w:ascii="Times New Roman" w:hAnsi="Times New Roman" w:cs="Times New Roman"/>
                <w:b/>
                <w:sz w:val="24"/>
                <w:szCs w:val="24"/>
              </w:rPr>
            </w:pPr>
          </w:p>
          <w:p w14:paraId="247CFE66" w14:textId="77777777" w:rsidR="00A66C28" w:rsidRDefault="00A66C28" w:rsidP="004538C4">
            <w:pPr>
              <w:widowControl w:val="0"/>
              <w:tabs>
                <w:tab w:val="left" w:pos="5265"/>
              </w:tabs>
              <w:autoSpaceDE w:val="0"/>
              <w:autoSpaceDN w:val="0"/>
              <w:adjustRightInd w:val="0"/>
              <w:spacing w:after="0" w:line="240" w:lineRule="auto"/>
              <w:jc w:val="center"/>
              <w:rPr>
                <w:rFonts w:ascii="Times New Roman" w:hAnsi="Times New Roman" w:cs="Times New Roman"/>
                <w:b/>
                <w:sz w:val="24"/>
                <w:szCs w:val="24"/>
              </w:rPr>
            </w:pPr>
          </w:p>
          <w:p w14:paraId="29794F2F" w14:textId="6F8F494B" w:rsidR="004538C4" w:rsidRPr="004538C4" w:rsidRDefault="004538C4" w:rsidP="004538C4">
            <w:pPr>
              <w:widowControl w:val="0"/>
              <w:tabs>
                <w:tab w:val="left" w:pos="5265"/>
              </w:tabs>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FC0D99">
              <w:rPr>
                <w:rFonts w:ascii="Times New Roman" w:hAnsi="Times New Roman" w:cs="Times New Roman"/>
                <w:b/>
                <w:sz w:val="24"/>
                <w:szCs w:val="24"/>
              </w:rPr>
              <w:t>ЗАКАЗЧИК</w:t>
            </w:r>
            <w:r>
              <w:rPr>
                <w:rFonts w:ascii="Times New Roman" w:hAnsi="Times New Roman" w:cs="Times New Roman"/>
                <w:b/>
                <w:sz w:val="24"/>
                <w:szCs w:val="24"/>
              </w:rPr>
              <w:tab/>
              <w:t>ПОДРЯДЧИК</w:t>
            </w:r>
          </w:p>
        </w:tc>
        <w:tc>
          <w:tcPr>
            <w:tcW w:w="4867" w:type="dxa"/>
          </w:tcPr>
          <w:p w14:paraId="75890EAD" w14:textId="3E48C977" w:rsidR="004538C4" w:rsidRPr="004538C4" w:rsidRDefault="004538C4" w:rsidP="004538C4">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p>
        </w:tc>
      </w:tr>
      <w:tr w:rsidR="004538C4" w:rsidRPr="004538C4" w14:paraId="7E342C1D" w14:textId="77777777" w:rsidTr="004538C4">
        <w:tc>
          <w:tcPr>
            <w:tcW w:w="4629" w:type="dxa"/>
          </w:tcPr>
          <w:tbl>
            <w:tblPr>
              <w:tblpPr w:leftFromText="180" w:rightFromText="180" w:vertAnchor="text" w:horzAnchor="margin" w:tblpX="216" w:tblpY="193"/>
              <w:tblOverlap w:val="never"/>
              <w:tblW w:w="9922" w:type="dxa"/>
              <w:tblLook w:val="01E0" w:firstRow="1" w:lastRow="1" w:firstColumn="1" w:lastColumn="1" w:noHBand="0" w:noVBand="0"/>
            </w:tblPr>
            <w:tblGrid>
              <w:gridCol w:w="4961"/>
              <w:gridCol w:w="4961"/>
            </w:tblGrid>
            <w:tr w:rsidR="004538C4" w:rsidRPr="00FC0D99" w14:paraId="1C1E8BFD" w14:textId="77777777" w:rsidTr="00D9450C">
              <w:trPr>
                <w:trHeight w:val="641"/>
              </w:trPr>
              <w:tc>
                <w:tcPr>
                  <w:tcW w:w="4961" w:type="dxa"/>
                </w:tcPr>
                <w:p w14:paraId="1D388E08" w14:textId="77777777" w:rsidR="004538C4" w:rsidRPr="00FC0D99" w:rsidRDefault="004538C4" w:rsidP="004538C4">
                  <w:pPr>
                    <w:tabs>
                      <w:tab w:val="left" w:pos="1134"/>
                    </w:tabs>
                    <w:contextualSpacing/>
                    <w:rPr>
                      <w:rFonts w:ascii="Times New Roman" w:hAnsi="Times New Roman" w:cs="Times New Roman"/>
                      <w:b/>
                      <w:sz w:val="24"/>
                      <w:szCs w:val="24"/>
                    </w:rPr>
                  </w:pPr>
                  <w:r w:rsidRPr="00FC0D99">
                    <w:rPr>
                      <w:rFonts w:ascii="Times New Roman" w:hAnsi="Times New Roman" w:cs="Times New Roman"/>
                      <w:b/>
                      <w:sz w:val="24"/>
                      <w:szCs w:val="24"/>
                    </w:rPr>
                    <w:t>Заместитель директора по инвестиционной деятельности</w:t>
                  </w:r>
                  <w:r w:rsidRPr="00FC0D99">
                    <w:rPr>
                      <w:rFonts w:ascii="Times New Roman" w:hAnsi="Times New Roman" w:cs="Times New Roman"/>
                      <w:sz w:val="24"/>
                      <w:szCs w:val="24"/>
                    </w:rPr>
                    <w:t xml:space="preserve"> </w:t>
                  </w:r>
                  <w:r w:rsidRPr="00FC0D99">
                    <w:rPr>
                      <w:rFonts w:ascii="Times New Roman" w:hAnsi="Times New Roman" w:cs="Times New Roman"/>
                      <w:b/>
                      <w:sz w:val="24"/>
                      <w:szCs w:val="24"/>
                    </w:rPr>
                    <w:t>филиала ПАО «Россети Центр» – «Смоленскэнерго»</w:t>
                  </w:r>
                </w:p>
                <w:p w14:paraId="1DAD9BEE" w14:textId="77777777" w:rsidR="004538C4" w:rsidRPr="00FC0D99" w:rsidRDefault="004538C4" w:rsidP="004538C4">
                  <w:pPr>
                    <w:tabs>
                      <w:tab w:val="left" w:pos="1134"/>
                    </w:tabs>
                    <w:contextualSpacing/>
                    <w:rPr>
                      <w:rFonts w:ascii="Times New Roman" w:hAnsi="Times New Roman" w:cs="Times New Roman"/>
                      <w:b/>
                      <w:sz w:val="24"/>
                      <w:szCs w:val="24"/>
                    </w:rPr>
                  </w:pPr>
                </w:p>
                <w:p w14:paraId="2843B6D4" w14:textId="77777777" w:rsidR="004538C4" w:rsidRPr="00FC0D99" w:rsidRDefault="004538C4" w:rsidP="004538C4">
                  <w:pPr>
                    <w:tabs>
                      <w:tab w:val="left" w:pos="1134"/>
                    </w:tabs>
                    <w:contextualSpacing/>
                    <w:rPr>
                      <w:rFonts w:ascii="Times New Roman" w:hAnsi="Times New Roman" w:cs="Times New Roman"/>
                      <w:b/>
                      <w:sz w:val="24"/>
                      <w:szCs w:val="24"/>
                    </w:rPr>
                  </w:pPr>
                </w:p>
                <w:p w14:paraId="48C9B3CA" w14:textId="77777777" w:rsidR="004538C4" w:rsidRPr="00FC0D99" w:rsidRDefault="004538C4" w:rsidP="004538C4">
                  <w:pPr>
                    <w:tabs>
                      <w:tab w:val="left" w:pos="1134"/>
                    </w:tabs>
                    <w:contextualSpacing/>
                    <w:jc w:val="both"/>
                    <w:rPr>
                      <w:rFonts w:ascii="Times New Roman" w:hAnsi="Times New Roman" w:cs="Times New Roman"/>
                      <w:sz w:val="24"/>
                      <w:szCs w:val="24"/>
                    </w:rPr>
                  </w:pPr>
                  <w:r w:rsidRPr="00FC0D99">
                    <w:rPr>
                      <w:rFonts w:ascii="Times New Roman" w:hAnsi="Times New Roman" w:cs="Times New Roman"/>
                      <w:b/>
                      <w:sz w:val="24"/>
                      <w:szCs w:val="24"/>
                    </w:rPr>
                    <w:t>________________/Широков О.А./</w:t>
                  </w:r>
                </w:p>
                <w:p w14:paraId="7D031EE0" w14:textId="77777777" w:rsidR="004538C4" w:rsidRPr="00FC0D99" w:rsidRDefault="004538C4" w:rsidP="004538C4">
                  <w:pPr>
                    <w:tabs>
                      <w:tab w:val="left" w:pos="1134"/>
                    </w:tabs>
                    <w:contextualSpacing/>
                    <w:jc w:val="both"/>
                    <w:rPr>
                      <w:rFonts w:ascii="Times New Roman" w:hAnsi="Times New Roman" w:cs="Times New Roman"/>
                      <w:sz w:val="24"/>
                      <w:szCs w:val="24"/>
                    </w:rPr>
                  </w:pPr>
                  <w:proofErr w:type="spellStart"/>
                  <w:r w:rsidRPr="00FC0D99">
                    <w:rPr>
                      <w:rFonts w:ascii="Times New Roman" w:hAnsi="Times New Roman" w:cs="Times New Roman"/>
                      <w:sz w:val="24"/>
                      <w:szCs w:val="24"/>
                    </w:rPr>
                    <w:t>м.п</w:t>
                  </w:r>
                  <w:proofErr w:type="spellEnd"/>
                  <w:r w:rsidRPr="00FC0D99">
                    <w:rPr>
                      <w:rFonts w:ascii="Times New Roman" w:hAnsi="Times New Roman" w:cs="Times New Roman"/>
                      <w:sz w:val="24"/>
                      <w:szCs w:val="24"/>
                    </w:rPr>
                    <w:t xml:space="preserve">.                                                                            </w:t>
                  </w:r>
                </w:p>
              </w:tc>
              <w:tc>
                <w:tcPr>
                  <w:tcW w:w="4961" w:type="dxa"/>
                </w:tcPr>
                <w:p w14:paraId="7BC4770D" w14:textId="77777777" w:rsidR="004538C4" w:rsidRPr="00FC0D99" w:rsidRDefault="004538C4" w:rsidP="004538C4">
                  <w:pPr>
                    <w:tabs>
                      <w:tab w:val="left" w:pos="1134"/>
                    </w:tabs>
                    <w:contextualSpacing/>
                    <w:jc w:val="both"/>
                    <w:rPr>
                      <w:rFonts w:ascii="Times New Roman" w:hAnsi="Times New Roman" w:cs="Times New Roman"/>
                      <w:b/>
                      <w:spacing w:val="-1"/>
                      <w:sz w:val="24"/>
                      <w:szCs w:val="24"/>
                    </w:rPr>
                  </w:pPr>
                </w:p>
                <w:p w14:paraId="3B181B58" w14:textId="77777777" w:rsidR="004538C4" w:rsidRPr="00FC0D99" w:rsidRDefault="004538C4" w:rsidP="004538C4">
                  <w:pPr>
                    <w:tabs>
                      <w:tab w:val="left" w:pos="1134"/>
                    </w:tabs>
                    <w:contextualSpacing/>
                    <w:jc w:val="both"/>
                    <w:rPr>
                      <w:rFonts w:ascii="Times New Roman" w:hAnsi="Times New Roman" w:cs="Times New Roman"/>
                      <w:b/>
                      <w:spacing w:val="-1"/>
                      <w:sz w:val="24"/>
                      <w:szCs w:val="24"/>
                    </w:rPr>
                  </w:pPr>
                </w:p>
                <w:p w14:paraId="26DDCEEB" w14:textId="77777777" w:rsidR="004538C4" w:rsidRPr="00FC0D99" w:rsidRDefault="004538C4" w:rsidP="004538C4">
                  <w:pPr>
                    <w:tabs>
                      <w:tab w:val="left" w:pos="1134"/>
                    </w:tabs>
                    <w:contextualSpacing/>
                    <w:jc w:val="both"/>
                    <w:rPr>
                      <w:rFonts w:ascii="Times New Roman" w:hAnsi="Times New Roman" w:cs="Times New Roman"/>
                      <w:b/>
                      <w:spacing w:val="-1"/>
                      <w:sz w:val="24"/>
                      <w:szCs w:val="24"/>
                    </w:rPr>
                  </w:pPr>
                </w:p>
                <w:p w14:paraId="2657DFF2" w14:textId="77777777" w:rsidR="004538C4" w:rsidRPr="00FC0D99" w:rsidRDefault="004538C4" w:rsidP="004538C4">
                  <w:pPr>
                    <w:tabs>
                      <w:tab w:val="left" w:pos="1134"/>
                    </w:tabs>
                    <w:contextualSpacing/>
                    <w:jc w:val="both"/>
                    <w:rPr>
                      <w:rFonts w:ascii="Times New Roman" w:hAnsi="Times New Roman" w:cs="Times New Roman"/>
                      <w:b/>
                      <w:spacing w:val="-1"/>
                      <w:sz w:val="24"/>
                      <w:szCs w:val="24"/>
                    </w:rPr>
                  </w:pPr>
                </w:p>
                <w:p w14:paraId="143700D6" w14:textId="77777777" w:rsidR="004538C4" w:rsidRPr="00FC0D99" w:rsidRDefault="004538C4" w:rsidP="004538C4">
                  <w:pPr>
                    <w:tabs>
                      <w:tab w:val="left" w:pos="1134"/>
                    </w:tabs>
                    <w:contextualSpacing/>
                    <w:jc w:val="both"/>
                    <w:rPr>
                      <w:rFonts w:ascii="Times New Roman" w:hAnsi="Times New Roman" w:cs="Times New Roman"/>
                      <w:b/>
                      <w:spacing w:val="-1"/>
                      <w:sz w:val="24"/>
                      <w:szCs w:val="24"/>
                    </w:rPr>
                  </w:pPr>
                </w:p>
                <w:p w14:paraId="66FBAAFE" w14:textId="77777777" w:rsidR="004538C4" w:rsidRDefault="004538C4" w:rsidP="004538C4">
                  <w:pPr>
                    <w:tabs>
                      <w:tab w:val="left" w:pos="1134"/>
                    </w:tabs>
                    <w:contextualSpacing/>
                    <w:rPr>
                      <w:rFonts w:ascii="Times New Roman" w:hAnsi="Times New Roman" w:cs="Times New Roman"/>
                      <w:bCs/>
                      <w:spacing w:val="-1"/>
                      <w:sz w:val="24"/>
                      <w:szCs w:val="24"/>
                      <w:lang w:eastAsia="x-none"/>
                    </w:rPr>
                  </w:pPr>
                </w:p>
                <w:p w14:paraId="1D27D4E1" w14:textId="77777777" w:rsidR="004538C4" w:rsidRPr="00FC0D99" w:rsidRDefault="004538C4" w:rsidP="004538C4">
                  <w:pPr>
                    <w:tabs>
                      <w:tab w:val="left" w:pos="1134"/>
                    </w:tabs>
                    <w:contextualSpacing/>
                    <w:rPr>
                      <w:rFonts w:ascii="Times New Roman" w:hAnsi="Times New Roman" w:cs="Times New Roman"/>
                      <w:bCs/>
                      <w:spacing w:val="-1"/>
                      <w:sz w:val="24"/>
                      <w:szCs w:val="24"/>
                      <w:lang w:eastAsia="x-none"/>
                    </w:rPr>
                  </w:pPr>
                  <w:proofErr w:type="spellStart"/>
                  <w:r w:rsidRPr="00FC0D99">
                    <w:rPr>
                      <w:rFonts w:ascii="Times New Roman" w:hAnsi="Times New Roman" w:cs="Times New Roman"/>
                      <w:bCs/>
                      <w:spacing w:val="-1"/>
                      <w:sz w:val="24"/>
                      <w:szCs w:val="24"/>
                      <w:lang w:eastAsia="x-none"/>
                    </w:rPr>
                    <w:t>м.п</w:t>
                  </w:r>
                  <w:proofErr w:type="spellEnd"/>
                  <w:r w:rsidRPr="00FC0D99">
                    <w:rPr>
                      <w:rFonts w:ascii="Times New Roman" w:hAnsi="Times New Roman" w:cs="Times New Roman"/>
                      <w:bCs/>
                      <w:spacing w:val="-1"/>
                      <w:sz w:val="24"/>
                      <w:szCs w:val="24"/>
                      <w:lang w:eastAsia="x-none"/>
                    </w:rPr>
                    <w:t>.</w:t>
                  </w:r>
                </w:p>
              </w:tc>
            </w:tr>
          </w:tbl>
          <w:p w14:paraId="28672613" w14:textId="0965B0B4" w:rsidR="004538C4" w:rsidRPr="004538C4" w:rsidRDefault="004538C4" w:rsidP="004538C4">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p>
        </w:tc>
        <w:tc>
          <w:tcPr>
            <w:tcW w:w="4867" w:type="dxa"/>
          </w:tcPr>
          <w:p w14:paraId="182C7FEB" w14:textId="5AED30FD" w:rsidR="004538C4" w:rsidRPr="004538C4" w:rsidRDefault="004538C4" w:rsidP="004538C4">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p>
        </w:tc>
      </w:tr>
    </w:tbl>
    <w:p w14:paraId="328D5B42" w14:textId="77777777" w:rsidR="006A43ED" w:rsidRPr="004538C4" w:rsidRDefault="006A43ED" w:rsidP="006A43ED">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p>
    <w:p w14:paraId="46C2B314" w14:textId="05106232" w:rsidR="00D11EAA" w:rsidRPr="001E6C3E" w:rsidRDefault="006A43ED" w:rsidP="004538C4">
      <w:pPr>
        <w:spacing w:after="0" w:line="240" w:lineRule="auto"/>
        <w:jc w:val="right"/>
        <w:rPr>
          <w:rFonts w:ascii="Times New Roman" w:eastAsia="Calibri" w:hAnsi="Times New Roman" w:cs="Times New Roman"/>
          <w:sz w:val="24"/>
          <w:szCs w:val="24"/>
        </w:rPr>
      </w:pPr>
      <w:r w:rsidRPr="004538C4">
        <w:rPr>
          <w:rFonts w:ascii="Times New Roman" w:eastAsia="Times New Roman" w:hAnsi="Times New Roman" w:cs="Times New Roman"/>
          <w:sz w:val="24"/>
          <w:szCs w:val="24"/>
        </w:rPr>
        <w:br w:type="page"/>
      </w:r>
      <w:bookmarkEnd w:id="4"/>
      <w:r w:rsidR="004538C4">
        <w:rPr>
          <w:rFonts w:ascii="Times New Roman" w:eastAsia="Times New Roman" w:hAnsi="Times New Roman" w:cs="Times New Roman"/>
          <w:sz w:val="24"/>
          <w:szCs w:val="24"/>
        </w:rPr>
        <w:lastRenderedPageBreak/>
        <w:t>П</w:t>
      </w:r>
      <w:r w:rsidR="000D2279">
        <w:rPr>
          <w:rFonts w:ascii="Times New Roman" w:eastAsia="Calibri" w:hAnsi="Times New Roman" w:cs="Times New Roman"/>
          <w:sz w:val="24"/>
          <w:szCs w:val="24"/>
        </w:rPr>
        <w:t>риложение 7</w:t>
      </w:r>
      <w:r w:rsidR="00D11EAA" w:rsidRPr="001E6C3E">
        <w:rPr>
          <w:rFonts w:ascii="Times New Roman" w:eastAsia="Calibri" w:hAnsi="Times New Roman" w:cs="Times New Roman"/>
          <w:sz w:val="24"/>
          <w:szCs w:val="24"/>
        </w:rPr>
        <w:t xml:space="preserve"> к Договору </w:t>
      </w:r>
    </w:p>
    <w:p w14:paraId="7C24D467" w14:textId="77777777" w:rsidR="00D97685" w:rsidRDefault="00D97685" w:rsidP="004538C4">
      <w:pPr>
        <w:spacing w:after="0" w:line="240" w:lineRule="auto"/>
        <w:ind w:left="5529" w:right="-8"/>
        <w:contextualSpacing/>
        <w:jc w:val="right"/>
        <w:rPr>
          <w:rFonts w:ascii="Times New Roman" w:eastAsia="Times New Roman" w:hAnsi="Times New Roman" w:cs="Times New Roman"/>
          <w:bCs/>
          <w:sz w:val="24"/>
          <w:szCs w:val="24"/>
          <w:lang w:eastAsia="ru-RU"/>
        </w:rPr>
      </w:pPr>
      <w:r w:rsidRPr="00513735">
        <w:rPr>
          <w:rFonts w:ascii="Times New Roman" w:hAnsi="Times New Roman" w:cs="Times New Roman"/>
          <w:sz w:val="24"/>
          <w:szCs w:val="24"/>
        </w:rPr>
        <w:t>от</w:t>
      </w:r>
      <w:r>
        <w:rPr>
          <w:rFonts w:ascii="Times New Roman" w:hAnsi="Times New Roman" w:cs="Times New Roman"/>
          <w:sz w:val="24"/>
          <w:szCs w:val="24"/>
        </w:rPr>
        <w:t xml:space="preserve"> «</w:t>
      </w:r>
      <w:r w:rsidRPr="00513735">
        <w:rPr>
          <w:rFonts w:ascii="Times New Roman" w:hAnsi="Times New Roman" w:cs="Times New Roman"/>
          <w:sz w:val="24"/>
          <w:szCs w:val="24"/>
        </w:rPr>
        <w:t>»</w:t>
      </w:r>
      <w:r>
        <w:rPr>
          <w:rFonts w:ascii="Times New Roman" w:hAnsi="Times New Roman" w:cs="Times New Roman"/>
          <w:sz w:val="24"/>
          <w:szCs w:val="24"/>
        </w:rPr>
        <w:t xml:space="preserve"> 2023</w:t>
      </w:r>
      <w:r w:rsidRPr="00513735">
        <w:rPr>
          <w:rFonts w:ascii="Times New Roman" w:hAnsi="Times New Roman" w:cs="Times New Roman"/>
          <w:sz w:val="24"/>
          <w:szCs w:val="24"/>
        </w:rPr>
        <w:t>г. №</w:t>
      </w:r>
      <w:r>
        <w:rPr>
          <w:rFonts w:ascii="Times New Roman" w:eastAsia="Times New Roman" w:hAnsi="Times New Roman" w:cs="Times New Roman"/>
          <w:bCs/>
          <w:sz w:val="24"/>
          <w:szCs w:val="24"/>
          <w:lang w:eastAsia="ru-RU"/>
        </w:rPr>
        <w:t>6700//23</w:t>
      </w:r>
    </w:p>
    <w:p w14:paraId="7F9E923F" w14:textId="77777777" w:rsidR="004538C4" w:rsidRPr="00513735" w:rsidRDefault="004538C4" w:rsidP="004538C4">
      <w:pPr>
        <w:spacing w:after="0" w:line="240" w:lineRule="auto"/>
        <w:ind w:left="5529" w:right="-8"/>
        <w:contextualSpacing/>
        <w:jc w:val="right"/>
        <w:rPr>
          <w:rFonts w:ascii="Times New Roman" w:eastAsia="Times New Roman" w:hAnsi="Times New Roman" w:cs="Times New Roman"/>
          <w:kern w:val="32"/>
          <w:sz w:val="28"/>
          <w:szCs w:val="28"/>
        </w:rPr>
      </w:pPr>
    </w:p>
    <w:p w14:paraId="0DF49EED" w14:textId="77777777" w:rsidR="00032408" w:rsidRDefault="00032408" w:rsidP="00032408">
      <w:pPr>
        <w:tabs>
          <w:tab w:val="left" w:pos="1134"/>
        </w:tabs>
        <w:autoSpaceDE w:val="0"/>
        <w:autoSpaceDN w:val="0"/>
        <w:adjustRightInd w:val="0"/>
        <w:ind w:firstLine="851"/>
        <w:contextualSpacing/>
        <w:rPr>
          <w:rFonts w:ascii="Times New Roman" w:hAnsi="Times New Roman" w:cs="Times New Roman"/>
          <w:b/>
          <w:sz w:val="24"/>
          <w:szCs w:val="24"/>
        </w:rPr>
      </w:pPr>
      <w:r w:rsidRPr="00F000FB">
        <w:rPr>
          <w:rFonts w:ascii="Times New Roman" w:hAnsi="Times New Roman" w:cs="Times New Roman"/>
          <w:b/>
          <w:sz w:val="24"/>
          <w:szCs w:val="24"/>
        </w:rPr>
        <w:t>ЗАКАЗЧИК</w:t>
      </w:r>
      <w:r w:rsidRPr="00F000FB">
        <w:rPr>
          <w:rFonts w:ascii="Times New Roman" w:hAnsi="Times New Roman" w:cs="Times New Roman"/>
          <w:b/>
          <w:sz w:val="24"/>
          <w:szCs w:val="24"/>
        </w:rPr>
        <w:tab/>
      </w:r>
      <w:r w:rsidRPr="00F000FB">
        <w:rPr>
          <w:rFonts w:ascii="Times New Roman" w:hAnsi="Times New Roman" w:cs="Times New Roman"/>
          <w:b/>
          <w:sz w:val="24"/>
          <w:szCs w:val="24"/>
        </w:rPr>
        <w:tab/>
      </w:r>
      <w:r w:rsidRPr="00F000FB">
        <w:rPr>
          <w:rFonts w:ascii="Times New Roman" w:hAnsi="Times New Roman" w:cs="Times New Roman"/>
          <w:b/>
          <w:sz w:val="24"/>
          <w:szCs w:val="24"/>
        </w:rPr>
        <w:tab/>
      </w:r>
      <w:r w:rsidRPr="00F000FB">
        <w:rPr>
          <w:rFonts w:ascii="Times New Roman" w:hAnsi="Times New Roman" w:cs="Times New Roman"/>
          <w:b/>
          <w:sz w:val="24"/>
          <w:szCs w:val="24"/>
        </w:rPr>
        <w:tab/>
      </w:r>
      <w:r>
        <w:rPr>
          <w:rFonts w:ascii="Times New Roman" w:hAnsi="Times New Roman" w:cs="Times New Roman"/>
          <w:b/>
          <w:sz w:val="24"/>
          <w:szCs w:val="24"/>
        </w:rPr>
        <w:t xml:space="preserve">    </w:t>
      </w:r>
      <w:r w:rsidRPr="00F000FB">
        <w:rPr>
          <w:rFonts w:ascii="Times New Roman" w:hAnsi="Times New Roman" w:cs="Times New Roman"/>
          <w:b/>
          <w:sz w:val="24"/>
          <w:szCs w:val="24"/>
        </w:rPr>
        <w:t>ПОДРЯДЧИК</w:t>
      </w:r>
    </w:p>
    <w:tbl>
      <w:tblPr>
        <w:tblpPr w:leftFromText="180" w:rightFromText="180" w:vertAnchor="text" w:horzAnchor="margin" w:tblpX="216" w:tblpY="193"/>
        <w:tblOverlap w:val="never"/>
        <w:tblW w:w="9922" w:type="dxa"/>
        <w:tblLook w:val="01E0" w:firstRow="1" w:lastRow="1" w:firstColumn="1" w:lastColumn="1" w:noHBand="0" w:noVBand="0"/>
      </w:tblPr>
      <w:tblGrid>
        <w:gridCol w:w="4961"/>
        <w:gridCol w:w="4961"/>
      </w:tblGrid>
      <w:tr w:rsidR="00032408" w:rsidRPr="00805478" w14:paraId="60F04C12" w14:textId="77777777" w:rsidTr="00077B84">
        <w:trPr>
          <w:trHeight w:val="641"/>
        </w:trPr>
        <w:tc>
          <w:tcPr>
            <w:tcW w:w="4961" w:type="dxa"/>
          </w:tcPr>
          <w:p w14:paraId="7C81A7FC" w14:textId="77777777" w:rsidR="00032408" w:rsidRPr="00805478" w:rsidRDefault="00032408" w:rsidP="00077B84">
            <w:pPr>
              <w:tabs>
                <w:tab w:val="left" w:pos="1134"/>
              </w:tabs>
              <w:contextualSpacing/>
              <w:rPr>
                <w:rFonts w:ascii="Times New Roman" w:hAnsi="Times New Roman" w:cs="Times New Roman"/>
                <w:b/>
                <w:sz w:val="24"/>
                <w:szCs w:val="24"/>
              </w:rPr>
            </w:pPr>
            <w:r w:rsidRPr="00805478">
              <w:rPr>
                <w:rFonts w:ascii="Times New Roman" w:hAnsi="Times New Roman" w:cs="Times New Roman"/>
                <w:b/>
                <w:sz w:val="24"/>
                <w:szCs w:val="24"/>
              </w:rPr>
              <w:t>Заместитель директора по инвестиционной деятельности</w:t>
            </w:r>
            <w:r w:rsidRPr="00805478">
              <w:rPr>
                <w:rFonts w:ascii="Times New Roman" w:hAnsi="Times New Roman" w:cs="Times New Roman"/>
                <w:sz w:val="24"/>
                <w:szCs w:val="24"/>
              </w:rPr>
              <w:t xml:space="preserve"> </w:t>
            </w:r>
            <w:r w:rsidRPr="00805478">
              <w:rPr>
                <w:rFonts w:ascii="Times New Roman" w:hAnsi="Times New Roman" w:cs="Times New Roman"/>
                <w:b/>
                <w:sz w:val="24"/>
                <w:szCs w:val="24"/>
              </w:rPr>
              <w:t>филиала ПАО «Россети Центр» – «Смоленскэнерго»</w:t>
            </w:r>
          </w:p>
          <w:p w14:paraId="1516701A" w14:textId="77777777" w:rsidR="00032408" w:rsidRPr="00805478" w:rsidRDefault="00032408" w:rsidP="00077B84">
            <w:pPr>
              <w:tabs>
                <w:tab w:val="left" w:pos="1134"/>
              </w:tabs>
              <w:contextualSpacing/>
              <w:rPr>
                <w:rFonts w:ascii="Times New Roman" w:hAnsi="Times New Roman" w:cs="Times New Roman"/>
                <w:b/>
                <w:sz w:val="24"/>
                <w:szCs w:val="24"/>
              </w:rPr>
            </w:pPr>
          </w:p>
          <w:p w14:paraId="18D74B2C" w14:textId="77777777" w:rsidR="00032408" w:rsidRPr="00805478" w:rsidRDefault="00032408" w:rsidP="00077B84">
            <w:pPr>
              <w:tabs>
                <w:tab w:val="left" w:pos="1134"/>
              </w:tabs>
              <w:contextualSpacing/>
              <w:rPr>
                <w:rFonts w:ascii="Times New Roman" w:hAnsi="Times New Roman" w:cs="Times New Roman"/>
                <w:b/>
                <w:sz w:val="24"/>
                <w:szCs w:val="24"/>
              </w:rPr>
            </w:pPr>
          </w:p>
          <w:p w14:paraId="166B9388" w14:textId="77777777" w:rsidR="00032408" w:rsidRPr="00805478" w:rsidRDefault="00032408" w:rsidP="00077B84">
            <w:pPr>
              <w:tabs>
                <w:tab w:val="left" w:pos="1134"/>
              </w:tabs>
              <w:contextualSpacing/>
              <w:jc w:val="both"/>
              <w:rPr>
                <w:rFonts w:ascii="Times New Roman" w:hAnsi="Times New Roman" w:cs="Times New Roman"/>
                <w:sz w:val="24"/>
                <w:szCs w:val="24"/>
              </w:rPr>
            </w:pPr>
            <w:r w:rsidRPr="00805478">
              <w:rPr>
                <w:rFonts w:ascii="Times New Roman" w:hAnsi="Times New Roman" w:cs="Times New Roman"/>
                <w:b/>
                <w:sz w:val="24"/>
                <w:szCs w:val="24"/>
              </w:rPr>
              <w:t>________________/Широков О.А./</w:t>
            </w:r>
          </w:p>
          <w:p w14:paraId="380772E4" w14:textId="77777777" w:rsidR="00032408" w:rsidRPr="00805478" w:rsidRDefault="00032408" w:rsidP="00077B84">
            <w:pPr>
              <w:tabs>
                <w:tab w:val="left" w:pos="1134"/>
              </w:tabs>
              <w:contextualSpacing/>
              <w:jc w:val="both"/>
              <w:rPr>
                <w:rFonts w:ascii="Times New Roman" w:hAnsi="Times New Roman" w:cs="Times New Roman"/>
                <w:sz w:val="24"/>
                <w:szCs w:val="24"/>
              </w:rPr>
            </w:pPr>
            <w:proofErr w:type="spellStart"/>
            <w:r w:rsidRPr="00805478">
              <w:rPr>
                <w:rFonts w:ascii="Times New Roman" w:hAnsi="Times New Roman" w:cs="Times New Roman"/>
                <w:sz w:val="24"/>
                <w:szCs w:val="24"/>
              </w:rPr>
              <w:t>м.п</w:t>
            </w:r>
            <w:proofErr w:type="spellEnd"/>
            <w:r w:rsidRPr="00805478">
              <w:rPr>
                <w:rFonts w:ascii="Times New Roman" w:hAnsi="Times New Roman" w:cs="Times New Roman"/>
                <w:sz w:val="24"/>
                <w:szCs w:val="24"/>
              </w:rPr>
              <w:t xml:space="preserve">.                                                                            </w:t>
            </w:r>
          </w:p>
        </w:tc>
        <w:tc>
          <w:tcPr>
            <w:tcW w:w="4961" w:type="dxa"/>
          </w:tcPr>
          <w:p w14:paraId="6E9B9EAE" w14:textId="081EF128" w:rsidR="00032408" w:rsidRDefault="00032408" w:rsidP="00077B84">
            <w:pPr>
              <w:tabs>
                <w:tab w:val="left" w:pos="1134"/>
              </w:tabs>
              <w:contextualSpacing/>
              <w:jc w:val="both"/>
              <w:rPr>
                <w:rFonts w:ascii="Times New Roman" w:hAnsi="Times New Roman" w:cs="Times New Roman"/>
                <w:b/>
                <w:spacing w:val="-1"/>
                <w:sz w:val="24"/>
                <w:szCs w:val="24"/>
              </w:rPr>
            </w:pPr>
          </w:p>
          <w:p w14:paraId="26162E4D" w14:textId="77777777" w:rsidR="00CF48A7" w:rsidRDefault="00CF48A7" w:rsidP="00077B84">
            <w:pPr>
              <w:tabs>
                <w:tab w:val="left" w:pos="1134"/>
              </w:tabs>
              <w:contextualSpacing/>
              <w:jc w:val="both"/>
              <w:rPr>
                <w:rFonts w:ascii="Times New Roman" w:hAnsi="Times New Roman" w:cs="Times New Roman"/>
                <w:b/>
                <w:spacing w:val="-1"/>
                <w:sz w:val="24"/>
                <w:szCs w:val="24"/>
              </w:rPr>
            </w:pPr>
          </w:p>
          <w:p w14:paraId="3BFAFE3D" w14:textId="77777777" w:rsidR="00CF48A7" w:rsidRDefault="00CF48A7" w:rsidP="00077B84">
            <w:pPr>
              <w:tabs>
                <w:tab w:val="left" w:pos="1134"/>
              </w:tabs>
              <w:contextualSpacing/>
              <w:jc w:val="both"/>
              <w:rPr>
                <w:rFonts w:ascii="Times New Roman" w:hAnsi="Times New Roman" w:cs="Times New Roman"/>
                <w:b/>
                <w:spacing w:val="-1"/>
                <w:sz w:val="24"/>
                <w:szCs w:val="24"/>
              </w:rPr>
            </w:pPr>
          </w:p>
          <w:p w14:paraId="26F841D4" w14:textId="77777777" w:rsidR="00CF48A7" w:rsidRDefault="00CF48A7" w:rsidP="00077B84">
            <w:pPr>
              <w:tabs>
                <w:tab w:val="left" w:pos="1134"/>
              </w:tabs>
              <w:contextualSpacing/>
              <w:jc w:val="both"/>
              <w:rPr>
                <w:rFonts w:ascii="Times New Roman" w:hAnsi="Times New Roman" w:cs="Times New Roman"/>
                <w:b/>
                <w:spacing w:val="-1"/>
                <w:sz w:val="24"/>
                <w:szCs w:val="24"/>
              </w:rPr>
            </w:pPr>
          </w:p>
          <w:p w14:paraId="1D02296D" w14:textId="77777777" w:rsidR="00CF48A7" w:rsidRPr="00805478" w:rsidRDefault="00CF48A7" w:rsidP="00077B84">
            <w:pPr>
              <w:tabs>
                <w:tab w:val="left" w:pos="1134"/>
              </w:tabs>
              <w:contextualSpacing/>
              <w:jc w:val="both"/>
              <w:rPr>
                <w:rFonts w:ascii="Times New Roman" w:hAnsi="Times New Roman" w:cs="Times New Roman"/>
                <w:b/>
                <w:spacing w:val="-1"/>
                <w:sz w:val="24"/>
                <w:szCs w:val="24"/>
              </w:rPr>
            </w:pPr>
          </w:p>
          <w:p w14:paraId="63236BED" w14:textId="77777777" w:rsidR="00032408" w:rsidRPr="00805478" w:rsidRDefault="00032408" w:rsidP="00077B84">
            <w:pPr>
              <w:tabs>
                <w:tab w:val="left" w:pos="1134"/>
              </w:tabs>
              <w:contextualSpacing/>
              <w:rPr>
                <w:rFonts w:ascii="Times New Roman" w:hAnsi="Times New Roman" w:cs="Times New Roman"/>
                <w:bCs/>
                <w:spacing w:val="-1"/>
                <w:sz w:val="24"/>
                <w:szCs w:val="24"/>
                <w:lang w:eastAsia="x-none"/>
              </w:rPr>
            </w:pPr>
            <w:proofErr w:type="spellStart"/>
            <w:r w:rsidRPr="00805478">
              <w:rPr>
                <w:rFonts w:ascii="Times New Roman" w:hAnsi="Times New Roman" w:cs="Times New Roman"/>
                <w:bCs/>
                <w:spacing w:val="-1"/>
                <w:sz w:val="24"/>
                <w:szCs w:val="24"/>
                <w:lang w:eastAsia="x-none"/>
              </w:rPr>
              <w:t>м.п</w:t>
            </w:r>
            <w:proofErr w:type="spellEnd"/>
            <w:r w:rsidRPr="00805478">
              <w:rPr>
                <w:rFonts w:ascii="Times New Roman" w:hAnsi="Times New Roman" w:cs="Times New Roman"/>
                <w:bCs/>
                <w:spacing w:val="-1"/>
                <w:sz w:val="24"/>
                <w:szCs w:val="24"/>
                <w:lang w:eastAsia="x-none"/>
              </w:rPr>
              <w:t>.</w:t>
            </w:r>
          </w:p>
        </w:tc>
      </w:tr>
    </w:tbl>
    <w:p w14:paraId="16BCCC8B" w14:textId="74A48D14" w:rsidR="00164263" w:rsidRPr="001E6C3E" w:rsidRDefault="00164263" w:rsidP="00164263">
      <w:pPr>
        <w:tabs>
          <w:tab w:val="left" w:pos="0"/>
          <w:tab w:val="num" w:pos="1134"/>
        </w:tabs>
        <w:spacing w:after="0" w:line="240" w:lineRule="auto"/>
        <w:contextualSpacing/>
        <w:jc w:val="center"/>
        <w:outlineLvl w:val="1"/>
        <w:rPr>
          <w:rFonts w:ascii="Times New Roman" w:eastAsia="Calibri" w:hAnsi="Times New Roman" w:cs="Times New Roman"/>
          <w:b/>
          <w:sz w:val="24"/>
          <w:szCs w:val="24"/>
        </w:rPr>
      </w:pPr>
      <w:r w:rsidRPr="001E6C3E">
        <w:rPr>
          <w:rFonts w:ascii="Times New Roman" w:eastAsia="Calibri" w:hAnsi="Times New Roman" w:cs="Times New Roman"/>
          <w:b/>
          <w:sz w:val="24"/>
          <w:szCs w:val="24"/>
        </w:rPr>
        <w:t xml:space="preserve">Согласие на обработку персональных данных </w:t>
      </w:r>
    </w:p>
    <w:p w14:paraId="63FFAB9D" w14:textId="77777777" w:rsidR="00164263" w:rsidRPr="001E6C3E" w:rsidRDefault="00164263" w:rsidP="00164263">
      <w:pPr>
        <w:tabs>
          <w:tab w:val="left" w:pos="0"/>
        </w:tabs>
        <w:spacing w:after="0" w:line="240" w:lineRule="auto"/>
        <w:contextualSpacing/>
        <w:jc w:val="center"/>
        <w:rPr>
          <w:rFonts w:ascii="Times New Roman" w:eastAsia="Calibri" w:hAnsi="Times New Roman" w:cs="Times New Roman"/>
          <w:b/>
          <w:snapToGrid w:val="0"/>
          <w:sz w:val="24"/>
          <w:szCs w:val="24"/>
        </w:rPr>
      </w:pPr>
      <w:r w:rsidRPr="001E6C3E">
        <w:rPr>
          <w:rFonts w:ascii="Times New Roman" w:eastAsia="Calibri" w:hAnsi="Times New Roman" w:cs="Times New Roman"/>
          <w:b/>
          <w:snapToGrid w:val="0"/>
          <w:sz w:val="24"/>
          <w:szCs w:val="24"/>
        </w:rPr>
        <w:t xml:space="preserve">от «_____» ____________ 201____ г. </w:t>
      </w:r>
    </w:p>
    <w:p w14:paraId="62678BF0" w14:textId="77777777" w:rsidR="00164263" w:rsidRPr="001E6C3E" w:rsidRDefault="00164263" w:rsidP="00164263">
      <w:pPr>
        <w:spacing w:after="0" w:line="240" w:lineRule="auto"/>
        <w:ind w:firstLine="709"/>
        <w:contextualSpacing/>
        <w:jc w:val="both"/>
        <w:rPr>
          <w:rFonts w:ascii="Times New Roman" w:eastAsia="Calibri" w:hAnsi="Times New Roman" w:cs="Times New Roman"/>
          <w:sz w:val="24"/>
          <w:szCs w:val="24"/>
        </w:rPr>
      </w:pPr>
      <w:r w:rsidRPr="001E6C3E">
        <w:rPr>
          <w:rFonts w:ascii="Times New Roman" w:eastAsia="Calibri" w:hAnsi="Times New Roman" w:cs="Times New Roman"/>
          <w:sz w:val="24"/>
          <w:szCs w:val="24"/>
        </w:rPr>
        <w:t>Настоящим, ________________________________________________________,</w:t>
      </w:r>
    </w:p>
    <w:p w14:paraId="3970513A" w14:textId="77777777" w:rsidR="00164263" w:rsidRPr="001E6C3E" w:rsidRDefault="00164263" w:rsidP="00164263">
      <w:pPr>
        <w:spacing w:after="0" w:line="240" w:lineRule="auto"/>
        <w:ind w:firstLine="709"/>
        <w:contextualSpacing/>
        <w:jc w:val="both"/>
        <w:rPr>
          <w:rFonts w:ascii="Times New Roman" w:eastAsia="Calibri" w:hAnsi="Times New Roman" w:cs="Times New Roman"/>
          <w:sz w:val="24"/>
          <w:szCs w:val="24"/>
        </w:rPr>
      </w:pPr>
      <w:r w:rsidRPr="001E6C3E">
        <w:rPr>
          <w:rFonts w:ascii="Times New Roman" w:eastAsia="Calibri" w:hAnsi="Times New Roman" w:cs="Times New Roman"/>
          <w:sz w:val="24"/>
          <w:szCs w:val="24"/>
        </w:rPr>
        <w:t>Адрес регистрации: _______________________________________________________,</w:t>
      </w:r>
    </w:p>
    <w:p w14:paraId="24E8EC26" w14:textId="77777777" w:rsidR="00164263" w:rsidRPr="001E6C3E" w:rsidRDefault="00164263" w:rsidP="00164263">
      <w:pPr>
        <w:spacing w:after="0" w:line="240" w:lineRule="auto"/>
        <w:ind w:firstLine="709"/>
        <w:contextualSpacing/>
        <w:jc w:val="both"/>
        <w:rPr>
          <w:rFonts w:ascii="Times New Roman" w:eastAsia="Calibri" w:hAnsi="Times New Roman" w:cs="Times New Roman"/>
          <w:sz w:val="24"/>
          <w:szCs w:val="24"/>
        </w:rPr>
      </w:pPr>
      <w:r w:rsidRPr="001E6C3E">
        <w:rPr>
          <w:rFonts w:ascii="Times New Roman" w:eastAsia="Calibri" w:hAnsi="Times New Roman" w:cs="Times New Roman"/>
          <w:sz w:val="24"/>
          <w:szCs w:val="24"/>
        </w:rPr>
        <w:t xml:space="preserve">Свидетельство о регистрации: ______________________________________________ </w:t>
      </w:r>
    </w:p>
    <w:p w14:paraId="16B82BA0" w14:textId="77777777" w:rsidR="00164263" w:rsidRPr="001E6C3E" w:rsidRDefault="00164263" w:rsidP="00164263">
      <w:pPr>
        <w:spacing w:after="0" w:line="240" w:lineRule="auto"/>
        <w:ind w:firstLine="709"/>
        <w:contextualSpacing/>
        <w:jc w:val="both"/>
        <w:rPr>
          <w:rFonts w:ascii="Times New Roman" w:eastAsia="Calibri" w:hAnsi="Times New Roman" w:cs="Times New Roman"/>
          <w:b/>
          <w:i/>
          <w:sz w:val="24"/>
          <w:szCs w:val="24"/>
        </w:rPr>
      </w:pPr>
      <w:r w:rsidRPr="001E6C3E">
        <w:rPr>
          <w:rFonts w:ascii="Times New Roman" w:eastAsia="Calibri" w:hAnsi="Times New Roman" w:cs="Times New Roman"/>
          <w:b/>
          <w:i/>
          <w:sz w:val="24"/>
          <w:szCs w:val="24"/>
        </w:rPr>
        <w:t>ИНН__________________________</w:t>
      </w:r>
    </w:p>
    <w:p w14:paraId="326E46FB" w14:textId="77777777" w:rsidR="00164263" w:rsidRPr="001E6C3E" w:rsidRDefault="00164263" w:rsidP="00164263">
      <w:pPr>
        <w:spacing w:after="0" w:line="240" w:lineRule="auto"/>
        <w:ind w:firstLine="709"/>
        <w:contextualSpacing/>
        <w:jc w:val="both"/>
        <w:rPr>
          <w:rFonts w:ascii="Times New Roman" w:eastAsia="Calibri" w:hAnsi="Times New Roman" w:cs="Times New Roman"/>
          <w:b/>
          <w:i/>
          <w:sz w:val="24"/>
          <w:szCs w:val="24"/>
        </w:rPr>
      </w:pPr>
      <w:r w:rsidRPr="001E6C3E">
        <w:rPr>
          <w:rFonts w:ascii="Times New Roman" w:eastAsia="Calibri" w:hAnsi="Times New Roman" w:cs="Times New Roman"/>
          <w:b/>
          <w:i/>
          <w:sz w:val="24"/>
          <w:szCs w:val="24"/>
        </w:rPr>
        <w:t>КПП__________________________</w:t>
      </w:r>
    </w:p>
    <w:p w14:paraId="4BA5EB51" w14:textId="77777777" w:rsidR="00164263" w:rsidRPr="001E6C3E" w:rsidRDefault="00164263" w:rsidP="00164263">
      <w:pPr>
        <w:spacing w:after="0" w:line="240" w:lineRule="auto"/>
        <w:ind w:firstLine="709"/>
        <w:contextualSpacing/>
        <w:jc w:val="both"/>
        <w:rPr>
          <w:rFonts w:ascii="Times New Roman" w:eastAsia="Calibri" w:hAnsi="Times New Roman" w:cs="Times New Roman"/>
          <w:sz w:val="24"/>
          <w:szCs w:val="24"/>
        </w:rPr>
      </w:pPr>
      <w:r w:rsidRPr="001E6C3E">
        <w:rPr>
          <w:rFonts w:ascii="Times New Roman" w:eastAsia="Calibri" w:hAnsi="Times New Roman" w:cs="Times New Roman"/>
          <w:b/>
          <w:i/>
          <w:sz w:val="24"/>
          <w:szCs w:val="24"/>
        </w:rPr>
        <w:t>ОГРН_________________________</w:t>
      </w:r>
      <w:r w:rsidRPr="001E6C3E">
        <w:rPr>
          <w:rFonts w:ascii="Times New Roman" w:eastAsia="Calibri" w:hAnsi="Times New Roman" w:cs="Times New Roman"/>
          <w:sz w:val="24"/>
          <w:szCs w:val="24"/>
        </w:rPr>
        <w:t>,</w:t>
      </w:r>
    </w:p>
    <w:p w14:paraId="37415DFD" w14:textId="77777777" w:rsidR="00164263" w:rsidRPr="001E6C3E" w:rsidRDefault="00164263" w:rsidP="00164263">
      <w:pPr>
        <w:spacing w:after="0" w:line="240" w:lineRule="auto"/>
        <w:ind w:firstLine="709"/>
        <w:contextualSpacing/>
        <w:jc w:val="both"/>
        <w:rPr>
          <w:rFonts w:ascii="Times New Roman" w:eastAsia="Calibri" w:hAnsi="Times New Roman" w:cs="Times New Roman"/>
          <w:b/>
          <w:i/>
          <w:sz w:val="24"/>
          <w:szCs w:val="24"/>
        </w:rPr>
      </w:pPr>
      <w:r w:rsidRPr="001E6C3E">
        <w:rPr>
          <w:rFonts w:ascii="Times New Roman" w:eastAsia="Calibri" w:hAnsi="Times New Roman" w:cs="Times New Roman"/>
          <w:sz w:val="24"/>
          <w:szCs w:val="24"/>
        </w:rPr>
        <w:t>в лице</w:t>
      </w:r>
      <w:r w:rsidRPr="001E6C3E">
        <w:rPr>
          <w:rFonts w:ascii="Times New Roman" w:eastAsia="Calibri" w:hAnsi="Times New Roman" w:cs="Times New Roman"/>
          <w:b/>
          <w:i/>
          <w:sz w:val="24"/>
          <w:szCs w:val="24"/>
        </w:rPr>
        <w:t xml:space="preserve"> __________________________________________________________________</w:t>
      </w:r>
    </w:p>
    <w:p w14:paraId="0C53B5C1" w14:textId="5EB449A1" w:rsidR="00164263" w:rsidRPr="001E6C3E" w:rsidRDefault="00164263" w:rsidP="00164263">
      <w:pPr>
        <w:spacing w:after="0" w:line="240" w:lineRule="auto"/>
        <w:ind w:firstLine="709"/>
        <w:contextualSpacing/>
        <w:jc w:val="both"/>
        <w:rPr>
          <w:rFonts w:ascii="Times New Roman" w:eastAsia="Calibri" w:hAnsi="Times New Roman" w:cs="Times New Roman"/>
          <w:sz w:val="24"/>
          <w:szCs w:val="24"/>
        </w:rPr>
      </w:pPr>
      <w:r w:rsidRPr="001E6C3E">
        <w:rPr>
          <w:rFonts w:ascii="Times New Roman" w:eastAsia="Calibri" w:hAnsi="Times New Roman" w:cs="Times New Roman"/>
          <w:b/>
          <w:i/>
          <w:sz w:val="24"/>
          <w:szCs w:val="24"/>
        </w:rPr>
        <w:t>действующего на основании _____________________________</w:t>
      </w:r>
      <w:r w:rsidRPr="001E6C3E">
        <w:rPr>
          <w:rFonts w:ascii="Times New Roman" w:eastAsia="Calibri" w:hAnsi="Times New Roman" w:cs="Times New Roman"/>
          <w:i/>
          <w:sz w:val="24"/>
          <w:szCs w:val="24"/>
        </w:rPr>
        <w:t>,</w:t>
      </w:r>
      <w:r w:rsidRPr="001E6C3E">
        <w:rPr>
          <w:rFonts w:ascii="Times New Roman" w:eastAsia="Calibri" w:hAnsi="Times New Roman" w:cs="Times New Roman"/>
          <w:b/>
          <w:i/>
          <w:sz w:val="24"/>
          <w:szCs w:val="24"/>
        </w:rPr>
        <w:t xml:space="preserve"> </w:t>
      </w:r>
      <w:r w:rsidRPr="001E6C3E">
        <w:rPr>
          <w:rFonts w:ascii="Times New Roman" w:eastAsia="Calibri" w:hAnsi="Times New Roman" w:cs="Times New Roman"/>
          <w:sz w:val="24"/>
          <w:szCs w:val="24"/>
        </w:rPr>
        <w:t xml:space="preserve">дает свое согласие </w:t>
      </w:r>
      <w:r w:rsidRPr="001E6C3E">
        <w:rPr>
          <w:rFonts w:ascii="Times New Roman" w:eastAsia="Calibri" w:hAnsi="Times New Roman" w:cs="Times New Roman"/>
          <w:b/>
          <w:sz w:val="24"/>
          <w:szCs w:val="24"/>
        </w:rPr>
        <w:t>________«____________»</w:t>
      </w:r>
      <w:r w:rsidRPr="001E6C3E">
        <w:rPr>
          <w:rFonts w:ascii="Times New Roman" w:eastAsia="Calibri" w:hAnsi="Times New Roman" w:cs="Times New Roman"/>
          <w:sz w:val="24"/>
          <w:szCs w:val="24"/>
        </w:rPr>
        <w:t>, зарегистрированному по адресу:_______________,</w:t>
      </w:r>
      <w:r w:rsidRPr="001E6C3E">
        <w:rPr>
          <w:rFonts w:ascii="Times New Roman" w:eastAsia="Calibri" w:hAnsi="Times New Roman" w:cs="Times New Roman"/>
          <w:b/>
          <w:i/>
          <w:sz w:val="24"/>
          <w:szCs w:val="24"/>
        </w:rPr>
        <w:t xml:space="preserve"> </w:t>
      </w:r>
      <w:r w:rsidRPr="001E6C3E">
        <w:rPr>
          <w:rFonts w:ascii="Times New Roman" w:eastAsia="Calibri" w:hAnsi="Times New Roman" w:cs="Times New Roman"/>
          <w:b/>
          <w:sz w:val="24"/>
          <w:szCs w:val="24"/>
        </w:rPr>
        <w:t>ПАО «</w:t>
      </w:r>
      <w:r w:rsidR="008F6E93">
        <w:rPr>
          <w:rFonts w:ascii="Times New Roman" w:eastAsia="Calibri" w:hAnsi="Times New Roman" w:cs="Times New Roman"/>
          <w:b/>
          <w:sz w:val="24"/>
          <w:szCs w:val="24"/>
        </w:rPr>
        <w:t>Россети Центр</w:t>
      </w:r>
      <w:r w:rsidRPr="001E6C3E">
        <w:rPr>
          <w:rFonts w:ascii="Times New Roman" w:eastAsia="Calibri" w:hAnsi="Times New Roman" w:cs="Times New Roman"/>
          <w:b/>
          <w:sz w:val="24"/>
          <w:szCs w:val="24"/>
        </w:rPr>
        <w:t>»/ ПАО «</w:t>
      </w:r>
      <w:r w:rsidR="008F6E93">
        <w:rPr>
          <w:rFonts w:ascii="Times New Roman" w:eastAsia="Calibri" w:hAnsi="Times New Roman" w:cs="Times New Roman"/>
          <w:b/>
          <w:sz w:val="24"/>
          <w:szCs w:val="24"/>
        </w:rPr>
        <w:t>Россети Центр</w:t>
      </w:r>
      <w:r w:rsidRPr="001E6C3E">
        <w:rPr>
          <w:rFonts w:ascii="Times New Roman" w:eastAsia="Calibri" w:hAnsi="Times New Roman" w:cs="Times New Roman"/>
          <w:b/>
          <w:sz w:val="24"/>
          <w:szCs w:val="24"/>
        </w:rPr>
        <w:t xml:space="preserve"> и Приволжья»</w:t>
      </w:r>
      <w:r w:rsidR="000C762D">
        <w:rPr>
          <w:rFonts w:ascii="Times New Roman" w:eastAsia="Calibri" w:hAnsi="Times New Roman" w:cs="Times New Roman"/>
          <w:b/>
          <w:sz w:val="24"/>
          <w:szCs w:val="24"/>
        </w:rPr>
        <w:t xml:space="preserve"> </w:t>
      </w:r>
      <w:r w:rsidRPr="001E6C3E">
        <w:rPr>
          <w:rFonts w:ascii="Times New Roman" w:eastAsia="Calibri" w:hAnsi="Times New Roman" w:cs="Times New Roman"/>
          <w:sz w:val="24"/>
          <w:szCs w:val="24"/>
        </w:rPr>
        <w:t>зарегистрированному по адресу:_____________ и</w:t>
      </w:r>
      <w:r w:rsidRPr="001E6C3E">
        <w:rPr>
          <w:rFonts w:ascii="Times New Roman" w:eastAsia="Calibri" w:hAnsi="Times New Roman" w:cs="Times New Roman"/>
          <w:i/>
          <w:sz w:val="24"/>
          <w:szCs w:val="24"/>
        </w:rPr>
        <w:t xml:space="preserve"> </w:t>
      </w:r>
      <w:r w:rsidRPr="001E6C3E">
        <w:rPr>
          <w:rFonts w:ascii="Times New Roman" w:eastAsia="Calibri" w:hAnsi="Times New Roman" w:cs="Times New Roman"/>
          <w:b/>
          <w:sz w:val="24"/>
          <w:szCs w:val="24"/>
        </w:rPr>
        <w:t>Публичному акционерному обществу «Российские сети»</w:t>
      </w:r>
      <w:r w:rsidRPr="001E6C3E">
        <w:rPr>
          <w:rFonts w:ascii="Times New Roman" w:eastAsia="Calibri" w:hAnsi="Times New Roman" w:cs="Times New Roman"/>
          <w:sz w:val="24"/>
          <w:szCs w:val="24"/>
        </w:rPr>
        <w:t xml:space="preserve">, зарегистрированному по адресу: </w:t>
      </w:r>
      <w:r w:rsidRPr="001E6C3E">
        <w:rPr>
          <w:rFonts w:ascii="Times New Roman" w:eastAsia="Calibri" w:hAnsi="Times New Roman" w:cs="Times New Roman"/>
          <w:sz w:val="24"/>
          <w:szCs w:val="24"/>
        </w:rPr>
        <w:br/>
        <w:t xml:space="preserve">г. Москва, ул. Беловежская, 4, в отношении следующего перечня персональных данных руководителей и собственников (участников, учредителей, акционеров), </w:t>
      </w:r>
      <w:r w:rsidRPr="001E6C3E">
        <w:rPr>
          <w:rFonts w:ascii="Times New Roman" w:eastAsia="Calibri" w:hAnsi="Times New Roman" w:cs="Times New Roman"/>
          <w:sz w:val="24"/>
          <w:szCs w:val="24"/>
        </w:rPr>
        <w:br/>
        <w:t xml:space="preserve">в том числе конечных бенефициаров, участника закупки (потенциального контрагента)/ контрагента / планируемых к привлечению </w:t>
      </w:r>
      <w:proofErr w:type="spellStart"/>
      <w:r w:rsidRPr="001E6C3E">
        <w:rPr>
          <w:rFonts w:ascii="Times New Roman" w:eastAsia="Calibri" w:hAnsi="Times New Roman" w:cs="Times New Roman"/>
          <w:sz w:val="24"/>
          <w:szCs w:val="24"/>
        </w:rPr>
        <w:t>субконтрагентов</w:t>
      </w:r>
      <w:proofErr w:type="spellEnd"/>
      <w:r w:rsidRPr="001E6C3E">
        <w:rPr>
          <w:rFonts w:ascii="Times New Roman" w:eastAsia="Calibri" w:hAnsi="Times New Roman" w:cs="Times New Roman"/>
          <w:sz w:val="24"/>
          <w:szCs w:val="24"/>
        </w:rPr>
        <w:t xml:space="preserve">: фамилия имя отчество, серия и номер документа, удостоверяющего личность, сведения о дате выдачи указанного документа и выдавшем его органе, адрес регистрации, ИНН на совершение действий, предусмотренных п. 3 ст. 3 ФЗ «О персональных данных» от 27.07.2006 № 152-ФЗ,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1E6C3E">
        <w:rPr>
          <w:rFonts w:ascii="Times New Roman" w:eastAsia="Calibri" w:hAnsi="Times New Roman" w:cs="Times New Roman"/>
          <w:sz w:val="24"/>
          <w:szCs w:val="24"/>
        </w:rPr>
        <w:t>Росфинмониторинг</w:t>
      </w:r>
      <w:proofErr w:type="spellEnd"/>
      <w:r w:rsidRPr="001E6C3E">
        <w:rPr>
          <w:rFonts w:ascii="Times New Roman" w:eastAsia="Calibri" w:hAnsi="Times New Roman" w:cs="Times New Roman"/>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w:t>
      </w:r>
      <w:r>
        <w:rPr>
          <w:rFonts w:ascii="Times New Roman" w:eastAsia="Calibri" w:hAnsi="Times New Roman" w:cs="Times New Roman"/>
          <w:sz w:val="24"/>
          <w:szCs w:val="24"/>
        </w:rPr>
        <w:t>, акционеров) и бенефициаров.</w:t>
      </w:r>
    </w:p>
    <w:p w14:paraId="02705D99" w14:textId="77777777" w:rsidR="00164263" w:rsidRPr="001E6C3E" w:rsidRDefault="00164263" w:rsidP="00164263">
      <w:pPr>
        <w:spacing w:after="0" w:line="240" w:lineRule="auto"/>
        <w:ind w:firstLine="709"/>
        <w:contextualSpacing/>
        <w:jc w:val="both"/>
        <w:rPr>
          <w:rFonts w:ascii="Times New Roman" w:eastAsia="Calibri" w:hAnsi="Times New Roman" w:cs="Times New Roman"/>
          <w:snapToGrid w:val="0"/>
          <w:sz w:val="24"/>
          <w:szCs w:val="24"/>
        </w:rPr>
      </w:pPr>
      <w:r w:rsidRPr="001E6C3E">
        <w:rPr>
          <w:rFonts w:ascii="Times New Roman" w:eastAsia="Calibri" w:hAnsi="Times New Roman" w:cs="Times New Roman"/>
          <w:snapToGrid w:val="0"/>
          <w:sz w:val="24"/>
          <w:szCs w:val="24"/>
        </w:rPr>
        <w:t xml:space="preserve">Цель обработки персональных данных: обеспечение соблюдения требований законодательства Российской Федерации, в том числе статьи 13.3 Федерального закона от 25.12.2008 № 273 - ФЗ «О противодействии коррупции»,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w:t>
      </w:r>
      <w:r w:rsidRPr="001E6C3E">
        <w:rPr>
          <w:rFonts w:ascii="Times New Roman" w:eastAsia="Calibri" w:hAnsi="Times New Roman" w:cs="Times New Roman"/>
          <w:snapToGrid w:val="0"/>
          <w:sz w:val="24"/>
          <w:szCs w:val="24"/>
        </w:rPr>
        <w:br/>
        <w:t>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14:paraId="637FB722" w14:textId="6D0F9526" w:rsidR="00D11EAA" w:rsidRDefault="00164263" w:rsidP="00164263">
      <w:pPr>
        <w:spacing w:after="0" w:line="240" w:lineRule="auto"/>
        <w:ind w:firstLine="709"/>
        <w:contextualSpacing/>
        <w:jc w:val="both"/>
        <w:rPr>
          <w:rFonts w:ascii="Times New Roman" w:eastAsia="Times New Roman" w:hAnsi="Times New Roman" w:cs="Times New Roman"/>
          <w:sz w:val="26"/>
          <w:szCs w:val="26"/>
          <w:lang w:eastAsia="ru-RU"/>
        </w:rPr>
      </w:pPr>
      <w:r w:rsidRPr="001E6C3E">
        <w:rPr>
          <w:rFonts w:ascii="Times New Roman" w:eastAsia="Calibri" w:hAnsi="Times New Roman" w:cs="Times New Roman"/>
          <w:snapToGrid w:val="0"/>
          <w:sz w:val="24"/>
          <w:szCs w:val="24"/>
        </w:rPr>
        <w:t>Срок, в течение которого действует настоящее согласие: со дня его подписания до момента фактического достижения цели обработки, либо отзыва настоящего согласия посредством письменного обращения субъекта персональных данных с требованием о прекращении обработки его персональных данных.</w:t>
      </w:r>
    </w:p>
    <w:p w14:paraId="35A18BB0" w14:textId="77777777" w:rsidR="00D11EAA" w:rsidRPr="001E6C3E" w:rsidRDefault="00D11EAA" w:rsidP="00D11EAA">
      <w:pPr>
        <w:spacing w:after="60" w:line="240" w:lineRule="auto"/>
        <w:contextualSpacing/>
        <w:jc w:val="both"/>
        <w:rPr>
          <w:rFonts w:ascii="Times New Roman" w:eastAsia="Times New Roman" w:hAnsi="Times New Roman" w:cs="Times New Roman"/>
          <w:sz w:val="26"/>
          <w:szCs w:val="26"/>
          <w:lang w:eastAsia="ru-RU"/>
        </w:rPr>
      </w:pPr>
    </w:p>
    <w:tbl>
      <w:tblPr>
        <w:tblpPr w:leftFromText="180" w:rightFromText="180" w:vertAnchor="text" w:horzAnchor="page" w:tblpX="1243" w:tblpY="191"/>
        <w:tblW w:w="10306" w:type="dxa"/>
        <w:tblLook w:val="01E0" w:firstRow="1" w:lastRow="1" w:firstColumn="1" w:lastColumn="1" w:noHBand="0" w:noVBand="0"/>
      </w:tblPr>
      <w:tblGrid>
        <w:gridCol w:w="10306"/>
      </w:tblGrid>
      <w:tr w:rsidR="00D11EAA" w:rsidRPr="001E6C3E" w14:paraId="52E0664A" w14:textId="77777777" w:rsidTr="00807A93">
        <w:trPr>
          <w:trHeight w:val="1139"/>
        </w:trPr>
        <w:tc>
          <w:tcPr>
            <w:tcW w:w="10306" w:type="dxa"/>
          </w:tcPr>
          <w:p w14:paraId="1178ADD7" w14:textId="22A750DA" w:rsidR="00D11EAA" w:rsidRPr="001E6C3E" w:rsidRDefault="000D2279" w:rsidP="00807A93">
            <w:pPr>
              <w:spacing w:after="0" w:line="240" w:lineRule="auto"/>
              <w:ind w:left="5812"/>
              <w:contextualSpacing/>
              <w:rPr>
                <w:rFonts w:ascii="Times New Roman" w:eastAsia="Calibri" w:hAnsi="Times New Roman" w:cs="Times New Roman"/>
                <w:sz w:val="24"/>
                <w:szCs w:val="24"/>
              </w:rPr>
            </w:pPr>
            <w:r>
              <w:rPr>
                <w:rFonts w:ascii="Times New Roman" w:eastAsia="Calibri" w:hAnsi="Times New Roman" w:cs="Times New Roman"/>
                <w:sz w:val="24"/>
                <w:szCs w:val="24"/>
              </w:rPr>
              <w:lastRenderedPageBreak/>
              <w:t>Приложение 8</w:t>
            </w:r>
            <w:r w:rsidR="00D11EAA" w:rsidRPr="001E6C3E">
              <w:rPr>
                <w:rFonts w:ascii="Times New Roman" w:eastAsia="Calibri" w:hAnsi="Times New Roman" w:cs="Times New Roman"/>
                <w:sz w:val="24"/>
                <w:szCs w:val="24"/>
              </w:rPr>
              <w:t xml:space="preserve"> к договору </w:t>
            </w:r>
          </w:p>
          <w:p w14:paraId="75A71690" w14:textId="77777777" w:rsidR="00CB084B" w:rsidRPr="00513735" w:rsidRDefault="00CB084B" w:rsidP="00CB084B">
            <w:pPr>
              <w:spacing w:after="0" w:line="240" w:lineRule="auto"/>
              <w:ind w:left="5529" w:right="-8"/>
              <w:contextualSpacing/>
              <w:jc w:val="both"/>
              <w:rPr>
                <w:rFonts w:ascii="Times New Roman" w:eastAsia="Times New Roman" w:hAnsi="Times New Roman" w:cs="Times New Roman"/>
                <w:kern w:val="32"/>
                <w:sz w:val="28"/>
                <w:szCs w:val="28"/>
              </w:rPr>
            </w:pPr>
            <w:r w:rsidRPr="00513735">
              <w:rPr>
                <w:rFonts w:ascii="Times New Roman" w:hAnsi="Times New Roman" w:cs="Times New Roman"/>
                <w:sz w:val="24"/>
                <w:szCs w:val="24"/>
              </w:rPr>
              <w:t>от</w:t>
            </w:r>
            <w:r>
              <w:rPr>
                <w:rFonts w:ascii="Times New Roman" w:hAnsi="Times New Roman" w:cs="Times New Roman"/>
                <w:sz w:val="24"/>
                <w:szCs w:val="24"/>
              </w:rPr>
              <w:t xml:space="preserve"> «</w:t>
            </w:r>
            <w:r w:rsidRPr="00513735">
              <w:rPr>
                <w:rFonts w:ascii="Times New Roman" w:hAnsi="Times New Roman" w:cs="Times New Roman"/>
                <w:sz w:val="24"/>
                <w:szCs w:val="24"/>
              </w:rPr>
              <w:t>»</w:t>
            </w:r>
            <w:r>
              <w:rPr>
                <w:rFonts w:ascii="Times New Roman" w:hAnsi="Times New Roman" w:cs="Times New Roman"/>
                <w:sz w:val="24"/>
                <w:szCs w:val="24"/>
              </w:rPr>
              <w:t xml:space="preserve"> 2023</w:t>
            </w:r>
            <w:r w:rsidRPr="00513735">
              <w:rPr>
                <w:rFonts w:ascii="Times New Roman" w:hAnsi="Times New Roman" w:cs="Times New Roman"/>
                <w:sz w:val="24"/>
                <w:szCs w:val="24"/>
              </w:rPr>
              <w:t>г. №</w:t>
            </w:r>
            <w:r>
              <w:rPr>
                <w:rFonts w:ascii="Times New Roman" w:eastAsia="Times New Roman" w:hAnsi="Times New Roman" w:cs="Times New Roman"/>
                <w:bCs/>
                <w:sz w:val="24"/>
                <w:szCs w:val="24"/>
                <w:lang w:eastAsia="ru-RU"/>
              </w:rPr>
              <w:t>6700//23</w:t>
            </w:r>
          </w:p>
          <w:p w14:paraId="09592816" w14:textId="77777777" w:rsidR="00D11EAA" w:rsidRPr="001E6C3E" w:rsidRDefault="00D11EAA" w:rsidP="00807A93">
            <w:pPr>
              <w:tabs>
                <w:tab w:val="left" w:pos="8250"/>
              </w:tabs>
              <w:autoSpaceDE w:val="0"/>
              <w:autoSpaceDN w:val="0"/>
              <w:adjustRightInd w:val="0"/>
              <w:spacing w:after="0" w:line="240" w:lineRule="auto"/>
              <w:contextualSpacing/>
              <w:jc w:val="center"/>
              <w:rPr>
                <w:rFonts w:ascii="Times New Roman" w:eastAsia="Times New Roman" w:hAnsi="Times New Roman" w:cs="Times New Roman"/>
                <w:sz w:val="26"/>
                <w:szCs w:val="26"/>
                <w:lang w:eastAsia="ru-RU"/>
              </w:rPr>
            </w:pPr>
          </w:p>
          <w:p w14:paraId="3C6391E2" w14:textId="77777777" w:rsidR="00D11EAA" w:rsidRPr="001E6C3E" w:rsidRDefault="00D11EAA" w:rsidP="00807A93">
            <w:pPr>
              <w:tabs>
                <w:tab w:val="left" w:pos="993"/>
              </w:tabs>
              <w:contextualSpacing/>
              <w:rPr>
                <w:rFonts w:ascii="Times New Roman" w:hAnsi="Times New Roman" w:cs="Times New Roman"/>
                <w:i/>
              </w:rPr>
            </w:pPr>
          </w:p>
        </w:tc>
      </w:tr>
      <w:tr w:rsidR="00D11EAA" w:rsidRPr="001E6C3E" w14:paraId="7D6C1FF4" w14:textId="77777777" w:rsidTr="00807A93">
        <w:trPr>
          <w:trHeight w:val="596"/>
        </w:trPr>
        <w:tc>
          <w:tcPr>
            <w:tcW w:w="10306" w:type="dxa"/>
          </w:tcPr>
          <w:p w14:paraId="05C100E6" w14:textId="2DF2A9E6" w:rsidR="00D11EAA" w:rsidRPr="001E6C3E" w:rsidRDefault="000C762D" w:rsidP="00807A93">
            <w:pPr>
              <w:tabs>
                <w:tab w:val="left" w:pos="993"/>
              </w:tabs>
              <w:autoSpaceDE w:val="0"/>
              <w:autoSpaceDN w:val="0"/>
              <w:adjustRightInd w:val="0"/>
              <w:ind w:firstLine="567"/>
              <w:contextualSpacing/>
              <w:rPr>
                <w:rFonts w:ascii="Times New Roman" w:eastAsia="Times New Roman" w:hAnsi="Times New Roman" w:cs="Times New Roman"/>
                <w:b/>
                <w:bCs/>
                <w:sz w:val="26"/>
                <w:szCs w:val="26"/>
                <w:lang w:eastAsia="ru-RU"/>
              </w:rPr>
            </w:pPr>
            <w:r>
              <w:rPr>
                <w:rFonts w:ascii="Times New Roman" w:eastAsia="Times New Roman" w:hAnsi="Times New Roman" w:cs="Times New Roman"/>
                <w:b/>
                <w:bCs/>
                <w:sz w:val="26"/>
                <w:szCs w:val="26"/>
                <w:lang w:eastAsia="ru-RU"/>
              </w:rPr>
              <w:t xml:space="preserve">                              </w:t>
            </w:r>
            <w:r w:rsidR="00D11EAA" w:rsidRPr="001E6C3E">
              <w:rPr>
                <w:rFonts w:ascii="Times New Roman" w:eastAsia="Times New Roman" w:hAnsi="Times New Roman" w:cs="Times New Roman"/>
                <w:b/>
                <w:bCs/>
                <w:sz w:val="26"/>
                <w:szCs w:val="26"/>
                <w:lang w:eastAsia="ru-RU"/>
              </w:rPr>
              <w:t xml:space="preserve"> СПИСОК </w:t>
            </w:r>
          </w:p>
          <w:p w14:paraId="584C2D21" w14:textId="2F5651D0" w:rsidR="00D11EAA" w:rsidRPr="001E6C3E" w:rsidRDefault="000C762D" w:rsidP="00807A93">
            <w:pPr>
              <w:tabs>
                <w:tab w:val="left" w:pos="993"/>
              </w:tabs>
              <w:autoSpaceDE w:val="0"/>
              <w:autoSpaceDN w:val="0"/>
              <w:adjustRightInd w:val="0"/>
              <w:ind w:firstLine="567"/>
              <w:contextualSpacing/>
              <w:rPr>
                <w:rFonts w:ascii="Times New Roman" w:eastAsia="Times New Roman" w:hAnsi="Times New Roman" w:cs="Times New Roman"/>
                <w:b/>
                <w:bCs/>
                <w:sz w:val="26"/>
                <w:szCs w:val="26"/>
                <w:lang w:eastAsia="ru-RU"/>
              </w:rPr>
            </w:pPr>
            <w:r>
              <w:rPr>
                <w:rFonts w:ascii="Times New Roman" w:eastAsia="Times New Roman" w:hAnsi="Times New Roman" w:cs="Times New Roman"/>
                <w:b/>
                <w:bCs/>
                <w:sz w:val="26"/>
                <w:szCs w:val="26"/>
                <w:lang w:eastAsia="ru-RU"/>
              </w:rPr>
              <w:t xml:space="preserve">                        </w:t>
            </w:r>
            <w:r w:rsidR="00D11EAA" w:rsidRPr="001E6C3E">
              <w:rPr>
                <w:rFonts w:ascii="Times New Roman" w:eastAsia="Times New Roman" w:hAnsi="Times New Roman" w:cs="Times New Roman"/>
                <w:b/>
                <w:bCs/>
                <w:sz w:val="26"/>
                <w:szCs w:val="26"/>
                <w:lang w:eastAsia="ru-RU"/>
              </w:rPr>
              <w:t>субподрядных организаций</w:t>
            </w:r>
          </w:p>
        </w:tc>
      </w:tr>
      <w:tr w:rsidR="00D11EAA" w:rsidRPr="001E6C3E" w14:paraId="45391882" w14:textId="77777777" w:rsidTr="00807A93">
        <w:tc>
          <w:tcPr>
            <w:tcW w:w="10306" w:type="dxa"/>
          </w:tcPr>
          <w:p w14:paraId="3812D318" w14:textId="7325DD54" w:rsidR="00D11EAA" w:rsidRPr="005D7443" w:rsidRDefault="00C42054" w:rsidP="00166F12">
            <w:pPr>
              <w:spacing w:after="0" w:line="240" w:lineRule="auto"/>
              <w:contextualSpacing/>
              <w:rPr>
                <w:rFonts w:ascii="Times New Roman" w:eastAsia="Times New Roman" w:hAnsi="Times New Roman" w:cs="Times New Roman"/>
                <w:sz w:val="24"/>
                <w:szCs w:val="24"/>
                <w:lang w:eastAsia="ru-RU"/>
              </w:rPr>
            </w:pPr>
            <w:r w:rsidRPr="005D7443">
              <w:rPr>
                <w:rFonts w:ascii="Times New Roman" w:hAnsi="Times New Roman" w:cs="Times New Roman"/>
                <w:bCs/>
                <w:sz w:val="24"/>
                <w:szCs w:val="24"/>
              </w:rPr>
              <w:t xml:space="preserve">Заказчик: </w:t>
            </w:r>
            <w:r w:rsidRPr="005D7443">
              <w:rPr>
                <w:rFonts w:ascii="Times New Roman" w:eastAsia="Times New Roman" w:hAnsi="Times New Roman" w:cs="Times New Roman"/>
                <w:sz w:val="24"/>
                <w:szCs w:val="24"/>
                <w:lang w:eastAsia="ru-RU"/>
              </w:rPr>
              <w:t>ПАО</w:t>
            </w:r>
            <w:r w:rsidR="00166F12" w:rsidRPr="005D7443">
              <w:rPr>
                <w:rFonts w:ascii="Times New Roman" w:eastAsia="Times New Roman" w:hAnsi="Times New Roman" w:cs="Times New Roman"/>
                <w:sz w:val="24"/>
                <w:szCs w:val="24"/>
                <w:lang w:eastAsia="ru-RU"/>
              </w:rPr>
              <w:t xml:space="preserve"> «</w:t>
            </w:r>
            <w:r w:rsidR="008F6E93">
              <w:rPr>
                <w:rFonts w:ascii="Times New Roman" w:eastAsia="Times New Roman" w:hAnsi="Times New Roman" w:cs="Times New Roman"/>
                <w:sz w:val="24"/>
                <w:szCs w:val="24"/>
                <w:lang w:eastAsia="ru-RU"/>
              </w:rPr>
              <w:t>Россети Центр</w:t>
            </w:r>
            <w:r w:rsidR="00166F12" w:rsidRPr="005D7443">
              <w:rPr>
                <w:rFonts w:ascii="Times New Roman" w:eastAsia="Times New Roman" w:hAnsi="Times New Roman" w:cs="Times New Roman"/>
                <w:sz w:val="24"/>
                <w:szCs w:val="24"/>
                <w:lang w:eastAsia="ru-RU"/>
              </w:rPr>
              <w:t>»</w:t>
            </w:r>
            <w:r w:rsidR="00224F57">
              <w:rPr>
                <w:rFonts w:ascii="Times New Roman" w:eastAsia="Times New Roman" w:hAnsi="Times New Roman" w:cs="Times New Roman"/>
                <w:sz w:val="24"/>
                <w:szCs w:val="24"/>
                <w:lang w:eastAsia="ru-RU"/>
              </w:rPr>
              <w:t xml:space="preserve"> </w:t>
            </w:r>
            <w:r w:rsidR="00224F57" w:rsidRPr="00805478">
              <w:rPr>
                <w:rFonts w:ascii="Times New Roman" w:hAnsi="Times New Roman" w:cs="Times New Roman"/>
                <w:b/>
                <w:sz w:val="24"/>
                <w:szCs w:val="24"/>
              </w:rPr>
              <w:t xml:space="preserve">– </w:t>
            </w:r>
            <w:r w:rsidR="00224F57" w:rsidRPr="00224F57">
              <w:rPr>
                <w:rFonts w:ascii="Times New Roman" w:hAnsi="Times New Roman" w:cs="Times New Roman"/>
                <w:sz w:val="24"/>
                <w:szCs w:val="24"/>
              </w:rPr>
              <w:t>«Смоленскэнерго»</w:t>
            </w:r>
            <w:r w:rsidR="00166F12" w:rsidRPr="005D7443">
              <w:rPr>
                <w:rFonts w:ascii="Times New Roman" w:eastAsia="Times New Roman" w:hAnsi="Times New Roman" w:cs="Times New Roman"/>
                <w:sz w:val="24"/>
                <w:szCs w:val="24"/>
                <w:lang w:eastAsia="ru-RU"/>
              </w:rPr>
              <w:t xml:space="preserve"> </w:t>
            </w:r>
          </w:p>
        </w:tc>
      </w:tr>
      <w:tr w:rsidR="00D11EAA" w:rsidRPr="001E6C3E" w14:paraId="21CEEE48" w14:textId="77777777" w:rsidTr="00807A93">
        <w:tc>
          <w:tcPr>
            <w:tcW w:w="10306" w:type="dxa"/>
          </w:tcPr>
          <w:p w14:paraId="58C67DC3" w14:textId="3A8179B8" w:rsidR="00C42054" w:rsidRPr="00C42054" w:rsidRDefault="00C42054" w:rsidP="00C42054">
            <w:pPr>
              <w:tabs>
                <w:tab w:val="left" w:pos="1134"/>
              </w:tabs>
              <w:contextualSpacing/>
              <w:rPr>
                <w:rFonts w:ascii="Times New Roman" w:hAnsi="Times New Roman" w:cs="Times New Roman"/>
                <w:bCs/>
                <w:spacing w:val="-1"/>
                <w:sz w:val="24"/>
                <w:szCs w:val="24"/>
                <w:lang w:val="x-none" w:eastAsia="x-none"/>
              </w:rPr>
            </w:pPr>
            <w:r w:rsidRPr="005D7443">
              <w:rPr>
                <w:rFonts w:ascii="Times New Roman" w:hAnsi="Times New Roman" w:cs="Times New Roman"/>
                <w:bCs/>
                <w:sz w:val="24"/>
                <w:szCs w:val="24"/>
              </w:rPr>
              <w:t>Подрядчик</w:t>
            </w:r>
            <w:r w:rsidRPr="00C42054">
              <w:rPr>
                <w:rFonts w:ascii="Times New Roman" w:hAnsi="Times New Roman" w:cs="Times New Roman"/>
                <w:bCs/>
                <w:sz w:val="24"/>
                <w:szCs w:val="24"/>
              </w:rPr>
              <w:t>:</w:t>
            </w:r>
            <w:r w:rsidR="000C762D">
              <w:rPr>
                <w:rFonts w:ascii="Times New Roman" w:hAnsi="Times New Roman" w:cs="Times New Roman"/>
                <w:bCs/>
                <w:sz w:val="24"/>
                <w:szCs w:val="24"/>
              </w:rPr>
              <w:t xml:space="preserve"> </w:t>
            </w:r>
          </w:p>
          <w:p w14:paraId="11AC76F8" w14:textId="73A33F76" w:rsidR="00E341C7" w:rsidRPr="00C42054" w:rsidRDefault="00E341C7" w:rsidP="00E341C7">
            <w:pPr>
              <w:tabs>
                <w:tab w:val="left" w:pos="1134"/>
              </w:tabs>
              <w:spacing w:line="240" w:lineRule="auto"/>
              <w:contextualSpacing/>
              <w:rPr>
                <w:rFonts w:ascii="Times New Roman" w:eastAsia="Calibri" w:hAnsi="Times New Roman" w:cs="Times New Roman"/>
                <w:bCs/>
                <w:spacing w:val="-1"/>
                <w:sz w:val="24"/>
                <w:szCs w:val="24"/>
                <w:lang w:val="x-none" w:eastAsia="x-none"/>
              </w:rPr>
            </w:pPr>
          </w:p>
          <w:p w14:paraId="3A6E166F" w14:textId="56B8FC1B" w:rsidR="000A3100" w:rsidRPr="00401C57" w:rsidRDefault="000A3100" w:rsidP="000A3100">
            <w:pPr>
              <w:tabs>
                <w:tab w:val="left" w:pos="1134"/>
              </w:tabs>
              <w:spacing w:after="0" w:line="240" w:lineRule="auto"/>
              <w:contextualSpacing/>
              <w:rPr>
                <w:rFonts w:ascii="Times New Roman" w:eastAsia="Times New Roman" w:hAnsi="Times New Roman" w:cs="Times New Roman"/>
                <w:b/>
                <w:sz w:val="24"/>
                <w:szCs w:val="24"/>
                <w:lang w:eastAsia="ru-RU"/>
              </w:rPr>
            </w:pPr>
          </w:p>
          <w:p w14:paraId="2C5F66AF" w14:textId="77777777" w:rsidR="005D7443" w:rsidRPr="005D7443" w:rsidRDefault="005D7443" w:rsidP="005D7443">
            <w:pPr>
              <w:spacing w:after="0" w:line="240" w:lineRule="auto"/>
              <w:contextualSpacing/>
              <w:rPr>
                <w:rFonts w:ascii="Times New Roman" w:hAnsi="Times New Roman" w:cs="Times New Roman"/>
                <w:sz w:val="24"/>
                <w:szCs w:val="24"/>
              </w:rPr>
            </w:pPr>
          </w:p>
          <w:p w14:paraId="62F3108D" w14:textId="77777777" w:rsidR="00D11EAA" w:rsidRPr="005D7443" w:rsidRDefault="00D11EAA" w:rsidP="00807A93">
            <w:pPr>
              <w:tabs>
                <w:tab w:val="left" w:pos="993"/>
              </w:tabs>
              <w:autoSpaceDE w:val="0"/>
              <w:autoSpaceDN w:val="0"/>
              <w:adjustRightInd w:val="0"/>
              <w:contextualSpacing/>
              <w:rPr>
                <w:rFonts w:ascii="Times New Roman" w:hAnsi="Times New Roman" w:cs="Times New Roman"/>
                <w:bCs/>
                <w:sz w:val="24"/>
                <w:szCs w:val="24"/>
              </w:rPr>
            </w:pPr>
          </w:p>
        </w:tc>
      </w:tr>
      <w:tr w:rsidR="00D11EAA" w:rsidRPr="001E6C3E" w14:paraId="5353350C" w14:textId="77777777" w:rsidTr="00807A93">
        <w:tc>
          <w:tcPr>
            <w:tcW w:w="10306" w:type="dxa"/>
          </w:tcPr>
          <w:p w14:paraId="1A97F9B4" w14:textId="77777777" w:rsidR="00D11EAA" w:rsidRPr="001E6C3E" w:rsidRDefault="00D11EAA" w:rsidP="00807A93">
            <w:pPr>
              <w:tabs>
                <w:tab w:val="left" w:pos="993"/>
              </w:tabs>
              <w:autoSpaceDE w:val="0"/>
              <w:autoSpaceDN w:val="0"/>
              <w:adjustRightInd w:val="0"/>
              <w:contextualSpacing/>
              <w:rPr>
                <w:rFonts w:ascii="Times New Roman" w:hAnsi="Times New Roman" w:cs="Times New Roman"/>
                <w:bCs/>
              </w:rPr>
            </w:pPr>
          </w:p>
        </w:tc>
      </w:tr>
      <w:tr w:rsidR="00D11EAA" w:rsidRPr="001E6C3E" w14:paraId="4D14F1BE" w14:textId="77777777" w:rsidTr="00807A93">
        <w:tc>
          <w:tcPr>
            <w:tcW w:w="10306" w:type="dxa"/>
          </w:tcPr>
          <w:tbl>
            <w:tblPr>
              <w:tblpPr w:leftFromText="180" w:rightFromText="180" w:vertAnchor="text" w:horzAnchor="margin" w:tblpY="66"/>
              <w:tblW w:w="100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8"/>
              <w:gridCol w:w="2706"/>
              <w:gridCol w:w="3486"/>
              <w:gridCol w:w="2930"/>
            </w:tblGrid>
            <w:tr w:rsidR="00D11EAA" w:rsidRPr="001E6C3E" w14:paraId="72FDFAC0" w14:textId="77777777" w:rsidTr="00807A93">
              <w:trPr>
                <w:trHeight w:val="841"/>
              </w:trPr>
              <w:tc>
                <w:tcPr>
                  <w:tcW w:w="958" w:type="dxa"/>
                  <w:tcBorders>
                    <w:top w:val="single" w:sz="4" w:space="0" w:color="auto"/>
                    <w:left w:val="single" w:sz="4" w:space="0" w:color="auto"/>
                    <w:bottom w:val="single" w:sz="4" w:space="0" w:color="auto"/>
                    <w:right w:val="single" w:sz="4" w:space="0" w:color="auto"/>
                  </w:tcBorders>
                </w:tcPr>
                <w:p w14:paraId="3A26F237" w14:textId="77777777" w:rsidR="00D11EAA" w:rsidRPr="001E6C3E" w:rsidRDefault="00D11EAA" w:rsidP="00807A93">
                  <w:pPr>
                    <w:tabs>
                      <w:tab w:val="left" w:pos="171"/>
                    </w:tabs>
                    <w:ind w:firstLine="29"/>
                    <w:contextualSpacing/>
                    <w:jc w:val="center"/>
                    <w:rPr>
                      <w:rFonts w:ascii="Times New Roman" w:hAnsi="Times New Roman" w:cs="Times New Roman"/>
                    </w:rPr>
                  </w:pPr>
                  <w:r w:rsidRPr="001E6C3E">
                    <w:rPr>
                      <w:rFonts w:ascii="Times New Roman" w:hAnsi="Times New Roman" w:cs="Times New Roman"/>
                    </w:rPr>
                    <w:t>№</w:t>
                  </w:r>
                </w:p>
                <w:p w14:paraId="0326EE31" w14:textId="77777777" w:rsidR="00D11EAA" w:rsidRPr="001E6C3E" w:rsidRDefault="00D11EAA" w:rsidP="00807A93">
                  <w:pPr>
                    <w:tabs>
                      <w:tab w:val="left" w:pos="171"/>
                    </w:tabs>
                    <w:ind w:firstLine="29"/>
                    <w:contextualSpacing/>
                    <w:jc w:val="center"/>
                    <w:rPr>
                      <w:rFonts w:ascii="Times New Roman" w:hAnsi="Times New Roman" w:cs="Times New Roman"/>
                    </w:rPr>
                  </w:pPr>
                  <w:r w:rsidRPr="001E6C3E">
                    <w:rPr>
                      <w:rFonts w:ascii="Times New Roman" w:hAnsi="Times New Roman" w:cs="Times New Roman"/>
                    </w:rPr>
                    <w:t>п/п</w:t>
                  </w:r>
                </w:p>
              </w:tc>
              <w:tc>
                <w:tcPr>
                  <w:tcW w:w="2706" w:type="dxa"/>
                  <w:tcBorders>
                    <w:top w:val="single" w:sz="4" w:space="0" w:color="auto"/>
                    <w:left w:val="single" w:sz="4" w:space="0" w:color="auto"/>
                    <w:bottom w:val="single" w:sz="4" w:space="0" w:color="auto"/>
                    <w:right w:val="single" w:sz="4" w:space="0" w:color="auto"/>
                  </w:tcBorders>
                  <w:vAlign w:val="center"/>
                </w:tcPr>
                <w:p w14:paraId="078C88D9" w14:textId="77777777" w:rsidR="00D11EAA" w:rsidRPr="001E6C3E" w:rsidRDefault="00D11EAA" w:rsidP="00807A93">
                  <w:pPr>
                    <w:tabs>
                      <w:tab w:val="left" w:pos="993"/>
                    </w:tabs>
                    <w:contextualSpacing/>
                    <w:jc w:val="center"/>
                    <w:rPr>
                      <w:rFonts w:ascii="Times New Roman" w:hAnsi="Times New Roman" w:cs="Times New Roman"/>
                    </w:rPr>
                  </w:pPr>
                  <w:r w:rsidRPr="001E6C3E">
                    <w:rPr>
                      <w:rFonts w:ascii="Times New Roman" w:hAnsi="Times New Roman" w:cs="Times New Roman"/>
                    </w:rPr>
                    <w:t>Наименование организации</w:t>
                  </w:r>
                </w:p>
              </w:tc>
              <w:tc>
                <w:tcPr>
                  <w:tcW w:w="3486" w:type="dxa"/>
                  <w:tcBorders>
                    <w:top w:val="single" w:sz="4" w:space="0" w:color="auto"/>
                    <w:left w:val="single" w:sz="4" w:space="0" w:color="auto"/>
                    <w:bottom w:val="single" w:sz="4" w:space="0" w:color="auto"/>
                    <w:right w:val="single" w:sz="4" w:space="0" w:color="auto"/>
                  </w:tcBorders>
                  <w:vAlign w:val="center"/>
                </w:tcPr>
                <w:p w14:paraId="356AA568" w14:textId="77777777" w:rsidR="00D11EAA" w:rsidRPr="001E6C3E" w:rsidRDefault="00D11EAA" w:rsidP="00807A93">
                  <w:pPr>
                    <w:tabs>
                      <w:tab w:val="left" w:pos="993"/>
                    </w:tabs>
                    <w:ind w:hanging="21"/>
                    <w:contextualSpacing/>
                    <w:jc w:val="center"/>
                    <w:rPr>
                      <w:rFonts w:ascii="Times New Roman" w:hAnsi="Times New Roman" w:cs="Times New Roman"/>
                    </w:rPr>
                  </w:pPr>
                  <w:r w:rsidRPr="001E6C3E">
                    <w:rPr>
                      <w:rFonts w:ascii="Times New Roman" w:hAnsi="Times New Roman" w:cs="Times New Roman"/>
                    </w:rPr>
                    <w:t>Состав выполняемых работ и сумма договора субподряда (</w:t>
                  </w:r>
                  <w:r w:rsidRPr="001E6C3E">
                    <w:rPr>
                      <w:rFonts w:ascii="Times New Roman" w:hAnsi="Times New Roman" w:cs="Times New Roman"/>
                      <w:bCs/>
                    </w:rPr>
                    <w:t>тыс. рублей)</w:t>
                  </w:r>
                </w:p>
              </w:tc>
              <w:tc>
                <w:tcPr>
                  <w:tcW w:w="2930" w:type="dxa"/>
                  <w:tcBorders>
                    <w:top w:val="single" w:sz="4" w:space="0" w:color="auto"/>
                    <w:left w:val="single" w:sz="4" w:space="0" w:color="auto"/>
                    <w:bottom w:val="single" w:sz="4" w:space="0" w:color="auto"/>
                    <w:right w:val="single" w:sz="4" w:space="0" w:color="auto"/>
                  </w:tcBorders>
                </w:tcPr>
                <w:p w14:paraId="57585692" w14:textId="77777777" w:rsidR="00D11EAA" w:rsidRPr="001E6C3E" w:rsidRDefault="00D11EAA" w:rsidP="00807A93">
                  <w:pPr>
                    <w:tabs>
                      <w:tab w:val="left" w:pos="993"/>
                    </w:tabs>
                    <w:ind w:hanging="21"/>
                    <w:contextualSpacing/>
                    <w:jc w:val="center"/>
                    <w:rPr>
                      <w:rFonts w:ascii="Times New Roman" w:hAnsi="Times New Roman" w:cs="Times New Roman"/>
                    </w:rPr>
                  </w:pPr>
                  <w:r w:rsidRPr="001E6C3E">
                    <w:rPr>
                      <w:rFonts w:ascii="Times New Roman" w:hAnsi="Times New Roman" w:cs="Times New Roman"/>
                    </w:rPr>
                    <w:t>ИНН</w:t>
                  </w:r>
                </w:p>
              </w:tc>
            </w:tr>
            <w:tr w:rsidR="00D11EAA" w:rsidRPr="001E6C3E" w14:paraId="347D31FD" w14:textId="77777777" w:rsidTr="00807A93">
              <w:trPr>
                <w:trHeight w:val="690"/>
              </w:trPr>
              <w:tc>
                <w:tcPr>
                  <w:tcW w:w="958" w:type="dxa"/>
                  <w:tcBorders>
                    <w:top w:val="single" w:sz="4" w:space="0" w:color="auto"/>
                    <w:left w:val="single" w:sz="4" w:space="0" w:color="auto"/>
                    <w:bottom w:val="single" w:sz="4" w:space="0" w:color="auto"/>
                    <w:right w:val="single" w:sz="4" w:space="0" w:color="auto"/>
                  </w:tcBorders>
                </w:tcPr>
                <w:p w14:paraId="14897E2E" w14:textId="77777777" w:rsidR="00D11EAA" w:rsidRPr="001E6C3E" w:rsidRDefault="00D11EAA" w:rsidP="005D0FC0">
                  <w:pPr>
                    <w:tabs>
                      <w:tab w:val="left" w:pos="993"/>
                    </w:tabs>
                    <w:spacing w:line="720" w:lineRule="auto"/>
                    <w:ind w:firstLine="567"/>
                    <w:contextualSpacing/>
                    <w:jc w:val="center"/>
                    <w:rPr>
                      <w:rFonts w:ascii="Times New Roman" w:hAnsi="Times New Roman" w:cs="Times New Roman"/>
                    </w:rPr>
                  </w:pPr>
                </w:p>
              </w:tc>
              <w:tc>
                <w:tcPr>
                  <w:tcW w:w="2706" w:type="dxa"/>
                  <w:tcBorders>
                    <w:top w:val="single" w:sz="4" w:space="0" w:color="auto"/>
                    <w:left w:val="single" w:sz="4" w:space="0" w:color="auto"/>
                    <w:bottom w:val="single" w:sz="4" w:space="0" w:color="auto"/>
                    <w:right w:val="single" w:sz="4" w:space="0" w:color="auto"/>
                  </w:tcBorders>
                  <w:vAlign w:val="center"/>
                </w:tcPr>
                <w:p w14:paraId="79BA69DF" w14:textId="77777777" w:rsidR="00D11EAA" w:rsidRPr="001E6C3E" w:rsidRDefault="00D11EAA" w:rsidP="005D0FC0">
                  <w:pPr>
                    <w:tabs>
                      <w:tab w:val="left" w:pos="993"/>
                    </w:tabs>
                    <w:spacing w:line="720" w:lineRule="auto"/>
                    <w:ind w:firstLine="567"/>
                    <w:contextualSpacing/>
                    <w:jc w:val="center"/>
                    <w:rPr>
                      <w:rFonts w:ascii="Times New Roman" w:hAnsi="Times New Roman" w:cs="Times New Roman"/>
                    </w:rPr>
                  </w:pPr>
                </w:p>
              </w:tc>
              <w:tc>
                <w:tcPr>
                  <w:tcW w:w="3486" w:type="dxa"/>
                  <w:tcBorders>
                    <w:top w:val="single" w:sz="4" w:space="0" w:color="auto"/>
                    <w:left w:val="single" w:sz="4" w:space="0" w:color="auto"/>
                    <w:bottom w:val="single" w:sz="4" w:space="0" w:color="auto"/>
                    <w:right w:val="single" w:sz="4" w:space="0" w:color="auto"/>
                  </w:tcBorders>
                  <w:vAlign w:val="center"/>
                </w:tcPr>
                <w:p w14:paraId="7F7C94EE" w14:textId="77777777" w:rsidR="00D11EAA" w:rsidRPr="001E6C3E" w:rsidRDefault="00D11EAA" w:rsidP="005D0FC0">
                  <w:pPr>
                    <w:tabs>
                      <w:tab w:val="left" w:pos="993"/>
                    </w:tabs>
                    <w:spacing w:line="720" w:lineRule="auto"/>
                    <w:ind w:firstLine="567"/>
                    <w:contextualSpacing/>
                    <w:jc w:val="center"/>
                    <w:rPr>
                      <w:rFonts w:ascii="Times New Roman" w:hAnsi="Times New Roman" w:cs="Times New Roman"/>
                    </w:rPr>
                  </w:pPr>
                </w:p>
              </w:tc>
              <w:tc>
                <w:tcPr>
                  <w:tcW w:w="2930" w:type="dxa"/>
                  <w:tcBorders>
                    <w:top w:val="single" w:sz="4" w:space="0" w:color="auto"/>
                    <w:left w:val="single" w:sz="4" w:space="0" w:color="auto"/>
                    <w:bottom w:val="single" w:sz="4" w:space="0" w:color="auto"/>
                    <w:right w:val="single" w:sz="4" w:space="0" w:color="auto"/>
                  </w:tcBorders>
                </w:tcPr>
                <w:p w14:paraId="696A77A7" w14:textId="77777777" w:rsidR="00D11EAA" w:rsidRPr="001E6C3E" w:rsidRDefault="00D11EAA" w:rsidP="005D0FC0">
                  <w:pPr>
                    <w:tabs>
                      <w:tab w:val="left" w:pos="993"/>
                    </w:tabs>
                    <w:spacing w:line="720" w:lineRule="auto"/>
                    <w:ind w:firstLine="567"/>
                    <w:contextualSpacing/>
                    <w:jc w:val="center"/>
                    <w:rPr>
                      <w:rFonts w:ascii="Times New Roman" w:hAnsi="Times New Roman" w:cs="Times New Roman"/>
                    </w:rPr>
                  </w:pPr>
                </w:p>
              </w:tc>
            </w:tr>
            <w:tr w:rsidR="00D11EAA" w:rsidRPr="001E6C3E" w14:paraId="61944C49" w14:textId="77777777" w:rsidTr="00807A93">
              <w:trPr>
                <w:trHeight w:val="690"/>
              </w:trPr>
              <w:tc>
                <w:tcPr>
                  <w:tcW w:w="958" w:type="dxa"/>
                  <w:tcBorders>
                    <w:top w:val="single" w:sz="4" w:space="0" w:color="auto"/>
                    <w:left w:val="single" w:sz="4" w:space="0" w:color="auto"/>
                    <w:bottom w:val="single" w:sz="4" w:space="0" w:color="auto"/>
                    <w:right w:val="single" w:sz="4" w:space="0" w:color="auto"/>
                  </w:tcBorders>
                </w:tcPr>
                <w:p w14:paraId="41F3751A" w14:textId="77777777" w:rsidR="00D11EAA" w:rsidRPr="001E6C3E" w:rsidRDefault="00D11EAA" w:rsidP="005D0FC0">
                  <w:pPr>
                    <w:tabs>
                      <w:tab w:val="left" w:pos="993"/>
                    </w:tabs>
                    <w:spacing w:line="720" w:lineRule="auto"/>
                    <w:ind w:firstLine="567"/>
                    <w:contextualSpacing/>
                    <w:jc w:val="center"/>
                    <w:rPr>
                      <w:rFonts w:ascii="Times New Roman" w:hAnsi="Times New Roman" w:cs="Times New Roman"/>
                    </w:rPr>
                  </w:pPr>
                </w:p>
              </w:tc>
              <w:tc>
                <w:tcPr>
                  <w:tcW w:w="2706" w:type="dxa"/>
                  <w:tcBorders>
                    <w:top w:val="single" w:sz="4" w:space="0" w:color="auto"/>
                    <w:left w:val="single" w:sz="4" w:space="0" w:color="auto"/>
                    <w:bottom w:val="single" w:sz="4" w:space="0" w:color="auto"/>
                    <w:right w:val="single" w:sz="4" w:space="0" w:color="auto"/>
                  </w:tcBorders>
                  <w:vAlign w:val="center"/>
                </w:tcPr>
                <w:p w14:paraId="33E03725" w14:textId="77777777" w:rsidR="00D11EAA" w:rsidRPr="001E6C3E" w:rsidRDefault="00D11EAA" w:rsidP="005D0FC0">
                  <w:pPr>
                    <w:tabs>
                      <w:tab w:val="left" w:pos="993"/>
                    </w:tabs>
                    <w:spacing w:line="720" w:lineRule="auto"/>
                    <w:ind w:firstLine="567"/>
                    <w:contextualSpacing/>
                    <w:jc w:val="center"/>
                    <w:rPr>
                      <w:rFonts w:ascii="Times New Roman" w:hAnsi="Times New Roman" w:cs="Times New Roman"/>
                    </w:rPr>
                  </w:pPr>
                </w:p>
              </w:tc>
              <w:tc>
                <w:tcPr>
                  <w:tcW w:w="3486" w:type="dxa"/>
                  <w:tcBorders>
                    <w:top w:val="single" w:sz="4" w:space="0" w:color="auto"/>
                    <w:left w:val="single" w:sz="4" w:space="0" w:color="auto"/>
                    <w:bottom w:val="single" w:sz="4" w:space="0" w:color="auto"/>
                    <w:right w:val="single" w:sz="4" w:space="0" w:color="auto"/>
                  </w:tcBorders>
                  <w:vAlign w:val="center"/>
                </w:tcPr>
                <w:p w14:paraId="3BB051F8" w14:textId="77777777" w:rsidR="00D11EAA" w:rsidRPr="001E6C3E" w:rsidRDefault="00D11EAA" w:rsidP="005D0FC0">
                  <w:pPr>
                    <w:tabs>
                      <w:tab w:val="left" w:pos="993"/>
                    </w:tabs>
                    <w:spacing w:line="720" w:lineRule="auto"/>
                    <w:ind w:firstLine="567"/>
                    <w:contextualSpacing/>
                    <w:jc w:val="center"/>
                    <w:rPr>
                      <w:rFonts w:ascii="Times New Roman" w:hAnsi="Times New Roman" w:cs="Times New Roman"/>
                    </w:rPr>
                  </w:pPr>
                </w:p>
              </w:tc>
              <w:tc>
                <w:tcPr>
                  <w:tcW w:w="2930" w:type="dxa"/>
                  <w:tcBorders>
                    <w:top w:val="single" w:sz="4" w:space="0" w:color="auto"/>
                    <w:left w:val="single" w:sz="4" w:space="0" w:color="auto"/>
                    <w:bottom w:val="single" w:sz="4" w:space="0" w:color="auto"/>
                    <w:right w:val="single" w:sz="4" w:space="0" w:color="auto"/>
                  </w:tcBorders>
                </w:tcPr>
                <w:p w14:paraId="76457487" w14:textId="77777777" w:rsidR="00D11EAA" w:rsidRPr="001E6C3E" w:rsidRDefault="00D11EAA" w:rsidP="005D0FC0">
                  <w:pPr>
                    <w:tabs>
                      <w:tab w:val="left" w:pos="993"/>
                    </w:tabs>
                    <w:spacing w:line="720" w:lineRule="auto"/>
                    <w:ind w:firstLine="567"/>
                    <w:contextualSpacing/>
                    <w:jc w:val="center"/>
                    <w:rPr>
                      <w:rFonts w:ascii="Times New Roman" w:hAnsi="Times New Roman" w:cs="Times New Roman"/>
                    </w:rPr>
                  </w:pPr>
                </w:p>
              </w:tc>
            </w:tr>
          </w:tbl>
          <w:p w14:paraId="113F866E" w14:textId="77777777" w:rsidR="00D11EAA" w:rsidRPr="001E6C3E" w:rsidRDefault="00D11EAA" w:rsidP="00807A93">
            <w:pPr>
              <w:tabs>
                <w:tab w:val="left" w:pos="993"/>
              </w:tabs>
              <w:autoSpaceDE w:val="0"/>
              <w:autoSpaceDN w:val="0"/>
              <w:adjustRightInd w:val="0"/>
              <w:contextualSpacing/>
              <w:rPr>
                <w:rFonts w:ascii="Times New Roman" w:hAnsi="Times New Roman" w:cs="Times New Roman"/>
                <w:b/>
                <w:bCs/>
              </w:rPr>
            </w:pPr>
          </w:p>
        </w:tc>
      </w:tr>
      <w:tr w:rsidR="00D11EAA" w:rsidRPr="001E6C3E" w14:paraId="65CC322E" w14:textId="77777777" w:rsidTr="00807A93">
        <w:tc>
          <w:tcPr>
            <w:tcW w:w="10306" w:type="dxa"/>
          </w:tcPr>
          <w:p w14:paraId="378AE050" w14:textId="77777777" w:rsidR="00D11EAA" w:rsidRPr="001E6C3E" w:rsidRDefault="00D11EAA" w:rsidP="00807A93">
            <w:pPr>
              <w:tabs>
                <w:tab w:val="left" w:pos="993"/>
              </w:tabs>
              <w:autoSpaceDE w:val="0"/>
              <w:autoSpaceDN w:val="0"/>
              <w:adjustRightInd w:val="0"/>
              <w:contextualSpacing/>
              <w:rPr>
                <w:rFonts w:ascii="Times New Roman" w:hAnsi="Times New Roman" w:cs="Times New Roman"/>
                <w:b/>
                <w:bCs/>
              </w:rPr>
            </w:pPr>
          </w:p>
        </w:tc>
      </w:tr>
      <w:tr w:rsidR="00D11EAA" w:rsidRPr="001E6C3E" w14:paraId="5947CB12" w14:textId="77777777" w:rsidTr="00807A93">
        <w:tc>
          <w:tcPr>
            <w:tcW w:w="10306" w:type="dxa"/>
          </w:tcPr>
          <w:p w14:paraId="65ADF5BC" w14:textId="77777777" w:rsidR="00D11EAA" w:rsidRPr="001E6C3E" w:rsidRDefault="00D11EAA" w:rsidP="00807A93">
            <w:pPr>
              <w:tabs>
                <w:tab w:val="left" w:pos="993"/>
              </w:tabs>
              <w:overflowPunct w:val="0"/>
              <w:autoSpaceDE w:val="0"/>
              <w:autoSpaceDN w:val="0"/>
              <w:adjustRightInd w:val="0"/>
              <w:ind w:firstLine="567"/>
              <w:contextualSpacing/>
              <w:jc w:val="both"/>
              <w:textAlignment w:val="baseline"/>
              <w:rPr>
                <w:rFonts w:ascii="Times New Roman" w:hAnsi="Times New Roman" w:cs="Times New Roman"/>
                <w:bCs/>
              </w:rPr>
            </w:pPr>
          </w:p>
          <w:p w14:paraId="5DB92422" w14:textId="2B1A42A1" w:rsidR="00D11EAA" w:rsidRPr="001E6C3E" w:rsidRDefault="00D11EAA" w:rsidP="00807A93">
            <w:pPr>
              <w:tabs>
                <w:tab w:val="left" w:pos="993"/>
              </w:tabs>
              <w:overflowPunct w:val="0"/>
              <w:autoSpaceDE w:val="0"/>
              <w:autoSpaceDN w:val="0"/>
              <w:adjustRightInd w:val="0"/>
              <w:ind w:firstLine="567"/>
              <w:contextualSpacing/>
              <w:jc w:val="both"/>
              <w:textAlignment w:val="baseline"/>
              <w:rPr>
                <w:rFonts w:ascii="Times New Roman" w:hAnsi="Times New Roman" w:cs="Times New Roman"/>
                <w:bCs/>
              </w:rPr>
            </w:pPr>
            <w:r w:rsidRPr="001E6C3E">
              <w:rPr>
                <w:rFonts w:ascii="Times New Roman" w:hAnsi="Times New Roman" w:cs="Times New Roman"/>
                <w:bCs/>
              </w:rPr>
              <w:t>_______________</w:t>
            </w:r>
            <w:r w:rsidR="000C762D">
              <w:rPr>
                <w:rFonts w:ascii="Times New Roman" w:hAnsi="Times New Roman" w:cs="Times New Roman"/>
                <w:bCs/>
              </w:rPr>
              <w:t xml:space="preserve">         </w:t>
            </w:r>
            <w:r w:rsidRPr="001E6C3E">
              <w:rPr>
                <w:rFonts w:ascii="Times New Roman" w:hAnsi="Times New Roman" w:cs="Times New Roman"/>
                <w:bCs/>
              </w:rPr>
              <w:t xml:space="preserve"> ____________________</w:t>
            </w:r>
            <w:r w:rsidR="000C762D">
              <w:rPr>
                <w:rFonts w:ascii="Times New Roman" w:hAnsi="Times New Roman" w:cs="Times New Roman"/>
                <w:bCs/>
              </w:rPr>
              <w:t xml:space="preserve">       </w:t>
            </w:r>
            <w:r w:rsidRPr="001E6C3E">
              <w:rPr>
                <w:rFonts w:ascii="Times New Roman" w:hAnsi="Times New Roman" w:cs="Times New Roman"/>
                <w:bCs/>
              </w:rPr>
              <w:t xml:space="preserve"> ___________________________</w:t>
            </w:r>
          </w:p>
          <w:p w14:paraId="22AC0957" w14:textId="53001AFD" w:rsidR="00D11EAA" w:rsidRPr="001E6C3E" w:rsidRDefault="00D11EAA" w:rsidP="00807A93">
            <w:pPr>
              <w:tabs>
                <w:tab w:val="left" w:pos="993"/>
              </w:tabs>
              <w:overflowPunct w:val="0"/>
              <w:autoSpaceDE w:val="0"/>
              <w:autoSpaceDN w:val="0"/>
              <w:adjustRightInd w:val="0"/>
              <w:ind w:firstLine="567"/>
              <w:contextualSpacing/>
              <w:jc w:val="both"/>
              <w:textAlignment w:val="baseline"/>
              <w:rPr>
                <w:rFonts w:ascii="Times New Roman" w:hAnsi="Times New Roman" w:cs="Times New Roman"/>
                <w:bCs/>
                <w:vertAlign w:val="superscript"/>
              </w:rPr>
            </w:pPr>
            <w:r w:rsidRPr="001E6C3E">
              <w:rPr>
                <w:rFonts w:ascii="Times New Roman" w:hAnsi="Times New Roman" w:cs="Times New Roman"/>
                <w:bCs/>
                <w:vertAlign w:val="superscript"/>
              </w:rPr>
              <w:t>(</w:t>
            </w:r>
            <w:proofErr w:type="gramStart"/>
            <w:r w:rsidRPr="001E6C3E">
              <w:rPr>
                <w:rFonts w:ascii="Times New Roman" w:hAnsi="Times New Roman" w:cs="Times New Roman"/>
                <w:bCs/>
                <w:vertAlign w:val="superscript"/>
              </w:rPr>
              <w:t>должность)</w:t>
            </w:r>
            <w:r w:rsidR="000C762D">
              <w:rPr>
                <w:rFonts w:ascii="Times New Roman" w:hAnsi="Times New Roman" w:cs="Times New Roman"/>
                <w:bCs/>
                <w:vertAlign w:val="superscript"/>
              </w:rPr>
              <w:t xml:space="preserve">   </w:t>
            </w:r>
            <w:proofErr w:type="gramEnd"/>
            <w:r w:rsidR="000C762D">
              <w:rPr>
                <w:rFonts w:ascii="Times New Roman" w:hAnsi="Times New Roman" w:cs="Times New Roman"/>
                <w:bCs/>
                <w:vertAlign w:val="superscript"/>
              </w:rPr>
              <w:t xml:space="preserve">                           </w:t>
            </w:r>
            <w:r w:rsidRPr="001E6C3E">
              <w:rPr>
                <w:rFonts w:ascii="Times New Roman" w:hAnsi="Times New Roman" w:cs="Times New Roman"/>
                <w:bCs/>
                <w:vertAlign w:val="superscript"/>
              </w:rPr>
              <w:t>(подпись, М.П.)</w:t>
            </w:r>
            <w:r w:rsidR="000C762D">
              <w:rPr>
                <w:rFonts w:ascii="Times New Roman" w:hAnsi="Times New Roman" w:cs="Times New Roman"/>
                <w:bCs/>
                <w:vertAlign w:val="superscript"/>
              </w:rPr>
              <w:t xml:space="preserve">                  </w:t>
            </w:r>
            <w:r w:rsidRPr="001E6C3E">
              <w:rPr>
                <w:rFonts w:ascii="Times New Roman" w:hAnsi="Times New Roman" w:cs="Times New Roman"/>
                <w:bCs/>
                <w:vertAlign w:val="superscript"/>
              </w:rPr>
              <w:t>(фамилия, имя, отчество подписавшего)</w:t>
            </w:r>
          </w:p>
          <w:p w14:paraId="3CEF120B" w14:textId="77777777" w:rsidR="00D11EAA" w:rsidRPr="001E6C3E" w:rsidRDefault="00D11EAA" w:rsidP="00807A93">
            <w:pPr>
              <w:tabs>
                <w:tab w:val="left" w:pos="993"/>
              </w:tabs>
              <w:ind w:firstLine="567"/>
              <w:contextualSpacing/>
              <w:jc w:val="center"/>
              <w:rPr>
                <w:rFonts w:ascii="Times New Roman" w:hAnsi="Times New Roman" w:cs="Times New Roman"/>
              </w:rPr>
            </w:pPr>
          </w:p>
          <w:p w14:paraId="3A93F5C1" w14:textId="77777777" w:rsidR="00D11EAA" w:rsidRPr="001E6C3E" w:rsidRDefault="00D11EAA" w:rsidP="00807A93">
            <w:pPr>
              <w:tabs>
                <w:tab w:val="left" w:pos="993"/>
              </w:tabs>
              <w:autoSpaceDE w:val="0"/>
              <w:autoSpaceDN w:val="0"/>
              <w:adjustRightInd w:val="0"/>
              <w:ind w:firstLine="567"/>
              <w:contextualSpacing/>
              <w:rPr>
                <w:rFonts w:ascii="Times New Roman" w:hAnsi="Times New Roman" w:cs="Times New Roman"/>
                <w:bCs/>
              </w:rPr>
            </w:pPr>
          </w:p>
        </w:tc>
      </w:tr>
    </w:tbl>
    <w:p w14:paraId="32466933" w14:textId="77777777" w:rsidR="00D11EAA" w:rsidRPr="001E6C3E" w:rsidRDefault="00D11EAA" w:rsidP="00D11EAA">
      <w:pPr>
        <w:tabs>
          <w:tab w:val="left" w:pos="993"/>
        </w:tabs>
        <w:ind w:firstLine="567"/>
        <w:contextualSpacing/>
        <w:jc w:val="center"/>
        <w:rPr>
          <w:rFonts w:ascii="Times New Roman" w:hAnsi="Times New Roman" w:cs="Times New Roman"/>
        </w:rPr>
      </w:pPr>
    </w:p>
    <w:p w14:paraId="7543214E" w14:textId="77777777" w:rsidR="00032408" w:rsidRDefault="00032408" w:rsidP="00032408">
      <w:pPr>
        <w:tabs>
          <w:tab w:val="left" w:pos="1134"/>
        </w:tabs>
        <w:autoSpaceDE w:val="0"/>
        <w:autoSpaceDN w:val="0"/>
        <w:adjustRightInd w:val="0"/>
        <w:ind w:firstLine="851"/>
        <w:contextualSpacing/>
        <w:rPr>
          <w:rFonts w:ascii="Times New Roman" w:hAnsi="Times New Roman" w:cs="Times New Roman"/>
          <w:b/>
          <w:sz w:val="24"/>
          <w:szCs w:val="24"/>
        </w:rPr>
      </w:pPr>
      <w:r w:rsidRPr="00F000FB">
        <w:rPr>
          <w:rFonts w:ascii="Times New Roman" w:hAnsi="Times New Roman" w:cs="Times New Roman"/>
          <w:b/>
          <w:sz w:val="24"/>
          <w:szCs w:val="24"/>
        </w:rPr>
        <w:t>ЗАКАЗЧИК</w:t>
      </w:r>
      <w:r w:rsidRPr="00F000FB">
        <w:rPr>
          <w:rFonts w:ascii="Times New Roman" w:hAnsi="Times New Roman" w:cs="Times New Roman"/>
          <w:b/>
          <w:sz w:val="24"/>
          <w:szCs w:val="24"/>
        </w:rPr>
        <w:tab/>
      </w:r>
      <w:r w:rsidRPr="00F000FB">
        <w:rPr>
          <w:rFonts w:ascii="Times New Roman" w:hAnsi="Times New Roman" w:cs="Times New Roman"/>
          <w:b/>
          <w:sz w:val="24"/>
          <w:szCs w:val="24"/>
        </w:rPr>
        <w:tab/>
      </w:r>
      <w:r w:rsidRPr="00F000FB">
        <w:rPr>
          <w:rFonts w:ascii="Times New Roman" w:hAnsi="Times New Roman" w:cs="Times New Roman"/>
          <w:b/>
          <w:sz w:val="24"/>
          <w:szCs w:val="24"/>
        </w:rPr>
        <w:tab/>
      </w:r>
      <w:r w:rsidRPr="00F000FB">
        <w:rPr>
          <w:rFonts w:ascii="Times New Roman" w:hAnsi="Times New Roman" w:cs="Times New Roman"/>
          <w:b/>
          <w:sz w:val="24"/>
          <w:szCs w:val="24"/>
        </w:rPr>
        <w:tab/>
      </w:r>
      <w:r>
        <w:rPr>
          <w:rFonts w:ascii="Times New Roman" w:hAnsi="Times New Roman" w:cs="Times New Roman"/>
          <w:b/>
          <w:sz w:val="24"/>
          <w:szCs w:val="24"/>
        </w:rPr>
        <w:t xml:space="preserve">    </w:t>
      </w:r>
      <w:r w:rsidRPr="00F000FB">
        <w:rPr>
          <w:rFonts w:ascii="Times New Roman" w:hAnsi="Times New Roman" w:cs="Times New Roman"/>
          <w:b/>
          <w:sz w:val="24"/>
          <w:szCs w:val="24"/>
        </w:rPr>
        <w:t>ПОДРЯДЧИК</w:t>
      </w:r>
    </w:p>
    <w:tbl>
      <w:tblPr>
        <w:tblpPr w:leftFromText="180" w:rightFromText="180" w:vertAnchor="text" w:horzAnchor="margin" w:tblpX="216" w:tblpY="193"/>
        <w:tblOverlap w:val="never"/>
        <w:tblW w:w="9922" w:type="dxa"/>
        <w:tblLook w:val="01E0" w:firstRow="1" w:lastRow="1" w:firstColumn="1" w:lastColumn="1" w:noHBand="0" w:noVBand="0"/>
      </w:tblPr>
      <w:tblGrid>
        <w:gridCol w:w="4961"/>
        <w:gridCol w:w="4961"/>
      </w:tblGrid>
      <w:tr w:rsidR="00032408" w:rsidRPr="00805478" w14:paraId="653845E2" w14:textId="77777777" w:rsidTr="00077B84">
        <w:trPr>
          <w:trHeight w:val="641"/>
        </w:trPr>
        <w:tc>
          <w:tcPr>
            <w:tcW w:w="4961" w:type="dxa"/>
          </w:tcPr>
          <w:p w14:paraId="2B61A1C7" w14:textId="77777777" w:rsidR="00032408" w:rsidRPr="00805478" w:rsidRDefault="00032408" w:rsidP="00077B84">
            <w:pPr>
              <w:tabs>
                <w:tab w:val="left" w:pos="1134"/>
              </w:tabs>
              <w:contextualSpacing/>
              <w:rPr>
                <w:rFonts w:ascii="Times New Roman" w:hAnsi="Times New Roman" w:cs="Times New Roman"/>
                <w:b/>
                <w:sz w:val="24"/>
                <w:szCs w:val="24"/>
              </w:rPr>
            </w:pPr>
            <w:r w:rsidRPr="00805478">
              <w:rPr>
                <w:rFonts w:ascii="Times New Roman" w:hAnsi="Times New Roman" w:cs="Times New Roman"/>
                <w:b/>
                <w:sz w:val="24"/>
                <w:szCs w:val="24"/>
              </w:rPr>
              <w:t>Заместитель директора по инвестиционной деятельности</w:t>
            </w:r>
            <w:r w:rsidRPr="00805478">
              <w:rPr>
                <w:rFonts w:ascii="Times New Roman" w:hAnsi="Times New Roman" w:cs="Times New Roman"/>
                <w:sz w:val="24"/>
                <w:szCs w:val="24"/>
              </w:rPr>
              <w:t xml:space="preserve"> </w:t>
            </w:r>
            <w:r w:rsidRPr="00805478">
              <w:rPr>
                <w:rFonts w:ascii="Times New Roman" w:hAnsi="Times New Roman" w:cs="Times New Roman"/>
                <w:b/>
                <w:sz w:val="24"/>
                <w:szCs w:val="24"/>
              </w:rPr>
              <w:t>филиала ПАО «Россети Центр» – «Смоленскэнерго»</w:t>
            </w:r>
          </w:p>
          <w:p w14:paraId="5B880D42" w14:textId="77777777" w:rsidR="00032408" w:rsidRPr="00805478" w:rsidRDefault="00032408" w:rsidP="00077B84">
            <w:pPr>
              <w:tabs>
                <w:tab w:val="left" w:pos="1134"/>
              </w:tabs>
              <w:contextualSpacing/>
              <w:rPr>
                <w:rFonts w:ascii="Times New Roman" w:hAnsi="Times New Roman" w:cs="Times New Roman"/>
                <w:b/>
                <w:sz w:val="24"/>
                <w:szCs w:val="24"/>
              </w:rPr>
            </w:pPr>
          </w:p>
          <w:p w14:paraId="0D717F23" w14:textId="77777777" w:rsidR="00032408" w:rsidRPr="00805478" w:rsidRDefault="00032408" w:rsidP="00077B84">
            <w:pPr>
              <w:tabs>
                <w:tab w:val="left" w:pos="1134"/>
              </w:tabs>
              <w:contextualSpacing/>
              <w:rPr>
                <w:rFonts w:ascii="Times New Roman" w:hAnsi="Times New Roman" w:cs="Times New Roman"/>
                <w:b/>
                <w:sz w:val="24"/>
                <w:szCs w:val="24"/>
              </w:rPr>
            </w:pPr>
          </w:p>
          <w:p w14:paraId="5627133E" w14:textId="77777777" w:rsidR="00032408" w:rsidRPr="00805478" w:rsidRDefault="00032408" w:rsidP="00077B84">
            <w:pPr>
              <w:tabs>
                <w:tab w:val="left" w:pos="1134"/>
              </w:tabs>
              <w:contextualSpacing/>
              <w:jc w:val="both"/>
              <w:rPr>
                <w:rFonts w:ascii="Times New Roman" w:hAnsi="Times New Roman" w:cs="Times New Roman"/>
                <w:sz w:val="24"/>
                <w:szCs w:val="24"/>
              </w:rPr>
            </w:pPr>
            <w:r w:rsidRPr="00805478">
              <w:rPr>
                <w:rFonts w:ascii="Times New Roman" w:hAnsi="Times New Roman" w:cs="Times New Roman"/>
                <w:b/>
                <w:sz w:val="24"/>
                <w:szCs w:val="24"/>
              </w:rPr>
              <w:t>________________/Широков О.А./</w:t>
            </w:r>
          </w:p>
          <w:p w14:paraId="341A0DD6" w14:textId="77777777" w:rsidR="00032408" w:rsidRPr="00805478" w:rsidRDefault="00032408" w:rsidP="00077B84">
            <w:pPr>
              <w:tabs>
                <w:tab w:val="left" w:pos="1134"/>
              </w:tabs>
              <w:contextualSpacing/>
              <w:jc w:val="both"/>
              <w:rPr>
                <w:rFonts w:ascii="Times New Roman" w:hAnsi="Times New Roman" w:cs="Times New Roman"/>
                <w:sz w:val="24"/>
                <w:szCs w:val="24"/>
              </w:rPr>
            </w:pPr>
            <w:proofErr w:type="spellStart"/>
            <w:r w:rsidRPr="00805478">
              <w:rPr>
                <w:rFonts w:ascii="Times New Roman" w:hAnsi="Times New Roman" w:cs="Times New Roman"/>
                <w:sz w:val="24"/>
                <w:szCs w:val="24"/>
              </w:rPr>
              <w:t>м.п</w:t>
            </w:r>
            <w:proofErr w:type="spellEnd"/>
            <w:r w:rsidRPr="00805478">
              <w:rPr>
                <w:rFonts w:ascii="Times New Roman" w:hAnsi="Times New Roman" w:cs="Times New Roman"/>
                <w:sz w:val="24"/>
                <w:szCs w:val="24"/>
              </w:rPr>
              <w:t xml:space="preserve">.                                                                            </w:t>
            </w:r>
          </w:p>
        </w:tc>
        <w:tc>
          <w:tcPr>
            <w:tcW w:w="4961" w:type="dxa"/>
          </w:tcPr>
          <w:p w14:paraId="5A0D731B" w14:textId="47903497" w:rsidR="00032408" w:rsidRDefault="00032408" w:rsidP="00077B84">
            <w:pPr>
              <w:tabs>
                <w:tab w:val="left" w:pos="1134"/>
              </w:tabs>
              <w:contextualSpacing/>
              <w:jc w:val="both"/>
              <w:rPr>
                <w:rFonts w:ascii="Times New Roman" w:hAnsi="Times New Roman" w:cs="Times New Roman"/>
                <w:b/>
                <w:spacing w:val="-1"/>
                <w:sz w:val="24"/>
                <w:szCs w:val="24"/>
              </w:rPr>
            </w:pPr>
          </w:p>
          <w:p w14:paraId="023E51A9" w14:textId="77777777" w:rsidR="00CF48A7" w:rsidRDefault="00CF48A7" w:rsidP="00077B84">
            <w:pPr>
              <w:tabs>
                <w:tab w:val="left" w:pos="1134"/>
              </w:tabs>
              <w:contextualSpacing/>
              <w:jc w:val="both"/>
              <w:rPr>
                <w:rFonts w:ascii="Times New Roman" w:hAnsi="Times New Roman" w:cs="Times New Roman"/>
                <w:b/>
                <w:spacing w:val="-1"/>
                <w:sz w:val="24"/>
                <w:szCs w:val="24"/>
              </w:rPr>
            </w:pPr>
          </w:p>
          <w:p w14:paraId="2BCF7AD7" w14:textId="77777777" w:rsidR="00CF48A7" w:rsidRDefault="00CF48A7" w:rsidP="00077B84">
            <w:pPr>
              <w:tabs>
                <w:tab w:val="left" w:pos="1134"/>
              </w:tabs>
              <w:contextualSpacing/>
              <w:jc w:val="both"/>
              <w:rPr>
                <w:rFonts w:ascii="Times New Roman" w:hAnsi="Times New Roman" w:cs="Times New Roman"/>
                <w:b/>
                <w:spacing w:val="-1"/>
                <w:sz w:val="24"/>
                <w:szCs w:val="24"/>
              </w:rPr>
            </w:pPr>
          </w:p>
          <w:p w14:paraId="51A857A8" w14:textId="77777777" w:rsidR="00CF48A7" w:rsidRDefault="00CF48A7" w:rsidP="00077B84">
            <w:pPr>
              <w:tabs>
                <w:tab w:val="left" w:pos="1134"/>
              </w:tabs>
              <w:contextualSpacing/>
              <w:jc w:val="both"/>
              <w:rPr>
                <w:rFonts w:ascii="Times New Roman" w:hAnsi="Times New Roman" w:cs="Times New Roman"/>
                <w:b/>
                <w:spacing w:val="-1"/>
                <w:sz w:val="24"/>
                <w:szCs w:val="24"/>
              </w:rPr>
            </w:pPr>
          </w:p>
          <w:p w14:paraId="4237B8CC" w14:textId="77777777" w:rsidR="00CF48A7" w:rsidRDefault="00CF48A7" w:rsidP="00077B84">
            <w:pPr>
              <w:tabs>
                <w:tab w:val="left" w:pos="1134"/>
              </w:tabs>
              <w:contextualSpacing/>
              <w:jc w:val="both"/>
              <w:rPr>
                <w:rFonts w:ascii="Times New Roman" w:hAnsi="Times New Roman" w:cs="Times New Roman"/>
                <w:b/>
                <w:spacing w:val="-1"/>
                <w:sz w:val="24"/>
                <w:szCs w:val="24"/>
              </w:rPr>
            </w:pPr>
          </w:p>
          <w:p w14:paraId="568FDA81" w14:textId="77777777" w:rsidR="00CF48A7" w:rsidRDefault="00CF48A7" w:rsidP="00077B84">
            <w:pPr>
              <w:tabs>
                <w:tab w:val="left" w:pos="1134"/>
              </w:tabs>
              <w:contextualSpacing/>
              <w:rPr>
                <w:rFonts w:ascii="Times New Roman" w:hAnsi="Times New Roman" w:cs="Times New Roman"/>
                <w:bCs/>
                <w:spacing w:val="-1"/>
                <w:sz w:val="24"/>
                <w:szCs w:val="24"/>
                <w:lang w:eastAsia="x-none"/>
              </w:rPr>
            </w:pPr>
          </w:p>
          <w:p w14:paraId="5105C3E0" w14:textId="77777777" w:rsidR="00032408" w:rsidRPr="00805478" w:rsidRDefault="00032408" w:rsidP="00077B84">
            <w:pPr>
              <w:tabs>
                <w:tab w:val="left" w:pos="1134"/>
              </w:tabs>
              <w:contextualSpacing/>
              <w:rPr>
                <w:rFonts w:ascii="Times New Roman" w:hAnsi="Times New Roman" w:cs="Times New Roman"/>
                <w:bCs/>
                <w:spacing w:val="-1"/>
                <w:sz w:val="24"/>
                <w:szCs w:val="24"/>
                <w:lang w:eastAsia="x-none"/>
              </w:rPr>
            </w:pPr>
            <w:proofErr w:type="spellStart"/>
            <w:r w:rsidRPr="00805478">
              <w:rPr>
                <w:rFonts w:ascii="Times New Roman" w:hAnsi="Times New Roman" w:cs="Times New Roman"/>
                <w:bCs/>
                <w:spacing w:val="-1"/>
                <w:sz w:val="24"/>
                <w:szCs w:val="24"/>
                <w:lang w:eastAsia="x-none"/>
              </w:rPr>
              <w:t>м.п</w:t>
            </w:r>
            <w:proofErr w:type="spellEnd"/>
            <w:r w:rsidRPr="00805478">
              <w:rPr>
                <w:rFonts w:ascii="Times New Roman" w:hAnsi="Times New Roman" w:cs="Times New Roman"/>
                <w:bCs/>
                <w:spacing w:val="-1"/>
                <w:sz w:val="24"/>
                <w:szCs w:val="24"/>
                <w:lang w:eastAsia="x-none"/>
              </w:rPr>
              <w:t>.</w:t>
            </w:r>
          </w:p>
        </w:tc>
      </w:tr>
    </w:tbl>
    <w:p w14:paraId="1B7612F8" w14:textId="2BBF82B8" w:rsidR="00D11EAA" w:rsidRPr="001E6C3E" w:rsidRDefault="00D11EAA" w:rsidP="00032408">
      <w:pPr>
        <w:tabs>
          <w:tab w:val="left" w:pos="1134"/>
        </w:tabs>
        <w:autoSpaceDE w:val="0"/>
        <w:autoSpaceDN w:val="0"/>
        <w:adjustRightInd w:val="0"/>
        <w:ind w:firstLine="851"/>
        <w:contextualSpacing/>
        <w:rPr>
          <w:rFonts w:ascii="Times New Roman" w:hAnsi="Times New Roman" w:cs="Times New Roman"/>
        </w:rPr>
      </w:pPr>
    </w:p>
    <w:sectPr w:rsidR="00D11EAA" w:rsidRPr="001E6C3E" w:rsidSect="004538C4">
      <w:headerReference w:type="first" r:id="rId14"/>
      <w:pgSz w:w="11906" w:h="16838"/>
      <w:pgMar w:top="567" w:right="709" w:bottom="851"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B0D0BAA" w14:textId="77777777" w:rsidR="009B6DFB" w:rsidRDefault="009B6DFB" w:rsidP="00AE2D74">
      <w:pPr>
        <w:spacing w:after="0" w:line="240" w:lineRule="auto"/>
      </w:pPr>
      <w:r>
        <w:separator/>
      </w:r>
    </w:p>
  </w:endnote>
  <w:endnote w:type="continuationSeparator" w:id="0">
    <w:p w14:paraId="254F735C" w14:textId="77777777" w:rsidR="009B6DFB" w:rsidRDefault="009B6DFB" w:rsidP="00AE2D7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CYR">
    <w:panose1 w:val="020B0604020202020204"/>
    <w:charset w:val="CC"/>
    <w:family w:val="swiss"/>
    <w:pitch w:val="variable"/>
    <w:sig w:usb0="E0002EFF" w:usb1="C000785B" w:usb2="00000009" w:usb3="00000000" w:csb0="000001FF" w:csb1="00000000"/>
  </w:font>
  <w:font w:name="Consolas">
    <w:panose1 w:val="020B0609020204030204"/>
    <w:charset w:val="CC"/>
    <w:family w:val="modern"/>
    <w:pitch w:val="fixed"/>
    <w:sig w:usb0="E00006FF" w:usb1="0000FCFF" w:usb2="00000001" w:usb3="00000000" w:csb0="0000019F"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Journal">
    <w:altName w:val="Times New Roman"/>
    <w:panose1 w:val="00000000000000000000"/>
    <w:charset w:val="00"/>
    <w:family w:val="auto"/>
    <w:notTrueType/>
    <w:pitch w:val="default"/>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HiddenHorzOCl">
    <w:altName w:val="Arial"/>
    <w:panose1 w:val="00000000000000000000"/>
    <w:charset w:val="CC"/>
    <w:family w:val="swiss"/>
    <w:notTrueType/>
    <w:pitch w:val="default"/>
    <w:sig w:usb0="00000201" w:usb1="00000000" w:usb2="00000000" w:usb3="00000000" w:csb0="00000004" w:csb1="00000000"/>
  </w:font>
  <w:font w:name="MS Mincho">
    <w:altName w:val="ＭＳ 明朝"/>
    <w:panose1 w:val="02020609040205080304"/>
    <w:charset w:val="80"/>
    <w:family w:val="roman"/>
    <w:notTrueType/>
    <w:pitch w:val="fixed"/>
    <w:sig w:usb0="00000001"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Sylfaen">
    <w:panose1 w:val="010A0502050306030303"/>
    <w:charset w:val="CC"/>
    <w:family w:val="roman"/>
    <w:pitch w:val="variable"/>
    <w:sig w:usb0="04000687" w:usb1="00000000" w:usb2="00000000" w:usb3="00000000" w:csb0="0000009F" w:csb1="00000000"/>
  </w:font>
  <w:font w:name="Segoe UI">
    <w:panose1 w:val="020B0502040204020203"/>
    <w:charset w:val="CC"/>
    <w:family w:val="swiss"/>
    <w:pitch w:val="variable"/>
    <w:sig w:usb0="E4002EFF" w:usb1="C000E47F"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LCFJD P+ Arial MT">
    <w:altName w:val="Arial"/>
    <w:panose1 w:val="00000000000000000000"/>
    <w:charset w:val="00"/>
    <w:family w:val="swiss"/>
    <w:notTrueType/>
    <w:pitch w:val="default"/>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SimSun">
    <w:altName w:val="宋体"/>
    <w:panose1 w:val="02010600030101010101"/>
    <w:charset w:val="86"/>
    <w:family w:val="auto"/>
    <w:pitch w:val="variable"/>
    <w:sig w:usb0="00000003" w:usb1="288F0000" w:usb2="00000016" w:usb3="00000000" w:csb0="00040001"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91CDDD0" w14:textId="77777777" w:rsidR="009B6DFB" w:rsidRDefault="009B6DFB" w:rsidP="00AE2D74">
      <w:pPr>
        <w:spacing w:after="0" w:line="240" w:lineRule="auto"/>
      </w:pPr>
      <w:r>
        <w:separator/>
      </w:r>
    </w:p>
  </w:footnote>
  <w:footnote w:type="continuationSeparator" w:id="0">
    <w:p w14:paraId="508D2A6B" w14:textId="77777777" w:rsidR="009B6DFB" w:rsidRDefault="009B6DFB" w:rsidP="00AE2D7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252009" w14:textId="77777777" w:rsidR="006D4C85" w:rsidRDefault="006D4C85" w:rsidP="000F1DB3">
    <w:pPr>
      <w:pStyle w:val="aff1"/>
      <w:framePr w:wrap="auto" w:vAnchor="text" w:hAnchor="margin" w:xAlign="center" w:y="1"/>
      <w:rPr>
        <w:rStyle w:val="aff3"/>
      </w:rPr>
    </w:pPr>
    <w:r>
      <w:rPr>
        <w:rStyle w:val="aff3"/>
      </w:rPr>
      <w:fldChar w:fldCharType="begin"/>
    </w:r>
    <w:r>
      <w:rPr>
        <w:rStyle w:val="aff3"/>
      </w:rPr>
      <w:instrText xml:space="preserve">PAGE  </w:instrText>
    </w:r>
    <w:r>
      <w:rPr>
        <w:rStyle w:val="aff3"/>
      </w:rPr>
      <w:fldChar w:fldCharType="separate"/>
    </w:r>
    <w:r>
      <w:rPr>
        <w:rStyle w:val="aff3"/>
        <w:noProof/>
      </w:rPr>
      <w:t>54</w:t>
    </w:r>
    <w:r>
      <w:rPr>
        <w:rStyle w:val="aff3"/>
      </w:rPr>
      <w:fldChar w:fldCharType="end"/>
    </w:r>
  </w:p>
  <w:p w14:paraId="704AA181" w14:textId="77777777" w:rsidR="006D4C85" w:rsidRDefault="006D4C85">
    <w:pPr>
      <w:pStyle w:val="aff1"/>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3E263E" w14:textId="77777777" w:rsidR="006D4C85" w:rsidRPr="00384C3D" w:rsidRDefault="006D4C85">
    <w:pPr>
      <w:pStyle w:val="aff1"/>
      <w:jc w:val="center"/>
      <w:rPr>
        <w:rFonts w:ascii="Times New Roman" w:hAnsi="Times New Roman"/>
        <w:sz w:val="24"/>
        <w:szCs w:val="24"/>
      </w:rPr>
    </w:pPr>
    <w:r w:rsidRPr="00384C3D">
      <w:rPr>
        <w:rFonts w:ascii="Times New Roman" w:hAnsi="Times New Roman"/>
        <w:sz w:val="24"/>
        <w:szCs w:val="24"/>
      </w:rPr>
      <w:fldChar w:fldCharType="begin"/>
    </w:r>
    <w:r w:rsidRPr="00384C3D">
      <w:rPr>
        <w:rFonts w:ascii="Times New Roman" w:hAnsi="Times New Roman"/>
        <w:sz w:val="24"/>
        <w:szCs w:val="24"/>
      </w:rPr>
      <w:instrText xml:space="preserve"> PAGE   \* MERGEFORMAT </w:instrText>
    </w:r>
    <w:r w:rsidRPr="00384C3D">
      <w:rPr>
        <w:rFonts w:ascii="Times New Roman" w:hAnsi="Times New Roman"/>
        <w:sz w:val="24"/>
        <w:szCs w:val="24"/>
      </w:rPr>
      <w:fldChar w:fldCharType="separate"/>
    </w:r>
    <w:r w:rsidR="007F24ED">
      <w:rPr>
        <w:rFonts w:ascii="Times New Roman" w:hAnsi="Times New Roman"/>
        <w:noProof/>
        <w:sz w:val="24"/>
        <w:szCs w:val="24"/>
      </w:rPr>
      <w:t>21</w:t>
    </w:r>
    <w:r w:rsidRPr="00384C3D">
      <w:rPr>
        <w:rFonts w:ascii="Times New Roman" w:hAnsi="Times New Roman"/>
        <w:sz w:val="24"/>
        <w:szCs w:val="24"/>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48241795"/>
      <w:docPartObj>
        <w:docPartGallery w:val="Page Numbers (Top of Page)"/>
        <w:docPartUnique/>
      </w:docPartObj>
    </w:sdtPr>
    <w:sdtEndPr/>
    <w:sdtContent>
      <w:p w14:paraId="55F0DE27" w14:textId="77777777" w:rsidR="006D4C85" w:rsidRPr="00723B7A" w:rsidRDefault="006D4C85" w:rsidP="00DB5E92">
        <w:pPr>
          <w:pStyle w:val="aff1"/>
          <w:jc w:val="center"/>
        </w:pPr>
        <w:r>
          <w:fldChar w:fldCharType="begin"/>
        </w:r>
        <w:r>
          <w:instrText>PAGE   \* MERGEFORMAT</w:instrText>
        </w:r>
        <w:r>
          <w:fldChar w:fldCharType="separate"/>
        </w:r>
        <w:r w:rsidR="007F24ED">
          <w:rPr>
            <w:noProof/>
          </w:rPr>
          <w:t>26</w:t>
        </w:r>
        <w:r>
          <w:fldChar w:fldCharType="end"/>
        </w:r>
      </w:p>
    </w:sdtContent>
  </w:sdt>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84903956"/>
      <w:docPartObj>
        <w:docPartGallery w:val="Page Numbers (Top of Page)"/>
        <w:docPartUnique/>
      </w:docPartObj>
    </w:sdtPr>
    <w:sdtEndPr/>
    <w:sdtContent>
      <w:p w14:paraId="27D7CFEF" w14:textId="77777777" w:rsidR="006D4C85" w:rsidRDefault="006D4C85">
        <w:pPr>
          <w:pStyle w:val="aff1"/>
          <w:jc w:val="center"/>
        </w:pPr>
        <w:r>
          <w:fldChar w:fldCharType="begin"/>
        </w:r>
        <w:r>
          <w:instrText>PAGE   \* MERGEFORMAT</w:instrText>
        </w:r>
        <w:r>
          <w:fldChar w:fldCharType="separate"/>
        </w:r>
        <w:r w:rsidR="007F24ED">
          <w:rPr>
            <w:noProof/>
          </w:rPr>
          <w:t>27</w:t>
        </w:r>
        <w:r>
          <w:fldChar w:fldCharType="end"/>
        </w:r>
      </w:p>
    </w:sdtContent>
  </w:sdt>
  <w:p w14:paraId="1D50CEFB" w14:textId="77777777" w:rsidR="006D4C85" w:rsidRDefault="006D4C85">
    <w:pPr>
      <w:pStyle w:val="aff1"/>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48698989"/>
      <w:docPartObj>
        <w:docPartGallery w:val="Page Numbers (Top of Page)"/>
        <w:docPartUnique/>
      </w:docPartObj>
    </w:sdtPr>
    <w:sdtEndPr/>
    <w:sdtContent>
      <w:p w14:paraId="3FDE5682" w14:textId="77777777" w:rsidR="006D4C85" w:rsidRDefault="006D4C85">
        <w:pPr>
          <w:pStyle w:val="aff1"/>
          <w:jc w:val="center"/>
        </w:pPr>
        <w:r>
          <w:fldChar w:fldCharType="begin"/>
        </w:r>
        <w:r>
          <w:instrText>PAGE   \* MERGEFORMAT</w:instrText>
        </w:r>
        <w:r>
          <w:fldChar w:fldCharType="separate"/>
        </w:r>
        <w:r w:rsidR="007F24ED">
          <w:rPr>
            <w:noProof/>
          </w:rPr>
          <w:t>32</w:t>
        </w:r>
        <w:r>
          <w:fldChar w:fldCharType="end"/>
        </w:r>
      </w:p>
    </w:sdtContent>
  </w:sdt>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2531624"/>
      <w:docPartObj>
        <w:docPartGallery w:val="Page Numbers (Top of Page)"/>
        <w:docPartUnique/>
      </w:docPartObj>
    </w:sdtPr>
    <w:sdtEndPr/>
    <w:sdtContent>
      <w:p w14:paraId="53E606C8" w14:textId="77777777" w:rsidR="006D4C85" w:rsidRDefault="006D4C85">
        <w:pPr>
          <w:pStyle w:val="aff1"/>
          <w:jc w:val="center"/>
        </w:pPr>
        <w:r>
          <w:fldChar w:fldCharType="begin"/>
        </w:r>
        <w:r>
          <w:instrText>PAGE   \* MERGEFORMAT</w:instrText>
        </w:r>
        <w:r>
          <w:fldChar w:fldCharType="separate"/>
        </w:r>
        <w:r w:rsidR="007F24ED">
          <w:rPr>
            <w:noProof/>
          </w:rPr>
          <w:t>29</w:t>
        </w:r>
        <w:r>
          <w:fldChar w:fldCharType="end"/>
        </w:r>
      </w:p>
    </w:sdtContent>
  </w:sdt>
  <w:p w14:paraId="3A9EF82E" w14:textId="77777777" w:rsidR="006D4C85" w:rsidRDefault="006D4C85">
    <w:pPr>
      <w:pStyle w:val="aff1"/>
    </w:pPr>
  </w:p>
  <w:p w14:paraId="384C8503" w14:textId="77777777" w:rsidR="006D4C85" w:rsidRDefault="006D4C85"/>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9D33C1A0"/>
    <w:multiLevelType w:val="hybridMultilevel"/>
    <w:tmpl w:val="5DEED2B0"/>
    <w:lvl w:ilvl="0" w:tplc="3FBC6798">
      <w:start w:val="1"/>
      <w:numFmt w:val="decimal"/>
      <w:pStyle w:val="a"/>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FFFFF7C"/>
    <w:multiLevelType w:val="singleLevel"/>
    <w:tmpl w:val="5268EC5E"/>
    <w:lvl w:ilvl="0">
      <w:start w:val="1"/>
      <w:numFmt w:val="decimal"/>
      <w:pStyle w:val="5"/>
      <w:lvlText w:val="%1."/>
      <w:lvlJc w:val="left"/>
      <w:pPr>
        <w:tabs>
          <w:tab w:val="num" w:pos="1492"/>
        </w:tabs>
        <w:ind w:left="1492" w:hanging="360"/>
      </w:pPr>
    </w:lvl>
  </w:abstractNum>
  <w:abstractNum w:abstractNumId="2" w15:restartNumberingAfterBreak="0">
    <w:nsid w:val="FFFFFF82"/>
    <w:multiLevelType w:val="singleLevel"/>
    <w:tmpl w:val="F60CB6BA"/>
    <w:lvl w:ilvl="0">
      <w:start w:val="1"/>
      <w:numFmt w:val="bullet"/>
      <w:pStyle w:val="a0"/>
      <w:lvlText w:val=""/>
      <w:lvlJc w:val="left"/>
      <w:pPr>
        <w:tabs>
          <w:tab w:val="num" w:pos="926"/>
        </w:tabs>
        <w:ind w:left="926" w:hanging="360"/>
      </w:pPr>
      <w:rPr>
        <w:rFonts w:ascii="Symbol" w:hAnsi="Symbol" w:hint="default"/>
      </w:rPr>
    </w:lvl>
  </w:abstractNum>
  <w:abstractNum w:abstractNumId="3" w15:restartNumberingAfterBreak="0">
    <w:nsid w:val="FFFFFF88"/>
    <w:multiLevelType w:val="singleLevel"/>
    <w:tmpl w:val="6DF4A744"/>
    <w:lvl w:ilvl="0">
      <w:start w:val="1"/>
      <w:numFmt w:val="decimal"/>
      <w:pStyle w:val="a1"/>
      <w:lvlText w:val="%1."/>
      <w:lvlJc w:val="left"/>
      <w:pPr>
        <w:tabs>
          <w:tab w:val="num" w:pos="360"/>
        </w:tabs>
        <w:ind w:left="360" w:hanging="360"/>
      </w:pPr>
    </w:lvl>
  </w:abstractNum>
  <w:abstractNum w:abstractNumId="4" w15:restartNumberingAfterBreak="0">
    <w:nsid w:val="00000003"/>
    <w:multiLevelType w:val="multilevel"/>
    <w:tmpl w:val="00000003"/>
    <w:name w:val="WW8Num2"/>
    <w:lvl w:ilvl="0">
      <w:start w:val="1"/>
      <w:numFmt w:val="bullet"/>
      <w:lvlText w:val=""/>
      <w:lvlJc w:val="left"/>
      <w:pPr>
        <w:tabs>
          <w:tab w:val="num" w:pos="142"/>
        </w:tabs>
        <w:ind w:left="142" w:firstLine="0"/>
      </w:pPr>
      <w:rPr>
        <w:rFonts w:ascii="Symbol" w:hAnsi="Symbol"/>
      </w:rPr>
    </w:lvl>
    <w:lvl w:ilvl="1">
      <w:numFmt w:val="decimal"/>
      <w:lvlText w:val="%2"/>
      <w:lvlJc w:val="left"/>
      <w:pPr>
        <w:tabs>
          <w:tab w:val="num" w:pos="142"/>
        </w:tabs>
        <w:ind w:left="142" w:firstLine="0"/>
      </w:pPr>
    </w:lvl>
    <w:lvl w:ilvl="2">
      <w:numFmt w:val="decimal"/>
      <w:lvlText w:val="%3"/>
      <w:lvlJc w:val="left"/>
      <w:pPr>
        <w:tabs>
          <w:tab w:val="num" w:pos="142"/>
        </w:tabs>
        <w:ind w:left="142" w:firstLine="0"/>
      </w:pPr>
    </w:lvl>
    <w:lvl w:ilvl="3">
      <w:numFmt w:val="decimal"/>
      <w:lvlText w:val="%4"/>
      <w:lvlJc w:val="left"/>
      <w:pPr>
        <w:tabs>
          <w:tab w:val="num" w:pos="142"/>
        </w:tabs>
        <w:ind w:left="142" w:firstLine="0"/>
      </w:pPr>
    </w:lvl>
    <w:lvl w:ilvl="4">
      <w:numFmt w:val="decimal"/>
      <w:lvlText w:val="%5"/>
      <w:lvlJc w:val="left"/>
      <w:pPr>
        <w:tabs>
          <w:tab w:val="num" w:pos="142"/>
        </w:tabs>
        <w:ind w:left="142" w:firstLine="0"/>
      </w:pPr>
    </w:lvl>
    <w:lvl w:ilvl="5">
      <w:numFmt w:val="decimal"/>
      <w:lvlText w:val="%6"/>
      <w:lvlJc w:val="left"/>
      <w:pPr>
        <w:tabs>
          <w:tab w:val="num" w:pos="142"/>
        </w:tabs>
        <w:ind w:left="142" w:firstLine="0"/>
      </w:pPr>
    </w:lvl>
    <w:lvl w:ilvl="6">
      <w:numFmt w:val="decimal"/>
      <w:lvlText w:val="%7"/>
      <w:lvlJc w:val="left"/>
      <w:pPr>
        <w:tabs>
          <w:tab w:val="num" w:pos="142"/>
        </w:tabs>
        <w:ind w:left="142" w:firstLine="0"/>
      </w:pPr>
    </w:lvl>
    <w:lvl w:ilvl="7">
      <w:numFmt w:val="decimal"/>
      <w:lvlText w:val="%8"/>
      <w:lvlJc w:val="left"/>
      <w:pPr>
        <w:tabs>
          <w:tab w:val="num" w:pos="142"/>
        </w:tabs>
        <w:ind w:left="142" w:firstLine="0"/>
      </w:pPr>
    </w:lvl>
    <w:lvl w:ilvl="8">
      <w:numFmt w:val="decimal"/>
      <w:lvlText w:val="%9"/>
      <w:lvlJc w:val="left"/>
      <w:pPr>
        <w:tabs>
          <w:tab w:val="num" w:pos="142"/>
        </w:tabs>
        <w:ind w:left="142" w:firstLine="0"/>
      </w:pPr>
    </w:lvl>
  </w:abstractNum>
  <w:abstractNum w:abstractNumId="5" w15:restartNumberingAfterBreak="0">
    <w:nsid w:val="00000005"/>
    <w:multiLevelType w:val="multilevel"/>
    <w:tmpl w:val="00000005"/>
    <w:name w:val="WW8Num11"/>
    <w:lvl w:ilvl="0">
      <w:start w:val="1"/>
      <w:numFmt w:val="decimal"/>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suff w:val="nothing"/>
      <w:lvlText w:val=""/>
      <w:lvlJc w:val="left"/>
      <w:pPr>
        <w:tabs>
          <w:tab w:val="num" w:pos="360"/>
        </w:tabs>
        <w:ind w:left="0" w:firstLine="0"/>
      </w:pPr>
    </w:lvl>
    <w:lvl w:ilvl="6">
      <w:start w:val="1"/>
      <w:numFmt w:val="decimal"/>
      <w:lvlText w:val="%1.%2.%3.%4.%5.%7."/>
      <w:lvlJc w:val="left"/>
      <w:pPr>
        <w:tabs>
          <w:tab w:val="num" w:pos="708"/>
        </w:tabs>
        <w:ind w:left="5664" w:hanging="708"/>
      </w:pPr>
      <w:rPr>
        <w:rFonts w:hint="default"/>
      </w:rPr>
    </w:lvl>
    <w:lvl w:ilvl="7">
      <w:start w:val="1"/>
      <w:numFmt w:val="decimal"/>
      <w:lvlText w:val="%1.%2.%3.%4.%5.%7.%8."/>
      <w:lvlJc w:val="left"/>
      <w:pPr>
        <w:tabs>
          <w:tab w:val="num" w:pos="708"/>
        </w:tabs>
        <w:ind w:left="6372" w:hanging="708"/>
      </w:pPr>
      <w:rPr>
        <w:rFonts w:hint="default"/>
      </w:rPr>
    </w:lvl>
    <w:lvl w:ilvl="8">
      <w:start w:val="1"/>
      <w:numFmt w:val="decimal"/>
      <w:lvlText w:val="%1.%2.%3.%4.%5.%7.%8.%9."/>
      <w:lvlJc w:val="left"/>
      <w:pPr>
        <w:tabs>
          <w:tab w:val="num" w:pos="708"/>
        </w:tabs>
        <w:ind w:left="7080" w:hanging="708"/>
      </w:pPr>
      <w:rPr>
        <w:rFonts w:hint="default"/>
      </w:rPr>
    </w:lvl>
  </w:abstractNum>
  <w:abstractNum w:abstractNumId="6" w15:restartNumberingAfterBreak="0">
    <w:nsid w:val="00000007"/>
    <w:multiLevelType w:val="singleLevel"/>
    <w:tmpl w:val="00000007"/>
    <w:name w:val="WW8Num6"/>
    <w:lvl w:ilvl="0">
      <w:start w:val="1"/>
      <w:numFmt w:val="decimal"/>
      <w:lvlText w:val="%1."/>
      <w:lvlJc w:val="left"/>
      <w:pPr>
        <w:tabs>
          <w:tab w:val="num" w:pos="0"/>
        </w:tabs>
        <w:ind w:left="777" w:hanging="360"/>
      </w:pPr>
      <w:rPr>
        <w:b w:val="0"/>
      </w:rPr>
    </w:lvl>
  </w:abstractNum>
  <w:abstractNum w:abstractNumId="7" w15:restartNumberingAfterBreak="0">
    <w:nsid w:val="00000009"/>
    <w:multiLevelType w:val="singleLevel"/>
    <w:tmpl w:val="00000009"/>
    <w:name w:val="WW8Num18"/>
    <w:lvl w:ilvl="0">
      <w:start w:val="1"/>
      <w:numFmt w:val="decimal"/>
      <w:lvlText w:val="%1)"/>
      <w:lvlJc w:val="left"/>
      <w:pPr>
        <w:tabs>
          <w:tab w:val="num" w:pos="0"/>
        </w:tabs>
        <w:ind w:left="720" w:hanging="360"/>
      </w:pPr>
      <w:rPr>
        <w:rFonts w:hint="default"/>
      </w:rPr>
    </w:lvl>
  </w:abstractNum>
  <w:abstractNum w:abstractNumId="8" w15:restartNumberingAfterBreak="0">
    <w:nsid w:val="0000000A"/>
    <w:multiLevelType w:val="multilevel"/>
    <w:tmpl w:val="93ACCB32"/>
    <w:name w:val="WW8Num19"/>
    <w:lvl w:ilvl="0">
      <w:start w:val="1"/>
      <w:numFmt w:val="decimal"/>
      <w:lvlText w:val="%1."/>
      <w:lvlJc w:val="left"/>
      <w:pPr>
        <w:tabs>
          <w:tab w:val="num" w:pos="1730"/>
        </w:tabs>
        <w:ind w:left="1730" w:hanging="1020"/>
      </w:pPr>
      <w:rPr>
        <w:rFonts w:ascii="Times New Roman" w:eastAsia="Times New Roman" w:hAnsi="Times New Roman" w:cs="Times New Roman"/>
        <w:b/>
        <w:sz w:val="26"/>
        <w:szCs w:val="26"/>
      </w:rPr>
    </w:lvl>
    <w:lvl w:ilvl="1">
      <w:start w:val="1"/>
      <w:numFmt w:val="decimal"/>
      <w:isLgl/>
      <w:lvlText w:val="%1.%2."/>
      <w:lvlJc w:val="left"/>
      <w:pPr>
        <w:ind w:left="1850" w:hanging="1140"/>
      </w:pPr>
      <w:rPr>
        <w:rFonts w:hint="default"/>
        <w:b w:val="0"/>
      </w:rPr>
    </w:lvl>
    <w:lvl w:ilvl="2">
      <w:start w:val="1"/>
      <w:numFmt w:val="decimal"/>
      <w:isLgl/>
      <w:lvlText w:val="%1.%2.%3."/>
      <w:lvlJc w:val="left"/>
      <w:pPr>
        <w:ind w:left="1850" w:hanging="1140"/>
      </w:pPr>
      <w:rPr>
        <w:rFonts w:hint="default"/>
      </w:rPr>
    </w:lvl>
    <w:lvl w:ilvl="3">
      <w:start w:val="1"/>
      <w:numFmt w:val="decimal"/>
      <w:isLgl/>
      <w:lvlText w:val="%1.%2.%3.%4."/>
      <w:lvlJc w:val="left"/>
      <w:pPr>
        <w:ind w:left="1850" w:hanging="1140"/>
      </w:pPr>
      <w:rPr>
        <w:rFonts w:hint="default"/>
      </w:rPr>
    </w:lvl>
    <w:lvl w:ilvl="4">
      <w:start w:val="1"/>
      <w:numFmt w:val="decimal"/>
      <w:isLgl/>
      <w:lvlText w:val="%1.%2.%3.%4.%5."/>
      <w:lvlJc w:val="left"/>
      <w:pPr>
        <w:ind w:left="1850" w:hanging="1140"/>
      </w:pPr>
      <w:rPr>
        <w:rFonts w:hint="default"/>
      </w:rPr>
    </w:lvl>
    <w:lvl w:ilvl="5">
      <w:start w:val="1"/>
      <w:numFmt w:val="decimal"/>
      <w:isLgl/>
      <w:lvlText w:val="%1.%2.%3.%4.%5.%6."/>
      <w:lvlJc w:val="left"/>
      <w:pPr>
        <w:ind w:left="1850" w:hanging="114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9" w15:restartNumberingAfterBreak="0">
    <w:nsid w:val="0000000C"/>
    <w:multiLevelType w:val="singleLevel"/>
    <w:tmpl w:val="0000000C"/>
    <w:name w:val="WW8Num15"/>
    <w:lvl w:ilvl="0">
      <w:start w:val="1"/>
      <w:numFmt w:val="bullet"/>
      <w:lvlText w:val=""/>
      <w:lvlJc w:val="left"/>
      <w:pPr>
        <w:tabs>
          <w:tab w:val="num" w:pos="0"/>
        </w:tabs>
        <w:ind w:left="1571" w:hanging="360"/>
      </w:pPr>
      <w:rPr>
        <w:rFonts w:ascii="Symbol" w:hAnsi="Symbol" w:cs="Symbol" w:hint="default"/>
        <w:sz w:val="24"/>
        <w:szCs w:val="24"/>
      </w:rPr>
    </w:lvl>
  </w:abstractNum>
  <w:abstractNum w:abstractNumId="10" w15:restartNumberingAfterBreak="0">
    <w:nsid w:val="0000000E"/>
    <w:multiLevelType w:val="singleLevel"/>
    <w:tmpl w:val="0000000E"/>
    <w:name w:val="WW8Num28"/>
    <w:lvl w:ilvl="0">
      <w:start w:val="1"/>
      <w:numFmt w:val="bullet"/>
      <w:lvlText w:val="−"/>
      <w:lvlJc w:val="left"/>
      <w:pPr>
        <w:tabs>
          <w:tab w:val="num" w:pos="0"/>
        </w:tabs>
        <w:ind w:left="720" w:hanging="360"/>
      </w:pPr>
      <w:rPr>
        <w:rFonts w:ascii="Times New Roman" w:hAnsi="Times New Roman" w:cs="Times New Roman" w:hint="default"/>
        <w:color w:val="000000"/>
        <w:sz w:val="24"/>
        <w:szCs w:val="24"/>
      </w:rPr>
    </w:lvl>
  </w:abstractNum>
  <w:abstractNum w:abstractNumId="11" w15:restartNumberingAfterBreak="0">
    <w:nsid w:val="0000000F"/>
    <w:multiLevelType w:val="singleLevel"/>
    <w:tmpl w:val="0000000F"/>
    <w:name w:val="WW8Num30"/>
    <w:lvl w:ilvl="0">
      <w:start w:val="1"/>
      <w:numFmt w:val="bullet"/>
      <w:lvlText w:val="−"/>
      <w:lvlJc w:val="left"/>
      <w:pPr>
        <w:tabs>
          <w:tab w:val="num" w:pos="0"/>
        </w:tabs>
        <w:ind w:left="1429" w:hanging="360"/>
      </w:pPr>
      <w:rPr>
        <w:rFonts w:ascii="Times New Roman" w:hAnsi="Times New Roman" w:cs="Times New Roman" w:hint="default"/>
        <w:sz w:val="24"/>
        <w:szCs w:val="26"/>
      </w:rPr>
    </w:lvl>
  </w:abstractNum>
  <w:abstractNum w:abstractNumId="12" w15:restartNumberingAfterBreak="0">
    <w:nsid w:val="00000011"/>
    <w:multiLevelType w:val="singleLevel"/>
    <w:tmpl w:val="00000011"/>
    <w:name w:val="WW8Num33"/>
    <w:lvl w:ilvl="0">
      <w:start w:val="1"/>
      <w:numFmt w:val="bullet"/>
      <w:lvlText w:val="−"/>
      <w:lvlJc w:val="left"/>
      <w:pPr>
        <w:tabs>
          <w:tab w:val="num" w:pos="0"/>
        </w:tabs>
        <w:ind w:left="1429" w:hanging="360"/>
      </w:pPr>
      <w:rPr>
        <w:rFonts w:ascii="Times New Roman" w:hAnsi="Times New Roman" w:cs="Times New Roman" w:hint="default"/>
        <w:sz w:val="24"/>
        <w:szCs w:val="24"/>
      </w:rPr>
    </w:lvl>
  </w:abstractNum>
  <w:abstractNum w:abstractNumId="13" w15:restartNumberingAfterBreak="0">
    <w:nsid w:val="00000014"/>
    <w:multiLevelType w:val="singleLevel"/>
    <w:tmpl w:val="00000014"/>
    <w:name w:val="WW8Num31"/>
    <w:lvl w:ilvl="0">
      <w:start w:val="1"/>
      <w:numFmt w:val="bullet"/>
      <w:lvlText w:val=""/>
      <w:lvlJc w:val="left"/>
      <w:pPr>
        <w:tabs>
          <w:tab w:val="num" w:pos="0"/>
        </w:tabs>
        <w:ind w:left="1080" w:hanging="360"/>
      </w:pPr>
      <w:rPr>
        <w:rFonts w:ascii="Symbol" w:hAnsi="Symbol" w:cs="Symbol" w:hint="default"/>
        <w:sz w:val="24"/>
        <w:szCs w:val="24"/>
      </w:rPr>
    </w:lvl>
  </w:abstractNum>
  <w:abstractNum w:abstractNumId="14" w15:restartNumberingAfterBreak="0">
    <w:nsid w:val="000A326C"/>
    <w:multiLevelType w:val="multilevel"/>
    <w:tmpl w:val="6FDA6744"/>
    <w:lvl w:ilvl="0">
      <w:start w:val="1"/>
      <w:numFmt w:val="decimal"/>
      <w:pStyle w:val="a2"/>
      <w:isLgl/>
      <w:suff w:val="space"/>
      <w:lvlText w:val="%1"/>
      <w:lvlJc w:val="left"/>
      <w:pPr>
        <w:ind w:left="0" w:firstLine="567"/>
      </w:pPr>
      <w:rPr>
        <w:rFonts w:hint="default"/>
      </w:rPr>
    </w:lvl>
    <w:lvl w:ilvl="1">
      <w:start w:val="1"/>
      <w:numFmt w:val="decimal"/>
      <w:isLgl/>
      <w:suff w:val="space"/>
      <w:lvlText w:val="%1.%2"/>
      <w:lvlJc w:val="left"/>
      <w:pPr>
        <w:ind w:left="0" w:firstLine="567"/>
      </w:pPr>
      <w:rPr>
        <w:rFonts w:hint="default"/>
      </w:rPr>
    </w:lvl>
    <w:lvl w:ilvl="2">
      <w:start w:val="1"/>
      <w:numFmt w:val="decimal"/>
      <w:isLgl/>
      <w:suff w:val="space"/>
      <w:lvlText w:val="%1.%2.%3"/>
      <w:lvlJc w:val="left"/>
      <w:pPr>
        <w:ind w:left="0" w:firstLine="567"/>
      </w:pPr>
      <w:rPr>
        <w:rFonts w:hint="default"/>
      </w:rPr>
    </w:lvl>
    <w:lvl w:ilvl="3">
      <w:start w:val="1"/>
      <w:numFmt w:val="decimal"/>
      <w:isLgl/>
      <w:suff w:val="space"/>
      <w:lvlText w:val="%1.%2.%3.%4"/>
      <w:lvlJc w:val="left"/>
      <w:pPr>
        <w:ind w:left="0" w:firstLine="567"/>
      </w:pPr>
      <w:rPr>
        <w:rFonts w:hint="default"/>
      </w:rPr>
    </w:lvl>
    <w:lvl w:ilvl="4">
      <w:start w:val="1"/>
      <w:numFmt w:val="decimal"/>
      <w:isLgl/>
      <w:suff w:val="space"/>
      <w:lvlText w:val="%1.%2.%3.%4.%5"/>
      <w:lvlJc w:val="left"/>
      <w:pPr>
        <w:ind w:left="0" w:firstLine="567"/>
      </w:pPr>
      <w:rPr>
        <w:rFonts w:hint="default"/>
      </w:rPr>
    </w:lvl>
    <w:lvl w:ilvl="5">
      <w:start w:val="1"/>
      <w:numFmt w:val="decimal"/>
      <w:isLgl/>
      <w:suff w:val="space"/>
      <w:lvlText w:val="%1.%2.%3.%4.%5.%6"/>
      <w:lvlJc w:val="left"/>
      <w:pPr>
        <w:ind w:left="2268" w:firstLine="709"/>
      </w:pPr>
      <w:rPr>
        <w:rFonts w:hint="default"/>
      </w:rPr>
    </w:lvl>
    <w:lvl w:ilvl="6">
      <w:start w:val="1"/>
      <w:numFmt w:val="decimal"/>
      <w:isLgl/>
      <w:suff w:val="space"/>
      <w:lvlText w:val="%1.%2.%3.%4.%5.%6.%7"/>
      <w:lvlJc w:val="left"/>
      <w:pPr>
        <w:ind w:left="2268" w:firstLine="709"/>
      </w:pPr>
      <w:rPr>
        <w:rFonts w:hint="default"/>
      </w:rPr>
    </w:lvl>
    <w:lvl w:ilvl="7">
      <w:start w:val="1"/>
      <w:numFmt w:val="decimal"/>
      <w:suff w:val="space"/>
      <w:lvlText w:val="%1.%2.%3.%4.%5.%6.%7.%8"/>
      <w:lvlJc w:val="left"/>
      <w:pPr>
        <w:ind w:left="2268" w:firstLine="709"/>
      </w:pPr>
      <w:rPr>
        <w:rFonts w:hint="default"/>
      </w:rPr>
    </w:lvl>
    <w:lvl w:ilvl="8">
      <w:start w:val="1"/>
      <w:numFmt w:val="decimal"/>
      <w:suff w:val="space"/>
      <w:lvlText w:val="%1.%2.%3.%4.%5.%6.%7.%8.%9"/>
      <w:lvlJc w:val="left"/>
      <w:pPr>
        <w:ind w:left="2268" w:firstLine="709"/>
      </w:pPr>
      <w:rPr>
        <w:rFonts w:hint="default"/>
      </w:rPr>
    </w:lvl>
  </w:abstractNum>
  <w:abstractNum w:abstractNumId="15" w15:restartNumberingAfterBreak="0">
    <w:nsid w:val="041D6E83"/>
    <w:multiLevelType w:val="hybridMultilevel"/>
    <w:tmpl w:val="0DD06986"/>
    <w:lvl w:ilvl="0" w:tplc="AE3E1138">
      <w:start w:val="1"/>
      <w:numFmt w:val="decimal"/>
      <w:pStyle w:val="1"/>
      <w:lvlText w:val="%1."/>
      <w:lvlJc w:val="left"/>
      <w:pPr>
        <w:ind w:left="720" w:hanging="360"/>
      </w:pPr>
      <w:rPr>
        <w:rFonts w:hint="default"/>
        <w:b/>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07B308F2"/>
    <w:multiLevelType w:val="multilevel"/>
    <w:tmpl w:val="94D29FA2"/>
    <w:lvl w:ilvl="0">
      <w:start w:val="4"/>
      <w:numFmt w:val="decimal"/>
      <w:lvlText w:val="%1"/>
      <w:lvlJc w:val="left"/>
      <w:pPr>
        <w:ind w:left="360" w:hanging="360"/>
      </w:pPr>
      <w:rPr>
        <w:rFonts w:hint="default"/>
        <w:color w:val="auto"/>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440" w:hanging="144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800" w:hanging="1800"/>
      </w:pPr>
      <w:rPr>
        <w:rFonts w:hint="default"/>
        <w:color w:val="auto"/>
      </w:rPr>
    </w:lvl>
    <w:lvl w:ilvl="8">
      <w:start w:val="1"/>
      <w:numFmt w:val="decimal"/>
      <w:lvlText w:val="%1.%2.%3.%4.%5.%6.%7.%8.%9"/>
      <w:lvlJc w:val="left"/>
      <w:pPr>
        <w:ind w:left="1800" w:hanging="1800"/>
      </w:pPr>
      <w:rPr>
        <w:rFonts w:hint="default"/>
        <w:color w:val="auto"/>
      </w:rPr>
    </w:lvl>
  </w:abstractNum>
  <w:abstractNum w:abstractNumId="17" w15:restartNumberingAfterBreak="0">
    <w:nsid w:val="0EE35DF5"/>
    <w:multiLevelType w:val="hybridMultilevel"/>
    <w:tmpl w:val="23FCEC88"/>
    <w:lvl w:ilvl="0" w:tplc="9B7A062C">
      <w:start w:val="1"/>
      <w:numFmt w:val="bullet"/>
      <w:pStyle w:val="2"/>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15:restartNumberingAfterBreak="0">
    <w:nsid w:val="12D47A30"/>
    <w:multiLevelType w:val="hybridMultilevel"/>
    <w:tmpl w:val="AC44337C"/>
    <w:lvl w:ilvl="0" w:tplc="9EA25AB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15:restartNumberingAfterBreak="0">
    <w:nsid w:val="12D77ACB"/>
    <w:multiLevelType w:val="multilevel"/>
    <w:tmpl w:val="CE9E0CD2"/>
    <w:lvl w:ilvl="0">
      <w:start w:val="1"/>
      <w:numFmt w:val="decimal"/>
      <w:pStyle w:val="10"/>
      <w:lvlText w:val="%1"/>
      <w:lvlJc w:val="left"/>
      <w:pPr>
        <w:tabs>
          <w:tab w:val="num" w:pos="0"/>
        </w:tabs>
        <w:ind w:left="0" w:firstLine="0"/>
      </w:pPr>
      <w:rPr>
        <w:rFonts w:ascii="Times New Roman" w:hAnsi="Times New Roman" w:hint="default"/>
        <w:b/>
        <w:i w:val="0"/>
        <w:caps w:val="0"/>
        <w:strike w:val="0"/>
        <w:dstrike w:val="0"/>
        <w:vanish w:val="0"/>
        <w:color w:val="000000"/>
        <w:sz w:val="28"/>
        <w:szCs w:val="28"/>
        <w:vertAlign w:val="baseline"/>
      </w:rPr>
    </w:lvl>
    <w:lvl w:ilvl="1">
      <w:start w:val="1"/>
      <w:numFmt w:val="decimal"/>
      <w:pStyle w:val="20"/>
      <w:lvlText w:val="%1.%2"/>
      <w:lvlJc w:val="left"/>
      <w:pPr>
        <w:tabs>
          <w:tab w:val="num" w:pos="0"/>
        </w:tabs>
        <w:ind w:left="0" w:firstLine="0"/>
      </w:pPr>
      <w:rPr>
        <w:rFonts w:ascii="Times New Roman" w:hAnsi="Times New Roman" w:hint="default"/>
        <w:b/>
        <w:i w:val="0"/>
        <w:caps w:val="0"/>
        <w:strike w:val="0"/>
        <w:dstrike w:val="0"/>
        <w:vanish w:val="0"/>
        <w:color w:val="000000"/>
        <w:sz w:val="26"/>
        <w:szCs w:val="26"/>
        <w:vertAlign w:val="baseline"/>
      </w:rPr>
    </w:lvl>
    <w:lvl w:ilvl="2">
      <w:start w:val="1"/>
      <w:numFmt w:val="decimal"/>
      <w:pStyle w:val="3"/>
      <w:lvlText w:val="%1.%2.%3"/>
      <w:lvlJc w:val="left"/>
      <w:pPr>
        <w:tabs>
          <w:tab w:val="num" w:pos="0"/>
        </w:tabs>
        <w:ind w:left="0" w:firstLine="0"/>
      </w:pPr>
      <w:rPr>
        <w:rFonts w:hint="default"/>
      </w:rPr>
    </w:lvl>
    <w:lvl w:ilvl="3">
      <w:start w:val="1"/>
      <w:numFmt w:val="decimal"/>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20" w15:restartNumberingAfterBreak="0">
    <w:nsid w:val="13711AC9"/>
    <w:multiLevelType w:val="hybridMultilevel"/>
    <w:tmpl w:val="AB3E189C"/>
    <w:styleLink w:val="16"/>
    <w:lvl w:ilvl="0" w:tplc="E7BA4DFC">
      <w:start w:val="1"/>
      <w:numFmt w:val="bullet"/>
      <w:pStyle w:val="21"/>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1" w15:restartNumberingAfterBreak="0">
    <w:nsid w:val="193D65E1"/>
    <w:multiLevelType w:val="multilevel"/>
    <w:tmpl w:val="93FCD2F8"/>
    <w:lvl w:ilvl="0">
      <w:start w:val="2"/>
      <w:numFmt w:val="decimal"/>
      <w:lvlText w:val="%1"/>
      <w:lvlJc w:val="left"/>
      <w:pPr>
        <w:tabs>
          <w:tab w:val="num" w:pos="927"/>
        </w:tabs>
        <w:ind w:firstLine="567"/>
      </w:pPr>
      <w:rPr>
        <w:rFonts w:cs="Times New Roman"/>
      </w:rPr>
    </w:lvl>
    <w:lvl w:ilvl="1">
      <w:start w:val="1"/>
      <w:numFmt w:val="decimal"/>
      <w:pStyle w:val="lev2"/>
      <w:lvlText w:val="2.%2"/>
      <w:lvlJc w:val="left"/>
      <w:pPr>
        <w:tabs>
          <w:tab w:val="num" w:pos="927"/>
        </w:tabs>
        <w:ind w:firstLine="567"/>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22" w15:restartNumberingAfterBreak="0">
    <w:nsid w:val="1A8758C9"/>
    <w:multiLevelType w:val="multilevel"/>
    <w:tmpl w:val="E55C75CC"/>
    <w:styleLink w:val="3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1B717850"/>
    <w:multiLevelType w:val="hybridMultilevel"/>
    <w:tmpl w:val="F0269AAC"/>
    <w:lvl w:ilvl="0" w:tplc="9EA25AB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15:restartNumberingAfterBreak="0">
    <w:nsid w:val="1BD55DD9"/>
    <w:multiLevelType w:val="hybridMultilevel"/>
    <w:tmpl w:val="3AA89A36"/>
    <w:lvl w:ilvl="0" w:tplc="9EA25AB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1F3310F1"/>
    <w:multiLevelType w:val="multilevel"/>
    <w:tmpl w:val="33687F70"/>
    <w:lvl w:ilvl="0">
      <w:start w:val="1"/>
      <w:numFmt w:val="russianLower"/>
      <w:pStyle w:val="a3"/>
      <w:suff w:val="space"/>
      <w:lvlText w:val="%1)"/>
      <w:lvlJc w:val="left"/>
      <w:pPr>
        <w:ind w:left="0" w:firstLine="0"/>
      </w:pPr>
      <w:rPr>
        <w:rFonts w:ascii="Times New Roman" w:hAnsi="Times New Roman" w:hint="default"/>
        <w:b w:val="0"/>
        <w:i w:val="0"/>
        <w:caps w:val="0"/>
        <w:strike w:val="0"/>
        <w:dstrike w:val="0"/>
        <w:vanish w:val="0"/>
        <w:color w:val="000000"/>
        <w:sz w:val="24"/>
        <w:szCs w:val="24"/>
        <w:vertAlign w:val="baseline"/>
      </w:rPr>
    </w:lvl>
    <w:lvl w:ilvl="1">
      <w:start w:val="1"/>
      <w:numFmt w:val="lowerLetter"/>
      <w:lvlText w:val="%2)"/>
      <w:lvlJc w:val="left"/>
      <w:pPr>
        <w:tabs>
          <w:tab w:val="num" w:pos="1429"/>
        </w:tabs>
        <w:ind w:left="1429" w:hanging="360"/>
      </w:pPr>
      <w:rPr>
        <w:rFonts w:hint="default"/>
      </w:rPr>
    </w:lvl>
    <w:lvl w:ilvl="2">
      <w:start w:val="1"/>
      <w:numFmt w:val="lowerRoman"/>
      <w:lvlText w:val="%3)"/>
      <w:lvlJc w:val="left"/>
      <w:pPr>
        <w:tabs>
          <w:tab w:val="num" w:pos="1789"/>
        </w:tabs>
        <w:ind w:left="1789" w:hanging="360"/>
      </w:pPr>
      <w:rPr>
        <w:rFonts w:hint="default"/>
      </w:rPr>
    </w:lvl>
    <w:lvl w:ilvl="3">
      <w:start w:val="1"/>
      <w:numFmt w:val="decimal"/>
      <w:lvlText w:val="(%4)"/>
      <w:lvlJc w:val="left"/>
      <w:pPr>
        <w:tabs>
          <w:tab w:val="num" w:pos="2149"/>
        </w:tabs>
        <w:ind w:left="2149" w:hanging="360"/>
      </w:pPr>
      <w:rPr>
        <w:rFonts w:hint="default"/>
      </w:rPr>
    </w:lvl>
    <w:lvl w:ilvl="4">
      <w:start w:val="1"/>
      <w:numFmt w:val="lowerLetter"/>
      <w:lvlText w:val="(%5)"/>
      <w:lvlJc w:val="left"/>
      <w:pPr>
        <w:tabs>
          <w:tab w:val="num" w:pos="2509"/>
        </w:tabs>
        <w:ind w:left="2509" w:hanging="360"/>
      </w:pPr>
      <w:rPr>
        <w:rFonts w:hint="default"/>
      </w:rPr>
    </w:lvl>
    <w:lvl w:ilvl="5">
      <w:start w:val="1"/>
      <w:numFmt w:val="lowerRoman"/>
      <w:lvlText w:val="(%6)"/>
      <w:lvlJc w:val="left"/>
      <w:pPr>
        <w:tabs>
          <w:tab w:val="num" w:pos="2869"/>
        </w:tabs>
        <w:ind w:left="2869" w:hanging="360"/>
      </w:pPr>
      <w:rPr>
        <w:rFonts w:hint="default"/>
      </w:rPr>
    </w:lvl>
    <w:lvl w:ilvl="6">
      <w:start w:val="1"/>
      <w:numFmt w:val="decimal"/>
      <w:lvlText w:val="%7."/>
      <w:lvlJc w:val="left"/>
      <w:pPr>
        <w:tabs>
          <w:tab w:val="num" w:pos="3229"/>
        </w:tabs>
        <w:ind w:left="3229" w:hanging="360"/>
      </w:pPr>
      <w:rPr>
        <w:rFonts w:hint="default"/>
      </w:rPr>
    </w:lvl>
    <w:lvl w:ilvl="7">
      <w:start w:val="1"/>
      <w:numFmt w:val="lowerLetter"/>
      <w:lvlText w:val="%8."/>
      <w:lvlJc w:val="left"/>
      <w:pPr>
        <w:tabs>
          <w:tab w:val="num" w:pos="3589"/>
        </w:tabs>
        <w:ind w:left="3589" w:hanging="360"/>
      </w:pPr>
      <w:rPr>
        <w:rFonts w:hint="default"/>
      </w:rPr>
    </w:lvl>
    <w:lvl w:ilvl="8">
      <w:start w:val="1"/>
      <w:numFmt w:val="lowerRoman"/>
      <w:lvlText w:val="%9."/>
      <w:lvlJc w:val="left"/>
      <w:pPr>
        <w:tabs>
          <w:tab w:val="num" w:pos="3949"/>
        </w:tabs>
        <w:ind w:left="3949" w:hanging="360"/>
      </w:pPr>
      <w:rPr>
        <w:rFonts w:hint="default"/>
      </w:rPr>
    </w:lvl>
  </w:abstractNum>
  <w:abstractNum w:abstractNumId="26" w15:restartNumberingAfterBreak="0">
    <w:nsid w:val="20FD508C"/>
    <w:multiLevelType w:val="multilevel"/>
    <w:tmpl w:val="A894AF9C"/>
    <w:lvl w:ilvl="0">
      <w:start w:val="1"/>
      <w:numFmt w:val="decimal"/>
      <w:pStyle w:val="a4"/>
      <w:lvlText w:val="%1."/>
      <w:lvlJc w:val="left"/>
      <w:pPr>
        <w:ind w:left="360" w:hanging="360"/>
      </w:pPr>
      <w:rPr>
        <w:rFonts w:hint="default"/>
      </w:rPr>
    </w:lvl>
    <w:lvl w:ilvl="1">
      <w:start w:val="1"/>
      <w:numFmt w:val="decimal"/>
      <w:lvlText w:val="%1.%2."/>
      <w:lvlJc w:val="left"/>
      <w:pPr>
        <w:ind w:left="999" w:hanging="432"/>
      </w:pPr>
      <w:rPr>
        <w:rFonts w:hint="default"/>
        <w:b/>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2B24481A"/>
    <w:multiLevelType w:val="multilevel"/>
    <w:tmpl w:val="8DBE1F2C"/>
    <w:lvl w:ilvl="0">
      <w:start w:val="5"/>
      <w:numFmt w:val="decimal"/>
      <w:lvlText w:val="%1."/>
      <w:lvlJc w:val="left"/>
      <w:pPr>
        <w:ind w:left="780" w:hanging="780"/>
      </w:pPr>
      <w:rPr>
        <w:rFonts w:hint="default"/>
      </w:rPr>
    </w:lvl>
    <w:lvl w:ilvl="1">
      <w:start w:val="1"/>
      <w:numFmt w:val="decimal"/>
      <w:lvlText w:val="%1.%2."/>
      <w:lvlJc w:val="left"/>
      <w:pPr>
        <w:ind w:left="1094" w:hanging="780"/>
      </w:pPr>
      <w:rPr>
        <w:rFonts w:hint="default"/>
      </w:rPr>
    </w:lvl>
    <w:lvl w:ilvl="2">
      <w:start w:val="2"/>
      <w:numFmt w:val="decimal"/>
      <w:lvlText w:val="%1.%2.%3."/>
      <w:lvlJc w:val="left"/>
      <w:pPr>
        <w:ind w:left="1408" w:hanging="780"/>
      </w:pPr>
      <w:rPr>
        <w:rFonts w:hint="default"/>
      </w:rPr>
    </w:lvl>
    <w:lvl w:ilvl="3">
      <w:start w:val="1"/>
      <w:numFmt w:val="decimal"/>
      <w:lvlText w:val="%1.%2.%3.%4."/>
      <w:lvlJc w:val="left"/>
      <w:pPr>
        <w:ind w:left="2022" w:hanging="1080"/>
      </w:pPr>
      <w:rPr>
        <w:rFonts w:hint="default"/>
      </w:rPr>
    </w:lvl>
    <w:lvl w:ilvl="4">
      <w:start w:val="1"/>
      <w:numFmt w:val="decimal"/>
      <w:lvlText w:val="%1.%2.%3.%4.%5."/>
      <w:lvlJc w:val="left"/>
      <w:pPr>
        <w:ind w:left="2336" w:hanging="1080"/>
      </w:pPr>
      <w:rPr>
        <w:rFonts w:hint="default"/>
      </w:rPr>
    </w:lvl>
    <w:lvl w:ilvl="5">
      <w:start w:val="1"/>
      <w:numFmt w:val="decimal"/>
      <w:lvlText w:val="%1.%2.%3.%4.%5.%6."/>
      <w:lvlJc w:val="left"/>
      <w:pPr>
        <w:ind w:left="3010" w:hanging="1440"/>
      </w:pPr>
      <w:rPr>
        <w:rFonts w:hint="default"/>
      </w:rPr>
    </w:lvl>
    <w:lvl w:ilvl="6">
      <w:start w:val="1"/>
      <w:numFmt w:val="decimal"/>
      <w:lvlText w:val="%1.%2.%3.%4.%5.%6.%7."/>
      <w:lvlJc w:val="left"/>
      <w:pPr>
        <w:ind w:left="3324" w:hanging="1440"/>
      </w:pPr>
      <w:rPr>
        <w:rFonts w:hint="default"/>
      </w:rPr>
    </w:lvl>
    <w:lvl w:ilvl="7">
      <w:start w:val="1"/>
      <w:numFmt w:val="decimal"/>
      <w:lvlText w:val="%1.%2.%3.%4.%5.%6.%7.%8."/>
      <w:lvlJc w:val="left"/>
      <w:pPr>
        <w:ind w:left="3998" w:hanging="1800"/>
      </w:pPr>
      <w:rPr>
        <w:rFonts w:hint="default"/>
      </w:rPr>
    </w:lvl>
    <w:lvl w:ilvl="8">
      <w:start w:val="1"/>
      <w:numFmt w:val="decimal"/>
      <w:lvlText w:val="%1.%2.%3.%4.%5.%6.%7.%8.%9."/>
      <w:lvlJc w:val="left"/>
      <w:pPr>
        <w:ind w:left="4312" w:hanging="1800"/>
      </w:pPr>
      <w:rPr>
        <w:rFonts w:hint="default"/>
      </w:rPr>
    </w:lvl>
  </w:abstractNum>
  <w:abstractNum w:abstractNumId="28" w15:restartNumberingAfterBreak="0">
    <w:nsid w:val="2D817B56"/>
    <w:multiLevelType w:val="hybridMultilevel"/>
    <w:tmpl w:val="B0AA186C"/>
    <w:lvl w:ilvl="0" w:tplc="2AE615DC">
      <w:start w:val="1"/>
      <w:numFmt w:val="bullet"/>
      <w:pStyle w:val="a5"/>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2E0C48E0"/>
    <w:multiLevelType w:val="hybridMultilevel"/>
    <w:tmpl w:val="FB1276A4"/>
    <w:lvl w:ilvl="0" w:tplc="9EA25AB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2E40016D"/>
    <w:multiLevelType w:val="hybridMultilevel"/>
    <w:tmpl w:val="2F4A84B0"/>
    <w:lvl w:ilvl="0" w:tplc="FFFFFFFF">
      <w:start w:val="1"/>
      <w:numFmt w:val="russianLower"/>
      <w:pStyle w:val="ListAlpha"/>
      <w:lvlText w:val="%1)"/>
      <w:lvlJc w:val="left"/>
      <w:pPr>
        <w:tabs>
          <w:tab w:val="num" w:pos="1021"/>
        </w:tabs>
        <w:ind w:left="1021" w:hanging="301"/>
      </w:pPr>
      <w:rPr>
        <w:rFonts w:ascii="Arial" w:hAnsi="Arial" w:hint="default"/>
        <w:b w:val="0"/>
        <w:i w:val="0"/>
        <w:sz w:val="22"/>
        <w:szCs w:val="22"/>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1" w15:restartNumberingAfterBreak="0">
    <w:nsid w:val="326B7C9F"/>
    <w:multiLevelType w:val="multilevel"/>
    <w:tmpl w:val="EDF6A1FA"/>
    <w:lvl w:ilvl="0">
      <w:start w:val="6"/>
      <w:numFmt w:val="decimal"/>
      <w:lvlText w:val="%1."/>
      <w:lvlJc w:val="left"/>
      <w:pPr>
        <w:tabs>
          <w:tab w:val="num" w:pos="2580"/>
        </w:tabs>
        <w:ind w:left="2580" w:hanging="1020"/>
      </w:pPr>
      <w:rPr>
        <w:rFonts w:hint="default"/>
        <w:b/>
        <w:sz w:val="26"/>
        <w:szCs w:val="26"/>
      </w:rPr>
    </w:lvl>
    <w:lvl w:ilvl="1">
      <w:start w:val="1"/>
      <w:numFmt w:val="decimal"/>
      <w:isLgl/>
      <w:lvlText w:val="%1.%2."/>
      <w:lvlJc w:val="left"/>
      <w:pPr>
        <w:ind w:left="1992" w:hanging="1140"/>
      </w:pPr>
      <w:rPr>
        <w:rFonts w:hint="default"/>
        <w:b w:val="0"/>
      </w:rPr>
    </w:lvl>
    <w:lvl w:ilvl="2">
      <w:start w:val="1"/>
      <w:numFmt w:val="decimal"/>
      <w:isLgl/>
      <w:lvlText w:val="%1.%2.%3."/>
      <w:lvlJc w:val="left"/>
      <w:pPr>
        <w:ind w:left="2842" w:hanging="1140"/>
      </w:pPr>
      <w:rPr>
        <w:rFonts w:hint="default"/>
      </w:rPr>
    </w:lvl>
    <w:lvl w:ilvl="3">
      <w:start w:val="1"/>
      <w:numFmt w:val="decimal"/>
      <w:isLgl/>
      <w:lvlText w:val="%1.%2.%3.%4."/>
      <w:lvlJc w:val="left"/>
      <w:pPr>
        <w:ind w:left="2558" w:hanging="1140"/>
      </w:pPr>
      <w:rPr>
        <w:rFonts w:hint="default"/>
      </w:rPr>
    </w:lvl>
    <w:lvl w:ilvl="4">
      <w:start w:val="1"/>
      <w:numFmt w:val="decimal"/>
      <w:isLgl/>
      <w:lvlText w:val="%1.%2.%3.%4.%5."/>
      <w:lvlJc w:val="left"/>
      <w:pPr>
        <w:ind w:left="2558" w:hanging="1140"/>
      </w:pPr>
      <w:rPr>
        <w:rFonts w:hint="default"/>
      </w:rPr>
    </w:lvl>
    <w:lvl w:ilvl="5">
      <w:start w:val="1"/>
      <w:numFmt w:val="decimal"/>
      <w:isLgl/>
      <w:lvlText w:val="%1.%2.%3.%4.%5.%6."/>
      <w:lvlJc w:val="left"/>
      <w:pPr>
        <w:ind w:left="2558" w:hanging="1140"/>
      </w:pPr>
      <w:rPr>
        <w:rFonts w:hint="default"/>
      </w:rPr>
    </w:lvl>
    <w:lvl w:ilvl="6">
      <w:start w:val="1"/>
      <w:numFmt w:val="decimal"/>
      <w:isLgl/>
      <w:lvlText w:val="%1.%2.%3.%4.%5.%6.%7."/>
      <w:lvlJc w:val="left"/>
      <w:pPr>
        <w:ind w:left="2858" w:hanging="1440"/>
      </w:pPr>
      <w:rPr>
        <w:rFonts w:hint="default"/>
      </w:rPr>
    </w:lvl>
    <w:lvl w:ilvl="7">
      <w:start w:val="1"/>
      <w:numFmt w:val="decimal"/>
      <w:isLgl/>
      <w:lvlText w:val="%1.%2.%3.%4.%5.%6.%7.%8."/>
      <w:lvlJc w:val="left"/>
      <w:pPr>
        <w:ind w:left="2858" w:hanging="1440"/>
      </w:pPr>
      <w:rPr>
        <w:rFonts w:hint="default"/>
      </w:rPr>
    </w:lvl>
    <w:lvl w:ilvl="8">
      <w:start w:val="1"/>
      <w:numFmt w:val="decimal"/>
      <w:isLgl/>
      <w:lvlText w:val="%1.%2.%3.%4.%5.%6.%7.%8.%9."/>
      <w:lvlJc w:val="left"/>
      <w:pPr>
        <w:ind w:left="3218" w:hanging="1800"/>
      </w:pPr>
      <w:rPr>
        <w:rFonts w:hint="default"/>
      </w:rPr>
    </w:lvl>
  </w:abstractNum>
  <w:abstractNum w:abstractNumId="32" w15:restartNumberingAfterBreak="0">
    <w:nsid w:val="34E85550"/>
    <w:multiLevelType w:val="multilevel"/>
    <w:tmpl w:val="93162D9C"/>
    <w:lvl w:ilvl="0">
      <w:start w:val="1"/>
      <w:numFmt w:val="decimal"/>
      <w:pStyle w:val="11"/>
      <w:lvlText w:val="%1."/>
      <w:lvlJc w:val="left"/>
      <w:pPr>
        <w:tabs>
          <w:tab w:val="num" w:pos="709"/>
        </w:tabs>
        <w:ind w:left="0" w:firstLine="709"/>
      </w:pPr>
      <w:rPr>
        <w:rFonts w:ascii="Times New Roman" w:hAnsi="Times New Roman" w:hint="default"/>
        <w:sz w:val="28"/>
      </w:rPr>
    </w:lvl>
    <w:lvl w:ilvl="1">
      <w:start w:val="1"/>
      <w:numFmt w:val="decimal"/>
      <w:lvlText w:val="%1.%2."/>
      <w:lvlJc w:val="left"/>
      <w:pPr>
        <w:ind w:left="0" w:firstLine="709"/>
      </w:pPr>
      <w:rPr>
        <w:rFonts w:hint="default"/>
      </w:rPr>
    </w:lvl>
    <w:lvl w:ilvl="2">
      <w:start w:val="1"/>
      <w:numFmt w:val="decimal"/>
      <w:lvlText w:val="%1.%2.%3."/>
      <w:lvlJc w:val="left"/>
      <w:pPr>
        <w:ind w:left="0" w:firstLine="709"/>
      </w:pPr>
      <w:rPr>
        <w:rFonts w:hint="default"/>
      </w:rPr>
    </w:lvl>
    <w:lvl w:ilvl="3">
      <w:start w:val="1"/>
      <w:numFmt w:val="decimal"/>
      <w:lvlText w:val="%1.%2.%3.%4."/>
      <w:lvlJc w:val="left"/>
      <w:pPr>
        <w:ind w:left="0" w:firstLine="709"/>
      </w:pPr>
      <w:rPr>
        <w:rFonts w:hint="default"/>
      </w:rPr>
    </w:lvl>
    <w:lvl w:ilvl="4">
      <w:start w:val="1"/>
      <w:numFmt w:val="decimal"/>
      <w:lvlText w:val="%1.%2.%3.%4.%5."/>
      <w:lvlJc w:val="left"/>
      <w:pPr>
        <w:ind w:left="2836" w:firstLine="0"/>
      </w:pPr>
      <w:rPr>
        <w:rFonts w:hint="default"/>
      </w:rPr>
    </w:lvl>
    <w:lvl w:ilvl="5">
      <w:start w:val="1"/>
      <w:numFmt w:val="decimal"/>
      <w:lvlText w:val="%1.%2.%3.%4.%5.%6."/>
      <w:lvlJc w:val="left"/>
      <w:pPr>
        <w:ind w:left="3545" w:firstLine="0"/>
      </w:pPr>
      <w:rPr>
        <w:rFonts w:hint="default"/>
      </w:rPr>
    </w:lvl>
    <w:lvl w:ilvl="6">
      <w:start w:val="1"/>
      <w:numFmt w:val="decimal"/>
      <w:lvlText w:val="%1.%2.%3.%4.%5.%6.%7."/>
      <w:lvlJc w:val="left"/>
      <w:pPr>
        <w:ind w:left="4254" w:firstLine="0"/>
      </w:pPr>
      <w:rPr>
        <w:rFonts w:hint="default"/>
      </w:rPr>
    </w:lvl>
    <w:lvl w:ilvl="7">
      <w:start w:val="1"/>
      <w:numFmt w:val="decimal"/>
      <w:lvlText w:val="%1.%2.%3.%4.%5.%6.%7.%8."/>
      <w:lvlJc w:val="left"/>
      <w:pPr>
        <w:ind w:left="4963" w:firstLine="0"/>
      </w:pPr>
      <w:rPr>
        <w:rFonts w:hint="default"/>
      </w:rPr>
    </w:lvl>
    <w:lvl w:ilvl="8">
      <w:start w:val="1"/>
      <w:numFmt w:val="decimal"/>
      <w:lvlText w:val="%1.%2.%3.%4.%5.%6.%7.%8.%9."/>
      <w:lvlJc w:val="left"/>
      <w:pPr>
        <w:ind w:left="5672" w:firstLine="0"/>
      </w:pPr>
      <w:rPr>
        <w:rFonts w:hint="default"/>
      </w:rPr>
    </w:lvl>
  </w:abstractNum>
  <w:abstractNum w:abstractNumId="33" w15:restartNumberingAfterBreak="0">
    <w:nsid w:val="36DE3337"/>
    <w:multiLevelType w:val="multilevel"/>
    <w:tmpl w:val="C5C4A0E8"/>
    <w:lvl w:ilvl="0">
      <w:start w:val="5"/>
      <w:numFmt w:val="decimal"/>
      <w:lvlText w:val="%1."/>
      <w:lvlJc w:val="left"/>
      <w:pPr>
        <w:ind w:left="744" w:hanging="744"/>
      </w:pPr>
      <w:rPr>
        <w:rFonts w:hint="default"/>
      </w:rPr>
    </w:lvl>
    <w:lvl w:ilvl="1">
      <w:start w:val="11"/>
      <w:numFmt w:val="decimal"/>
      <w:lvlText w:val="%1.%2."/>
      <w:lvlJc w:val="left"/>
      <w:pPr>
        <w:ind w:left="1058" w:hanging="744"/>
      </w:pPr>
      <w:rPr>
        <w:rFonts w:hint="default"/>
      </w:rPr>
    </w:lvl>
    <w:lvl w:ilvl="2">
      <w:start w:val="1"/>
      <w:numFmt w:val="decimal"/>
      <w:lvlText w:val="%1.%2.%3."/>
      <w:lvlJc w:val="left"/>
      <w:pPr>
        <w:ind w:left="1372" w:hanging="744"/>
      </w:pPr>
      <w:rPr>
        <w:rFonts w:hint="default"/>
        <w:color w:val="auto"/>
      </w:rPr>
    </w:lvl>
    <w:lvl w:ilvl="3">
      <w:start w:val="1"/>
      <w:numFmt w:val="decimal"/>
      <w:lvlText w:val="%1.%2.%3.%4."/>
      <w:lvlJc w:val="left"/>
      <w:pPr>
        <w:ind w:left="2022" w:hanging="1080"/>
      </w:pPr>
      <w:rPr>
        <w:rFonts w:hint="default"/>
      </w:rPr>
    </w:lvl>
    <w:lvl w:ilvl="4">
      <w:start w:val="1"/>
      <w:numFmt w:val="decimal"/>
      <w:lvlText w:val="%1.%2.%3.%4.%5."/>
      <w:lvlJc w:val="left"/>
      <w:pPr>
        <w:ind w:left="2336" w:hanging="1080"/>
      </w:pPr>
      <w:rPr>
        <w:rFonts w:hint="default"/>
      </w:rPr>
    </w:lvl>
    <w:lvl w:ilvl="5">
      <w:start w:val="1"/>
      <w:numFmt w:val="decimal"/>
      <w:lvlText w:val="%1.%2.%3.%4.%5.%6."/>
      <w:lvlJc w:val="left"/>
      <w:pPr>
        <w:ind w:left="3010" w:hanging="1440"/>
      </w:pPr>
      <w:rPr>
        <w:rFonts w:hint="default"/>
      </w:rPr>
    </w:lvl>
    <w:lvl w:ilvl="6">
      <w:start w:val="1"/>
      <w:numFmt w:val="decimal"/>
      <w:lvlText w:val="%1.%2.%3.%4.%5.%6.%7."/>
      <w:lvlJc w:val="left"/>
      <w:pPr>
        <w:ind w:left="3324" w:hanging="1440"/>
      </w:pPr>
      <w:rPr>
        <w:rFonts w:hint="default"/>
      </w:rPr>
    </w:lvl>
    <w:lvl w:ilvl="7">
      <w:start w:val="1"/>
      <w:numFmt w:val="decimal"/>
      <w:lvlText w:val="%1.%2.%3.%4.%5.%6.%7.%8."/>
      <w:lvlJc w:val="left"/>
      <w:pPr>
        <w:ind w:left="3998" w:hanging="1800"/>
      </w:pPr>
      <w:rPr>
        <w:rFonts w:hint="default"/>
      </w:rPr>
    </w:lvl>
    <w:lvl w:ilvl="8">
      <w:start w:val="1"/>
      <w:numFmt w:val="decimal"/>
      <w:lvlText w:val="%1.%2.%3.%4.%5.%6.%7.%8.%9."/>
      <w:lvlJc w:val="left"/>
      <w:pPr>
        <w:ind w:left="4312" w:hanging="1800"/>
      </w:pPr>
      <w:rPr>
        <w:rFonts w:hint="default"/>
      </w:rPr>
    </w:lvl>
  </w:abstractNum>
  <w:abstractNum w:abstractNumId="34" w15:restartNumberingAfterBreak="0">
    <w:nsid w:val="38F72CAD"/>
    <w:multiLevelType w:val="hybridMultilevel"/>
    <w:tmpl w:val="314EFFE4"/>
    <w:lvl w:ilvl="0" w:tplc="67E667BA">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15:restartNumberingAfterBreak="0">
    <w:nsid w:val="3AA6387D"/>
    <w:multiLevelType w:val="hybridMultilevel"/>
    <w:tmpl w:val="C48A9BEC"/>
    <w:styleLink w:val="WWNum214"/>
    <w:lvl w:ilvl="0" w:tplc="EFC62276">
      <w:start w:val="1"/>
      <w:numFmt w:val="bullet"/>
      <w:pStyle w:val="a6"/>
      <w:lvlText w:val="–"/>
      <w:lvlJc w:val="left"/>
      <w:pPr>
        <w:tabs>
          <w:tab w:val="num" w:pos="1287"/>
        </w:tabs>
        <w:ind w:left="1287" w:hanging="360"/>
      </w:pPr>
      <w:rPr>
        <w:rFonts w:ascii="Times New Roman" w:hAnsi="Times New Roman" w:hint="default"/>
        <w:b w:val="0"/>
        <w:i w:val="0"/>
      </w:rPr>
    </w:lvl>
    <w:lvl w:ilvl="1" w:tplc="04190003">
      <w:start w:val="1"/>
      <w:numFmt w:val="bullet"/>
      <w:lvlText w:val="o"/>
      <w:lvlJc w:val="left"/>
      <w:pPr>
        <w:tabs>
          <w:tab w:val="num" w:pos="2007"/>
        </w:tabs>
        <w:ind w:left="2007" w:hanging="360"/>
      </w:pPr>
      <w:rPr>
        <w:rFonts w:ascii="Courier New" w:hAnsi="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hint="default"/>
      </w:rPr>
    </w:lvl>
    <w:lvl w:ilvl="5" w:tplc="04190005">
      <w:start w:val="1"/>
      <w:numFmt w:val="bullet"/>
      <w:lvlText w:val=""/>
      <w:lvlJc w:val="left"/>
      <w:pPr>
        <w:tabs>
          <w:tab w:val="num" w:pos="4887"/>
        </w:tabs>
        <w:ind w:left="4887" w:hanging="360"/>
      </w:pPr>
      <w:rPr>
        <w:rFonts w:ascii="Wingdings" w:hAnsi="Wingdings" w:hint="default"/>
      </w:rPr>
    </w:lvl>
    <w:lvl w:ilvl="6" w:tplc="04190001">
      <w:start w:val="1"/>
      <w:numFmt w:val="bullet"/>
      <w:lvlText w:val=""/>
      <w:lvlJc w:val="left"/>
      <w:pPr>
        <w:tabs>
          <w:tab w:val="num" w:pos="5607"/>
        </w:tabs>
        <w:ind w:left="5607" w:hanging="360"/>
      </w:pPr>
      <w:rPr>
        <w:rFonts w:ascii="Symbol" w:hAnsi="Symbol" w:hint="default"/>
      </w:rPr>
    </w:lvl>
    <w:lvl w:ilvl="7" w:tplc="04190003">
      <w:start w:val="1"/>
      <w:numFmt w:val="bullet"/>
      <w:lvlText w:val="o"/>
      <w:lvlJc w:val="left"/>
      <w:pPr>
        <w:tabs>
          <w:tab w:val="num" w:pos="6327"/>
        </w:tabs>
        <w:ind w:left="6327" w:hanging="360"/>
      </w:pPr>
      <w:rPr>
        <w:rFonts w:ascii="Courier New" w:hAnsi="Courier New" w:hint="default"/>
      </w:rPr>
    </w:lvl>
    <w:lvl w:ilvl="8" w:tplc="04190005">
      <w:start w:val="1"/>
      <w:numFmt w:val="bullet"/>
      <w:lvlText w:val=""/>
      <w:lvlJc w:val="left"/>
      <w:pPr>
        <w:tabs>
          <w:tab w:val="num" w:pos="7047"/>
        </w:tabs>
        <w:ind w:left="7047" w:hanging="360"/>
      </w:pPr>
      <w:rPr>
        <w:rFonts w:ascii="Wingdings" w:hAnsi="Wingdings" w:hint="default"/>
      </w:rPr>
    </w:lvl>
  </w:abstractNum>
  <w:abstractNum w:abstractNumId="36" w15:restartNumberingAfterBreak="0">
    <w:nsid w:val="3D5A61FC"/>
    <w:multiLevelType w:val="multilevel"/>
    <w:tmpl w:val="9220414A"/>
    <w:lvl w:ilvl="0">
      <w:start w:val="1"/>
      <w:numFmt w:val="bullet"/>
      <w:lvlText w:val=""/>
      <w:lvlJc w:val="left"/>
      <w:pPr>
        <w:tabs>
          <w:tab w:val="num" w:pos="1730"/>
        </w:tabs>
        <w:ind w:left="1730" w:hanging="1020"/>
      </w:pPr>
      <w:rPr>
        <w:rFonts w:ascii="Symbol" w:hAnsi="Symbol" w:hint="default"/>
        <w:b/>
        <w:sz w:val="26"/>
        <w:szCs w:val="26"/>
      </w:rPr>
    </w:lvl>
    <w:lvl w:ilvl="1">
      <w:start w:val="1"/>
      <w:numFmt w:val="decimal"/>
      <w:isLgl/>
      <w:lvlText w:val="%1.%2."/>
      <w:lvlJc w:val="left"/>
      <w:pPr>
        <w:ind w:left="1850" w:hanging="1140"/>
      </w:pPr>
      <w:rPr>
        <w:rFonts w:hint="default"/>
        <w:b/>
      </w:rPr>
    </w:lvl>
    <w:lvl w:ilvl="2">
      <w:start w:val="1"/>
      <w:numFmt w:val="decimal"/>
      <w:isLgl/>
      <w:lvlText w:val="%1.%2.%3."/>
      <w:lvlJc w:val="left"/>
      <w:pPr>
        <w:ind w:left="1850" w:hanging="1140"/>
      </w:pPr>
      <w:rPr>
        <w:rFonts w:hint="default"/>
      </w:rPr>
    </w:lvl>
    <w:lvl w:ilvl="3">
      <w:start w:val="1"/>
      <w:numFmt w:val="decimal"/>
      <w:isLgl/>
      <w:lvlText w:val="%1.%2.%3.%4."/>
      <w:lvlJc w:val="left"/>
      <w:pPr>
        <w:ind w:left="1850" w:hanging="1140"/>
      </w:pPr>
      <w:rPr>
        <w:rFonts w:hint="default"/>
      </w:rPr>
    </w:lvl>
    <w:lvl w:ilvl="4">
      <w:start w:val="1"/>
      <w:numFmt w:val="decimal"/>
      <w:isLgl/>
      <w:lvlText w:val="%1.%2.%3.%4.%5."/>
      <w:lvlJc w:val="left"/>
      <w:pPr>
        <w:ind w:left="1850" w:hanging="1140"/>
      </w:pPr>
      <w:rPr>
        <w:rFonts w:hint="default"/>
      </w:rPr>
    </w:lvl>
    <w:lvl w:ilvl="5">
      <w:start w:val="1"/>
      <w:numFmt w:val="decimal"/>
      <w:isLgl/>
      <w:lvlText w:val="%1.%2.%3.%4.%5.%6."/>
      <w:lvlJc w:val="left"/>
      <w:pPr>
        <w:ind w:left="1850" w:hanging="114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37" w15:restartNumberingAfterBreak="0">
    <w:nsid w:val="3DE65961"/>
    <w:multiLevelType w:val="multilevel"/>
    <w:tmpl w:val="BAF86BBE"/>
    <w:lvl w:ilvl="0">
      <w:start w:val="1"/>
      <w:numFmt w:val="bullet"/>
      <w:pStyle w:val="12"/>
      <w:lvlText w:val=""/>
      <w:lvlJc w:val="left"/>
      <w:pPr>
        <w:tabs>
          <w:tab w:val="num" w:pos="1440"/>
        </w:tabs>
        <w:ind w:left="1440" w:hanging="360"/>
      </w:pPr>
      <w:rPr>
        <w:rFonts w:ascii="Symbol" w:hAnsi="Symbol" w:hint="default"/>
      </w:rPr>
    </w:lvl>
    <w:lvl w:ilvl="1">
      <w:start w:val="1"/>
      <w:numFmt w:val="bullet"/>
      <w:lvlText w:val="-"/>
      <w:lvlJc w:val="left"/>
      <w:pPr>
        <w:tabs>
          <w:tab w:val="num" w:pos="928"/>
        </w:tabs>
        <w:ind w:left="928" w:hanging="360"/>
      </w:pPr>
      <w:rPr>
        <w:rFonts w:ascii="Times New Roman" w:hAnsi="Times New Roman" w:cs="Times New Roman"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38" w15:restartNumberingAfterBreak="0">
    <w:nsid w:val="3E266621"/>
    <w:multiLevelType w:val="multilevel"/>
    <w:tmpl w:val="D4CC0ED2"/>
    <w:styleLink w:val="33"/>
    <w:lvl w:ilvl="0">
      <w:start w:val="2"/>
      <w:numFmt w:val="decimal"/>
      <w:lvlText w:val="%1."/>
      <w:lvlJc w:val="left"/>
      <w:pPr>
        <w:tabs>
          <w:tab w:val="num" w:pos="360"/>
        </w:tabs>
        <w:ind w:left="360" w:hanging="360"/>
      </w:pPr>
    </w:lvl>
    <w:lvl w:ilvl="1">
      <w:start w:val="1"/>
      <w:numFmt w:val="decimal"/>
      <w:lvlText w:val="%1.%2."/>
      <w:lvlJc w:val="left"/>
      <w:pPr>
        <w:tabs>
          <w:tab w:val="num" w:pos="792"/>
        </w:tabs>
        <w:ind w:left="792" w:hanging="432"/>
      </w:pPr>
      <w:rPr>
        <w:b/>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39" w15:restartNumberingAfterBreak="0">
    <w:nsid w:val="3EE92C35"/>
    <w:multiLevelType w:val="multilevel"/>
    <w:tmpl w:val="5C5EE1D8"/>
    <w:lvl w:ilvl="0">
      <w:start w:val="1"/>
      <w:numFmt w:val="decimal"/>
      <w:pStyle w:val="13"/>
      <w:lvlText w:val="%1."/>
      <w:lvlJc w:val="left"/>
      <w:pPr>
        <w:ind w:left="360" w:hanging="360"/>
      </w:pPr>
    </w:lvl>
    <w:lvl w:ilvl="1">
      <w:start w:val="1"/>
      <w:numFmt w:val="decimal"/>
      <w:pStyle w:val="22"/>
      <w:lvlText w:val="%1.%2."/>
      <w:lvlJc w:val="left"/>
      <w:pPr>
        <w:ind w:left="792" w:hanging="432"/>
      </w:pPr>
    </w:lvl>
    <w:lvl w:ilvl="2">
      <w:start w:val="1"/>
      <w:numFmt w:val="decimal"/>
      <w:pStyle w:val="30"/>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45A17EF6"/>
    <w:multiLevelType w:val="multilevel"/>
    <w:tmpl w:val="2FC03D48"/>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pStyle w:val="31"/>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1" w15:restartNumberingAfterBreak="0">
    <w:nsid w:val="4632288B"/>
    <w:multiLevelType w:val="multilevel"/>
    <w:tmpl w:val="0936BA3A"/>
    <w:styleLink w:val="15"/>
    <w:lvl w:ilvl="0">
      <w:start w:val="1"/>
      <w:numFmt w:val="decimal"/>
      <w:pStyle w:val="a7"/>
      <w:lvlText w:val="%1."/>
      <w:lvlJc w:val="left"/>
      <w:pPr>
        <w:ind w:left="360" w:hanging="360"/>
      </w:pPr>
    </w:lvl>
    <w:lvl w:ilvl="1">
      <w:start w:val="1"/>
      <w:numFmt w:val="decimal"/>
      <w:pStyle w:val="23"/>
      <w:lvlText w:val="%1.%2."/>
      <w:lvlJc w:val="left"/>
      <w:pPr>
        <w:ind w:left="792" w:hanging="432"/>
      </w:pPr>
    </w:lvl>
    <w:lvl w:ilvl="2">
      <w:start w:val="1"/>
      <w:numFmt w:val="decimal"/>
      <w:pStyle w:val="a8"/>
      <w:lvlText w:val="%1.%2.%3."/>
      <w:lvlJc w:val="left"/>
      <w:pPr>
        <w:ind w:left="1224" w:hanging="504"/>
      </w:pPr>
      <w:rPr>
        <w:b w:val="0"/>
        <w:i w:val="0"/>
        <w:vertAlign w:val="baseline"/>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478A395C"/>
    <w:multiLevelType w:val="multilevel"/>
    <w:tmpl w:val="21C6142A"/>
    <w:lvl w:ilvl="0">
      <w:start w:val="1"/>
      <w:numFmt w:val="decimal"/>
      <w:lvlText w:val="%1."/>
      <w:lvlJc w:val="left"/>
      <w:pPr>
        <w:tabs>
          <w:tab w:val="num" w:pos="1134"/>
        </w:tabs>
        <w:ind w:left="1134" w:hanging="1134"/>
      </w:pPr>
      <w:rPr>
        <w:rFonts w:cs="Times New Roman"/>
        <w:sz w:val="22"/>
        <w:szCs w:val="22"/>
      </w:rPr>
    </w:lvl>
    <w:lvl w:ilvl="1">
      <w:start w:val="1"/>
      <w:numFmt w:val="decimal"/>
      <w:lvlText w:val="1.%2"/>
      <w:lvlJc w:val="left"/>
      <w:pPr>
        <w:tabs>
          <w:tab w:val="num" w:pos="1134"/>
        </w:tabs>
        <w:ind w:left="1134" w:hanging="1134"/>
      </w:pPr>
      <w:rPr>
        <w:rFonts w:cs="Times New Roman"/>
        <w:color w:val="FF0000"/>
      </w:rPr>
    </w:lvl>
    <w:lvl w:ilvl="2">
      <w:start w:val="1"/>
      <w:numFmt w:val="decimal"/>
      <w:lvlText w:val="1.%2.%3"/>
      <w:lvlJc w:val="left"/>
      <w:pPr>
        <w:tabs>
          <w:tab w:val="num" w:pos="1134"/>
        </w:tabs>
        <w:ind w:left="1134" w:hanging="1134"/>
      </w:pPr>
      <w:rPr>
        <w:rFonts w:cs="Times New Roman"/>
        <w:b w:val="0"/>
        <w:bCs w:val="0"/>
        <w:i w:val="0"/>
        <w:iCs w:val="0"/>
        <w:color w:val="FF0000"/>
      </w:rPr>
    </w:lvl>
    <w:lvl w:ilvl="3">
      <w:start w:val="1"/>
      <w:numFmt w:val="decimal"/>
      <w:pStyle w:val="-4"/>
      <w:lvlText w:val="%1.%2.%3.%4"/>
      <w:lvlJc w:val="left"/>
      <w:pPr>
        <w:tabs>
          <w:tab w:val="num" w:pos="1134"/>
        </w:tabs>
        <w:ind w:left="1134" w:hanging="1134"/>
      </w:pPr>
      <w:rPr>
        <w:rFonts w:cs="Times New Roman"/>
        <w:b w:val="0"/>
        <w:bCs w:val="0"/>
        <w:i w:val="0"/>
        <w:iCs w:val="0"/>
      </w:rPr>
    </w:lvl>
    <w:lvl w:ilvl="4">
      <w:start w:val="1"/>
      <w:numFmt w:val="lowerLetter"/>
      <w:lvlText w:val="%5)"/>
      <w:lvlJc w:val="left"/>
      <w:pPr>
        <w:tabs>
          <w:tab w:val="num" w:pos="1701"/>
        </w:tabs>
        <w:ind w:left="1701" w:hanging="567"/>
      </w:pPr>
      <w:rPr>
        <w:rFonts w:cs="Times New Roman"/>
      </w:rPr>
    </w:lvl>
    <w:lvl w:ilvl="5">
      <w:start w:val="1"/>
      <w:numFmt w:val="decimal"/>
      <w:lvlText w:val="%1.%2.%3.%4.%5.%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3" w15:restartNumberingAfterBreak="0">
    <w:nsid w:val="48C26D31"/>
    <w:multiLevelType w:val="hybridMultilevel"/>
    <w:tmpl w:val="C2CEDA7A"/>
    <w:lvl w:ilvl="0" w:tplc="CED0B04C">
      <w:start w:val="1"/>
      <w:numFmt w:val="decimal"/>
      <w:pStyle w:val="14"/>
      <w:lvlText w:val="%1)"/>
      <w:lvlJc w:val="left"/>
      <w:pPr>
        <w:ind w:left="1418" w:hanging="284"/>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4" w15:restartNumberingAfterBreak="0">
    <w:nsid w:val="4F2C080B"/>
    <w:multiLevelType w:val="multilevel"/>
    <w:tmpl w:val="77A21816"/>
    <w:styleLink w:val="WWNum12"/>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45" w15:restartNumberingAfterBreak="0">
    <w:nsid w:val="500E71DF"/>
    <w:multiLevelType w:val="hybridMultilevel"/>
    <w:tmpl w:val="901ABE5A"/>
    <w:styleLink w:val="WWNum121"/>
    <w:lvl w:ilvl="0" w:tplc="67D6F52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6" w15:restartNumberingAfterBreak="0">
    <w:nsid w:val="504F27C4"/>
    <w:multiLevelType w:val="hybridMultilevel"/>
    <w:tmpl w:val="B0286D76"/>
    <w:styleLink w:val="WWNum2115"/>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47" w15:restartNumberingAfterBreak="0">
    <w:nsid w:val="51416B3C"/>
    <w:multiLevelType w:val="multilevel"/>
    <w:tmpl w:val="DE50658C"/>
    <w:lvl w:ilvl="0">
      <w:start w:val="1"/>
      <w:numFmt w:val="decimal"/>
      <w:lvlText w:val="%1."/>
      <w:lvlJc w:val="left"/>
      <w:pPr>
        <w:tabs>
          <w:tab w:val="num" w:pos="284"/>
        </w:tabs>
      </w:pPr>
      <w:rPr>
        <w:rFonts w:cs="Times New Roman" w:hint="default"/>
      </w:rPr>
    </w:lvl>
    <w:lvl w:ilvl="1">
      <w:start w:val="1"/>
      <w:numFmt w:val="decimal"/>
      <w:pStyle w:val="a9"/>
      <w:lvlText w:val="%1.%2."/>
      <w:lvlJc w:val="left"/>
      <w:pPr>
        <w:tabs>
          <w:tab w:val="num" w:pos="0"/>
        </w:tabs>
        <w:ind w:left="792" w:hanging="432"/>
      </w:pPr>
      <w:rPr>
        <w:rFonts w:cs="Times New Roman" w:hint="default"/>
      </w:rPr>
    </w:lvl>
    <w:lvl w:ilvl="2">
      <w:start w:val="1"/>
      <w:numFmt w:val="decimal"/>
      <w:lvlText w:val="%1.%2.%3."/>
      <w:lvlJc w:val="left"/>
      <w:pPr>
        <w:tabs>
          <w:tab w:val="num" w:pos="0"/>
        </w:tabs>
        <w:ind w:left="1224" w:hanging="504"/>
      </w:pPr>
      <w:rPr>
        <w:rFonts w:cs="Times New Roman" w:hint="default"/>
      </w:rPr>
    </w:lvl>
    <w:lvl w:ilvl="3">
      <w:start w:val="1"/>
      <w:numFmt w:val="decimal"/>
      <w:lvlText w:val="%1.%2.%3.%4."/>
      <w:lvlJc w:val="left"/>
      <w:pPr>
        <w:tabs>
          <w:tab w:val="num" w:pos="0"/>
        </w:tabs>
        <w:ind w:left="5610" w:hanging="648"/>
      </w:pPr>
      <w:rPr>
        <w:rFonts w:cs="Times New Roman" w:hint="default"/>
      </w:rPr>
    </w:lvl>
    <w:lvl w:ilvl="4">
      <w:start w:val="1"/>
      <w:numFmt w:val="decimal"/>
      <w:lvlText w:val="%1.%2.%3.%4.%5."/>
      <w:lvlJc w:val="left"/>
      <w:pPr>
        <w:tabs>
          <w:tab w:val="num" w:pos="0"/>
        </w:tabs>
        <w:ind w:left="2232" w:hanging="792"/>
      </w:pPr>
      <w:rPr>
        <w:rFonts w:cs="Times New Roman" w:hint="default"/>
        <w:color w:val="auto"/>
      </w:rPr>
    </w:lvl>
    <w:lvl w:ilvl="5">
      <w:start w:val="1"/>
      <w:numFmt w:val="decimal"/>
      <w:lvlText w:val="%1.%2.%3.%4.%5.%6."/>
      <w:lvlJc w:val="left"/>
      <w:pPr>
        <w:tabs>
          <w:tab w:val="num" w:pos="0"/>
        </w:tabs>
        <w:ind w:left="2736" w:hanging="936"/>
      </w:pPr>
      <w:rPr>
        <w:rFonts w:cs="Times New Roman" w:hint="default"/>
        <w:i w:val="0"/>
      </w:rPr>
    </w:lvl>
    <w:lvl w:ilvl="6">
      <w:start w:val="1"/>
      <w:numFmt w:val="decimal"/>
      <w:lvlText w:val="%1.%2.%3.%4.%5.%6.%7."/>
      <w:lvlJc w:val="left"/>
      <w:pPr>
        <w:tabs>
          <w:tab w:val="num" w:pos="0"/>
        </w:tabs>
        <w:ind w:left="3240" w:hanging="1080"/>
      </w:pPr>
      <w:rPr>
        <w:rFonts w:cs="Times New Roman" w:hint="default"/>
      </w:rPr>
    </w:lvl>
    <w:lvl w:ilvl="7">
      <w:start w:val="1"/>
      <w:numFmt w:val="decimal"/>
      <w:lvlText w:val="%1.%2.%3.%4.%5.%6.%7.%8."/>
      <w:lvlJc w:val="left"/>
      <w:pPr>
        <w:tabs>
          <w:tab w:val="num" w:pos="0"/>
        </w:tabs>
        <w:ind w:left="3744" w:hanging="1224"/>
      </w:pPr>
      <w:rPr>
        <w:rFonts w:cs="Times New Roman" w:hint="default"/>
      </w:rPr>
    </w:lvl>
    <w:lvl w:ilvl="8">
      <w:start w:val="1"/>
      <w:numFmt w:val="decimal"/>
      <w:lvlText w:val="%1.%2.%3.%4.%5.%6.%7.%8.%9."/>
      <w:lvlJc w:val="left"/>
      <w:pPr>
        <w:tabs>
          <w:tab w:val="num" w:pos="0"/>
        </w:tabs>
        <w:ind w:left="4320" w:hanging="1440"/>
      </w:pPr>
      <w:rPr>
        <w:rFonts w:cs="Times New Roman" w:hint="default"/>
      </w:rPr>
    </w:lvl>
  </w:abstractNum>
  <w:abstractNum w:abstractNumId="48" w15:restartNumberingAfterBreak="0">
    <w:nsid w:val="51AD2B2B"/>
    <w:multiLevelType w:val="hybridMultilevel"/>
    <w:tmpl w:val="B7968742"/>
    <w:lvl w:ilvl="0" w:tplc="9EA25AB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9" w15:restartNumberingAfterBreak="0">
    <w:nsid w:val="52AA08D3"/>
    <w:multiLevelType w:val="hybridMultilevel"/>
    <w:tmpl w:val="DAE6278A"/>
    <w:lvl w:ilvl="0" w:tplc="90B055B8">
      <w:start w:val="1"/>
      <w:numFmt w:val="russianUpper"/>
      <w:pStyle w:val="aa"/>
      <w:lvlText w:val="Приложение %1"/>
      <w:lvlJc w:val="left"/>
      <w:pPr>
        <w:ind w:left="1432"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0" w15:restartNumberingAfterBreak="0">
    <w:nsid w:val="53327B91"/>
    <w:multiLevelType w:val="multilevel"/>
    <w:tmpl w:val="6B72910A"/>
    <w:styleLink w:val="17"/>
    <w:lvl w:ilvl="0">
      <w:start w:val="1"/>
      <w:numFmt w:val="decimal"/>
      <w:lvlText w:val="8.2.%1."/>
      <w:lvlJc w:val="left"/>
      <w:pPr>
        <w:ind w:left="360" w:hanging="360"/>
      </w:pPr>
      <w:rPr>
        <w:rFonts w:hint="default"/>
      </w:rPr>
    </w:lvl>
    <w:lvl w:ilvl="1">
      <w:start w:val="1"/>
      <w:numFmt w:val="lowerLetter"/>
      <w:lvlText w:val="%2."/>
      <w:lvlJc w:val="left"/>
      <w:pPr>
        <w:ind w:left="2149" w:hanging="360"/>
      </w:pPr>
      <w:rPr>
        <w:rFonts w:hint="default"/>
      </w:rPr>
    </w:lvl>
    <w:lvl w:ilvl="2">
      <w:start w:val="1"/>
      <w:numFmt w:val="decimal"/>
      <w:lvlText w:val="8.2.%3."/>
      <w:lvlJc w:val="right"/>
      <w:pPr>
        <w:ind w:left="2869" w:hanging="180"/>
      </w:pPr>
      <w:rPr>
        <w:rFonts w:ascii="Times New Roman" w:hAnsi="Times New Roman" w:hint="default"/>
        <w:b/>
        <w:i w:val="0"/>
        <w:sz w:val="24"/>
      </w:rPr>
    </w:lvl>
    <w:lvl w:ilvl="3">
      <w:start w:val="1"/>
      <w:numFmt w:val="decimal"/>
      <w:lvlText w:val="%4."/>
      <w:lvlJc w:val="left"/>
      <w:pPr>
        <w:ind w:left="3589" w:hanging="360"/>
      </w:pPr>
      <w:rPr>
        <w:rFonts w:hint="default"/>
      </w:rPr>
    </w:lvl>
    <w:lvl w:ilvl="4">
      <w:start w:val="1"/>
      <w:numFmt w:val="lowerLetter"/>
      <w:lvlText w:val="%5."/>
      <w:lvlJc w:val="left"/>
      <w:pPr>
        <w:ind w:left="4309" w:hanging="360"/>
      </w:pPr>
      <w:rPr>
        <w:rFonts w:hint="default"/>
      </w:rPr>
    </w:lvl>
    <w:lvl w:ilvl="5">
      <w:start w:val="1"/>
      <w:numFmt w:val="lowerRoman"/>
      <w:lvlText w:val="%6."/>
      <w:lvlJc w:val="right"/>
      <w:pPr>
        <w:ind w:left="5029" w:hanging="180"/>
      </w:pPr>
      <w:rPr>
        <w:rFonts w:hint="default"/>
      </w:rPr>
    </w:lvl>
    <w:lvl w:ilvl="6">
      <w:start w:val="1"/>
      <w:numFmt w:val="decimal"/>
      <w:lvlText w:val="%7."/>
      <w:lvlJc w:val="left"/>
      <w:pPr>
        <w:ind w:left="5749" w:hanging="360"/>
      </w:pPr>
      <w:rPr>
        <w:rFonts w:hint="default"/>
      </w:rPr>
    </w:lvl>
    <w:lvl w:ilvl="7">
      <w:start w:val="1"/>
      <w:numFmt w:val="lowerLetter"/>
      <w:lvlText w:val="%8."/>
      <w:lvlJc w:val="left"/>
      <w:pPr>
        <w:ind w:left="6469" w:hanging="360"/>
      </w:pPr>
      <w:rPr>
        <w:rFonts w:hint="default"/>
      </w:rPr>
    </w:lvl>
    <w:lvl w:ilvl="8">
      <w:start w:val="1"/>
      <w:numFmt w:val="lowerRoman"/>
      <w:lvlText w:val="%9."/>
      <w:lvlJc w:val="right"/>
      <w:pPr>
        <w:ind w:left="7189" w:hanging="180"/>
      </w:pPr>
      <w:rPr>
        <w:rFonts w:hint="default"/>
      </w:rPr>
    </w:lvl>
  </w:abstractNum>
  <w:abstractNum w:abstractNumId="51" w15:restartNumberingAfterBreak="0">
    <w:nsid w:val="55056857"/>
    <w:multiLevelType w:val="multilevel"/>
    <w:tmpl w:val="5248E76E"/>
    <w:styleLink w:val="24"/>
    <w:lvl w:ilvl="0">
      <w:start w:val="1"/>
      <w:numFmt w:val="decimal"/>
      <w:lvlText w:val="2.%1."/>
      <w:lvlJc w:val="left"/>
      <w:pPr>
        <w:tabs>
          <w:tab w:val="num" w:pos="1080"/>
        </w:tabs>
        <w:ind w:left="108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2" w15:restartNumberingAfterBreak="0">
    <w:nsid w:val="5AD5732B"/>
    <w:multiLevelType w:val="hybridMultilevel"/>
    <w:tmpl w:val="7E02AB6E"/>
    <w:lvl w:ilvl="0" w:tplc="04190017">
      <w:start w:val="1"/>
      <w:numFmt w:val="bullet"/>
      <w:pStyle w:val="34"/>
      <w:lvlText w:val="-"/>
      <w:lvlJc w:val="left"/>
      <w:pPr>
        <w:tabs>
          <w:tab w:val="num" w:pos="1559"/>
        </w:tabs>
        <w:ind w:left="1559" w:hanging="453"/>
      </w:pPr>
      <w:rPr>
        <w:rFonts w:ascii="Times New Roman" w:hAnsi="Times New Roman" w:hint="default"/>
      </w:rPr>
    </w:lvl>
    <w:lvl w:ilvl="1" w:tplc="04190019">
      <w:start w:val="1"/>
      <w:numFmt w:val="bullet"/>
      <w:lvlText w:val="o"/>
      <w:lvlJc w:val="left"/>
      <w:pPr>
        <w:tabs>
          <w:tab w:val="num" w:pos="2007"/>
        </w:tabs>
        <w:ind w:left="2007" w:hanging="360"/>
      </w:pPr>
      <w:rPr>
        <w:rFonts w:ascii="Courier New" w:hAnsi="Courier New" w:hint="default"/>
      </w:rPr>
    </w:lvl>
    <w:lvl w:ilvl="2" w:tplc="0419001B">
      <w:start w:val="1"/>
      <w:numFmt w:val="bullet"/>
      <w:lvlText w:val=""/>
      <w:lvlJc w:val="left"/>
      <w:pPr>
        <w:tabs>
          <w:tab w:val="num" w:pos="2727"/>
        </w:tabs>
        <w:ind w:left="2727" w:hanging="360"/>
      </w:pPr>
      <w:rPr>
        <w:rFonts w:ascii="Wingdings" w:hAnsi="Wingdings" w:hint="default"/>
      </w:rPr>
    </w:lvl>
    <w:lvl w:ilvl="3" w:tplc="0419000F">
      <w:start w:val="1"/>
      <w:numFmt w:val="bullet"/>
      <w:lvlText w:val=""/>
      <w:lvlJc w:val="left"/>
      <w:pPr>
        <w:tabs>
          <w:tab w:val="num" w:pos="3447"/>
        </w:tabs>
        <w:ind w:left="3447" w:hanging="360"/>
      </w:pPr>
      <w:rPr>
        <w:rFonts w:ascii="Symbol" w:hAnsi="Symbol" w:hint="default"/>
      </w:rPr>
    </w:lvl>
    <w:lvl w:ilvl="4" w:tplc="04190019">
      <w:start w:val="1"/>
      <w:numFmt w:val="bullet"/>
      <w:lvlText w:val="o"/>
      <w:lvlJc w:val="left"/>
      <w:pPr>
        <w:tabs>
          <w:tab w:val="num" w:pos="4167"/>
        </w:tabs>
        <w:ind w:left="4167" w:hanging="360"/>
      </w:pPr>
      <w:rPr>
        <w:rFonts w:ascii="Courier New" w:hAnsi="Courier New" w:hint="default"/>
      </w:rPr>
    </w:lvl>
    <w:lvl w:ilvl="5" w:tplc="0419001B">
      <w:start w:val="1"/>
      <w:numFmt w:val="bullet"/>
      <w:lvlText w:val=""/>
      <w:lvlJc w:val="left"/>
      <w:pPr>
        <w:tabs>
          <w:tab w:val="num" w:pos="4887"/>
        </w:tabs>
        <w:ind w:left="4887" w:hanging="360"/>
      </w:pPr>
      <w:rPr>
        <w:rFonts w:ascii="Wingdings" w:hAnsi="Wingdings" w:hint="default"/>
      </w:rPr>
    </w:lvl>
    <w:lvl w:ilvl="6" w:tplc="0419000F">
      <w:start w:val="1"/>
      <w:numFmt w:val="bullet"/>
      <w:lvlText w:val=""/>
      <w:lvlJc w:val="left"/>
      <w:pPr>
        <w:tabs>
          <w:tab w:val="num" w:pos="5607"/>
        </w:tabs>
        <w:ind w:left="5607" w:hanging="360"/>
      </w:pPr>
      <w:rPr>
        <w:rFonts w:ascii="Symbol" w:hAnsi="Symbol" w:hint="default"/>
      </w:rPr>
    </w:lvl>
    <w:lvl w:ilvl="7" w:tplc="04190019">
      <w:start w:val="1"/>
      <w:numFmt w:val="bullet"/>
      <w:lvlText w:val="o"/>
      <w:lvlJc w:val="left"/>
      <w:pPr>
        <w:tabs>
          <w:tab w:val="num" w:pos="6327"/>
        </w:tabs>
        <w:ind w:left="6327" w:hanging="360"/>
      </w:pPr>
      <w:rPr>
        <w:rFonts w:ascii="Courier New" w:hAnsi="Courier New" w:hint="default"/>
      </w:rPr>
    </w:lvl>
    <w:lvl w:ilvl="8" w:tplc="0419001B">
      <w:start w:val="1"/>
      <w:numFmt w:val="bullet"/>
      <w:lvlText w:val=""/>
      <w:lvlJc w:val="left"/>
      <w:pPr>
        <w:tabs>
          <w:tab w:val="num" w:pos="7047"/>
        </w:tabs>
        <w:ind w:left="7047" w:hanging="360"/>
      </w:pPr>
      <w:rPr>
        <w:rFonts w:ascii="Wingdings" w:hAnsi="Wingdings" w:hint="default"/>
      </w:rPr>
    </w:lvl>
  </w:abstractNum>
  <w:abstractNum w:abstractNumId="53" w15:restartNumberingAfterBreak="0">
    <w:nsid w:val="5C1435E4"/>
    <w:multiLevelType w:val="multilevel"/>
    <w:tmpl w:val="ED883264"/>
    <w:lvl w:ilvl="0">
      <w:start w:val="1"/>
      <w:numFmt w:val="decimal"/>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pStyle w:val="50"/>
      <w:lvlText w:val="%1.%2.%3.%4.%5"/>
      <w:lvlJc w:val="left"/>
      <w:pPr>
        <w:tabs>
          <w:tab w:val="num" w:pos="1008"/>
        </w:tabs>
        <w:ind w:left="1008" w:hanging="1008"/>
      </w:pPr>
      <w:rPr>
        <w:rFonts w:cs="Times New Roman" w:hint="default"/>
      </w:rPr>
    </w:lvl>
    <w:lvl w:ilvl="5">
      <w:start w:val="1"/>
      <w:numFmt w:val="decimal"/>
      <w:pStyle w:val="6"/>
      <w:lvlText w:val="%1.%2.%3.%4.%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54" w15:restartNumberingAfterBreak="0">
    <w:nsid w:val="5E2D246C"/>
    <w:multiLevelType w:val="hybridMultilevel"/>
    <w:tmpl w:val="C2E8D6FE"/>
    <w:lvl w:ilvl="0" w:tplc="03346042">
      <w:start w:val="1"/>
      <w:numFmt w:val="decimal"/>
      <w:lvlText w:val="[%1]"/>
      <w:lvlJc w:val="left"/>
      <w:pPr>
        <w:ind w:left="1855" w:hanging="360"/>
      </w:pPr>
      <w:rPr>
        <w:rFonts w:hint="default"/>
      </w:rPr>
    </w:lvl>
    <w:lvl w:ilvl="1" w:tplc="19982172">
      <w:start w:val="1"/>
      <w:numFmt w:val="decimal"/>
      <w:pStyle w:val="ab"/>
      <w:lvlText w:val="[%2]"/>
      <w:lvlJc w:val="left"/>
      <w:pPr>
        <w:ind w:left="1440" w:hanging="360"/>
      </w:pPr>
      <w:rPr>
        <w:rFonts w:hint="default"/>
      </w:rPr>
    </w:lvl>
    <w:lvl w:ilvl="2" w:tplc="9754FDF4" w:tentative="1">
      <w:start w:val="1"/>
      <w:numFmt w:val="lowerRoman"/>
      <w:lvlText w:val="%3."/>
      <w:lvlJc w:val="right"/>
      <w:pPr>
        <w:ind w:left="2160" w:hanging="180"/>
      </w:pPr>
    </w:lvl>
    <w:lvl w:ilvl="3" w:tplc="FDC8AD04" w:tentative="1">
      <w:start w:val="1"/>
      <w:numFmt w:val="decimal"/>
      <w:lvlText w:val="%4."/>
      <w:lvlJc w:val="left"/>
      <w:pPr>
        <w:ind w:left="2880" w:hanging="360"/>
      </w:pPr>
    </w:lvl>
    <w:lvl w:ilvl="4" w:tplc="01C662C0" w:tentative="1">
      <w:start w:val="1"/>
      <w:numFmt w:val="lowerLetter"/>
      <w:lvlText w:val="%5."/>
      <w:lvlJc w:val="left"/>
      <w:pPr>
        <w:ind w:left="3600" w:hanging="360"/>
      </w:pPr>
    </w:lvl>
    <w:lvl w:ilvl="5" w:tplc="B7D260DC" w:tentative="1">
      <w:start w:val="1"/>
      <w:numFmt w:val="lowerRoman"/>
      <w:lvlText w:val="%6."/>
      <w:lvlJc w:val="right"/>
      <w:pPr>
        <w:ind w:left="4320" w:hanging="180"/>
      </w:pPr>
    </w:lvl>
    <w:lvl w:ilvl="6" w:tplc="5D38861C" w:tentative="1">
      <w:start w:val="1"/>
      <w:numFmt w:val="decimal"/>
      <w:lvlText w:val="%7."/>
      <w:lvlJc w:val="left"/>
      <w:pPr>
        <w:ind w:left="5040" w:hanging="360"/>
      </w:pPr>
    </w:lvl>
    <w:lvl w:ilvl="7" w:tplc="6652F338" w:tentative="1">
      <w:start w:val="1"/>
      <w:numFmt w:val="lowerLetter"/>
      <w:lvlText w:val="%8."/>
      <w:lvlJc w:val="left"/>
      <w:pPr>
        <w:ind w:left="5760" w:hanging="360"/>
      </w:pPr>
    </w:lvl>
    <w:lvl w:ilvl="8" w:tplc="3A763FEE" w:tentative="1">
      <w:start w:val="1"/>
      <w:numFmt w:val="lowerRoman"/>
      <w:lvlText w:val="%9."/>
      <w:lvlJc w:val="right"/>
      <w:pPr>
        <w:ind w:left="6480" w:hanging="180"/>
      </w:pPr>
    </w:lvl>
  </w:abstractNum>
  <w:abstractNum w:abstractNumId="55" w15:restartNumberingAfterBreak="0">
    <w:nsid w:val="64C950C7"/>
    <w:multiLevelType w:val="multilevel"/>
    <w:tmpl w:val="660C34DC"/>
    <w:styleLink w:val="210"/>
    <w:lvl w:ilvl="0">
      <w:start w:val="1"/>
      <w:numFmt w:val="decimal"/>
      <w:lvlText w:val="1.%1."/>
      <w:lvlJc w:val="left"/>
      <w:pPr>
        <w:ind w:left="1429" w:hanging="360"/>
      </w:pPr>
      <w:rPr>
        <w:rFonts w:ascii="Times New Roman" w:hAnsi="Times New Roman" w:cs="Times New Roman" w:hint="default"/>
      </w:rPr>
    </w:lvl>
    <w:lvl w:ilvl="1">
      <w:start w:val="1"/>
      <w:numFmt w:val="decimal"/>
      <w:isLgl/>
      <w:lvlText w:val="%1.%2."/>
      <w:lvlJc w:val="left"/>
      <w:pPr>
        <w:ind w:left="1444" w:hanging="375"/>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2149" w:hanging="1080"/>
      </w:pPr>
      <w:rPr>
        <w:rFonts w:hint="default"/>
      </w:rPr>
    </w:lvl>
    <w:lvl w:ilvl="4">
      <w:start w:val="1"/>
      <w:numFmt w:val="decimal"/>
      <w:pStyle w:val="51"/>
      <w:isLgl/>
      <w:lvlText w:val="%1.%2.%3.%4.%5"/>
      <w:lvlJc w:val="left"/>
      <w:pPr>
        <w:ind w:left="2149" w:hanging="1080"/>
      </w:pPr>
      <w:rPr>
        <w:rFonts w:hint="default"/>
      </w:rPr>
    </w:lvl>
    <w:lvl w:ilvl="5">
      <w:start w:val="1"/>
      <w:numFmt w:val="decimal"/>
      <w:isLgl/>
      <w:lvlText w:val="%1.%2.%3.%4.%5.%6"/>
      <w:lvlJc w:val="left"/>
      <w:pPr>
        <w:ind w:left="2509" w:hanging="144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869" w:hanging="1800"/>
      </w:pPr>
      <w:rPr>
        <w:rFonts w:hint="default"/>
      </w:rPr>
    </w:lvl>
    <w:lvl w:ilvl="8">
      <w:start w:val="1"/>
      <w:numFmt w:val="decimal"/>
      <w:isLgl/>
      <w:lvlText w:val="%1.%2.%3.%4.%5.%6.%7.%8.%9"/>
      <w:lvlJc w:val="left"/>
      <w:pPr>
        <w:ind w:left="3229" w:hanging="2160"/>
      </w:pPr>
      <w:rPr>
        <w:rFonts w:hint="default"/>
      </w:rPr>
    </w:lvl>
  </w:abstractNum>
  <w:abstractNum w:abstractNumId="56" w15:restartNumberingAfterBreak="0">
    <w:nsid w:val="68BC402D"/>
    <w:multiLevelType w:val="multilevel"/>
    <w:tmpl w:val="84764812"/>
    <w:lvl w:ilvl="0">
      <w:start w:val="1"/>
      <w:numFmt w:val="decimal"/>
      <w:lvlText w:val="%1."/>
      <w:lvlJc w:val="left"/>
      <w:pPr>
        <w:tabs>
          <w:tab w:val="num" w:pos="1730"/>
        </w:tabs>
        <w:ind w:left="1730" w:hanging="1020"/>
      </w:pPr>
      <w:rPr>
        <w:rFonts w:hint="default"/>
        <w:b/>
        <w:sz w:val="26"/>
        <w:szCs w:val="26"/>
      </w:rPr>
    </w:lvl>
    <w:lvl w:ilvl="1">
      <w:start w:val="1"/>
      <w:numFmt w:val="decimal"/>
      <w:isLgl/>
      <w:lvlText w:val="%1.%2."/>
      <w:lvlJc w:val="left"/>
      <w:pPr>
        <w:ind w:left="1850" w:hanging="1140"/>
      </w:pPr>
      <w:rPr>
        <w:rFonts w:hint="default"/>
        <w:b w:val="0"/>
      </w:rPr>
    </w:lvl>
    <w:lvl w:ilvl="2">
      <w:start w:val="1"/>
      <w:numFmt w:val="bullet"/>
      <w:lvlText w:val=""/>
      <w:lvlJc w:val="left"/>
      <w:pPr>
        <w:ind w:left="2133" w:hanging="1140"/>
      </w:pPr>
      <w:rPr>
        <w:rFonts w:ascii="Symbol" w:hAnsi="Symbol" w:hint="default"/>
      </w:rPr>
    </w:lvl>
    <w:lvl w:ilvl="3">
      <w:start w:val="1"/>
      <w:numFmt w:val="decimal"/>
      <w:isLgl/>
      <w:lvlText w:val="%1.%2.%3.%4."/>
      <w:lvlJc w:val="left"/>
      <w:pPr>
        <w:ind w:left="1850" w:hanging="1140"/>
      </w:pPr>
      <w:rPr>
        <w:rFonts w:hint="default"/>
      </w:rPr>
    </w:lvl>
    <w:lvl w:ilvl="4">
      <w:start w:val="1"/>
      <w:numFmt w:val="decimal"/>
      <w:isLgl/>
      <w:lvlText w:val="%1.%2.%3.%4.%5."/>
      <w:lvlJc w:val="left"/>
      <w:pPr>
        <w:ind w:left="1850" w:hanging="1140"/>
      </w:pPr>
      <w:rPr>
        <w:rFonts w:hint="default"/>
      </w:rPr>
    </w:lvl>
    <w:lvl w:ilvl="5">
      <w:start w:val="1"/>
      <w:numFmt w:val="decimal"/>
      <w:isLgl/>
      <w:lvlText w:val="%1.%2.%3.%4.%5.%6."/>
      <w:lvlJc w:val="left"/>
      <w:pPr>
        <w:ind w:left="1850" w:hanging="114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57" w15:restartNumberingAfterBreak="0">
    <w:nsid w:val="6D89650F"/>
    <w:multiLevelType w:val="multilevel"/>
    <w:tmpl w:val="81A8A07C"/>
    <w:styleLink w:val="WWNum22"/>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58" w15:restartNumberingAfterBreak="0">
    <w:nsid w:val="6E310F2F"/>
    <w:multiLevelType w:val="multilevel"/>
    <w:tmpl w:val="73E496BC"/>
    <w:lvl w:ilvl="0">
      <w:start w:val="1"/>
      <w:numFmt w:val="decimal"/>
      <w:lvlText w:val="%1."/>
      <w:lvlJc w:val="left"/>
      <w:pPr>
        <w:tabs>
          <w:tab w:val="num" w:pos="1730"/>
        </w:tabs>
        <w:ind w:left="1730" w:hanging="1020"/>
      </w:pPr>
      <w:rPr>
        <w:rFonts w:hint="default"/>
        <w:b/>
        <w:sz w:val="26"/>
        <w:szCs w:val="26"/>
      </w:rPr>
    </w:lvl>
    <w:lvl w:ilvl="1">
      <w:start w:val="1"/>
      <w:numFmt w:val="decimal"/>
      <w:isLgl/>
      <w:lvlText w:val="%1.%2."/>
      <w:lvlJc w:val="left"/>
      <w:pPr>
        <w:ind w:left="1850" w:hanging="1140"/>
      </w:pPr>
      <w:rPr>
        <w:rFonts w:hint="default"/>
        <w:b w:val="0"/>
      </w:rPr>
    </w:lvl>
    <w:lvl w:ilvl="2">
      <w:start w:val="1"/>
      <w:numFmt w:val="bullet"/>
      <w:lvlText w:val=""/>
      <w:lvlJc w:val="left"/>
      <w:pPr>
        <w:ind w:left="1850" w:hanging="1140"/>
      </w:pPr>
      <w:rPr>
        <w:rFonts w:ascii="Symbol" w:hAnsi="Symbol" w:hint="default"/>
      </w:rPr>
    </w:lvl>
    <w:lvl w:ilvl="3">
      <w:start w:val="1"/>
      <w:numFmt w:val="decimal"/>
      <w:isLgl/>
      <w:lvlText w:val="%1.%2.%3.%4."/>
      <w:lvlJc w:val="left"/>
      <w:pPr>
        <w:ind w:left="1850" w:hanging="1140"/>
      </w:pPr>
      <w:rPr>
        <w:rFonts w:hint="default"/>
      </w:rPr>
    </w:lvl>
    <w:lvl w:ilvl="4">
      <w:start w:val="1"/>
      <w:numFmt w:val="decimal"/>
      <w:isLgl/>
      <w:lvlText w:val="%1.%2.%3.%4.%5."/>
      <w:lvlJc w:val="left"/>
      <w:pPr>
        <w:ind w:left="1850" w:hanging="1140"/>
      </w:pPr>
      <w:rPr>
        <w:rFonts w:hint="default"/>
      </w:rPr>
    </w:lvl>
    <w:lvl w:ilvl="5">
      <w:start w:val="1"/>
      <w:numFmt w:val="decimal"/>
      <w:isLgl/>
      <w:lvlText w:val="%1.%2.%3.%4.%5.%6."/>
      <w:lvlJc w:val="left"/>
      <w:pPr>
        <w:ind w:left="1850" w:hanging="114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59" w15:restartNumberingAfterBreak="0">
    <w:nsid w:val="6E48217C"/>
    <w:multiLevelType w:val="multilevel"/>
    <w:tmpl w:val="8DE4E9F2"/>
    <w:styleLink w:val="23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ascii="Times New Roman" w:hAnsi="Times New Roman" w:hint="default"/>
        <w:b/>
        <w:i w:val="0"/>
        <w:sz w:val="26"/>
      </w:rPr>
    </w:lvl>
    <w:lvl w:ilvl="2">
      <w:start w:val="1"/>
      <w:numFmt w:val="decimal"/>
      <w:pStyle w:val="111"/>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0" w15:restartNumberingAfterBreak="0">
    <w:nsid w:val="6F7D66D3"/>
    <w:multiLevelType w:val="hybridMultilevel"/>
    <w:tmpl w:val="E76821CA"/>
    <w:lvl w:ilvl="0" w:tplc="CD42146E">
      <w:start w:val="1"/>
      <w:numFmt w:val="russianUpper"/>
      <w:pStyle w:val="ac"/>
      <w:lvlText w:val="Приложение %1"/>
      <w:lvlJc w:val="center"/>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1" w15:restartNumberingAfterBreak="0">
    <w:nsid w:val="730967B0"/>
    <w:multiLevelType w:val="multilevel"/>
    <w:tmpl w:val="27C63EC0"/>
    <w:styleLink w:val="WWNum224"/>
    <w:lvl w:ilvl="0">
      <w:start w:val="1"/>
      <w:numFmt w:val="decimal"/>
      <w:lvlText w:val="%1."/>
      <w:lvlJc w:val="left"/>
      <w:pPr>
        <w:tabs>
          <w:tab w:val="num" w:pos="360"/>
        </w:tabs>
        <w:ind w:left="360" w:hanging="360"/>
      </w:pPr>
      <w:rPr>
        <w:rFonts w:ascii="Times New Roman" w:hAnsi="Times New Roman" w:cs="Times New Roman" w:hint="default"/>
        <w:color w:val="000000"/>
        <w:sz w:val="24"/>
      </w:rPr>
    </w:lvl>
    <w:lvl w:ilvl="1">
      <w:start w:val="1"/>
      <w:numFmt w:val="decimal"/>
      <w:pStyle w:val="A30"/>
      <w:lvlText w:val="%1.%2."/>
      <w:lvlJc w:val="left"/>
      <w:pPr>
        <w:tabs>
          <w:tab w:val="num" w:pos="792"/>
        </w:tabs>
        <w:ind w:left="792" w:hanging="432"/>
      </w:pPr>
      <w:rPr>
        <w:rFonts w:ascii="Times New Roman" w:hAnsi="Times New Roman" w:cs="Times New Roman" w:hint="default"/>
        <w:b w:val="0"/>
        <w:i w:val="0"/>
        <w:sz w:val="28"/>
        <w:szCs w:val="28"/>
      </w:rPr>
    </w:lvl>
    <w:lvl w:ilvl="2">
      <w:start w:val="1"/>
      <w:numFmt w:val="decimal"/>
      <w:pStyle w:val="A30"/>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62" w15:restartNumberingAfterBreak="0">
    <w:nsid w:val="74EF3D78"/>
    <w:multiLevelType w:val="hybridMultilevel"/>
    <w:tmpl w:val="DD9653B2"/>
    <w:lvl w:ilvl="0" w:tplc="67E667BA">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3" w15:restartNumberingAfterBreak="0">
    <w:nsid w:val="7F50006C"/>
    <w:multiLevelType w:val="hybridMultilevel"/>
    <w:tmpl w:val="D8AA9AA6"/>
    <w:lvl w:ilvl="0" w:tplc="9EA25AB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4" w15:restartNumberingAfterBreak="0">
    <w:nsid w:val="7FB807FD"/>
    <w:multiLevelType w:val="multilevel"/>
    <w:tmpl w:val="36B2BD3A"/>
    <w:styleLink w:val="WWNum21"/>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num w:numId="1">
    <w:abstractNumId w:val="2"/>
  </w:num>
  <w:num w:numId="2">
    <w:abstractNumId w:val="37"/>
  </w:num>
  <w:num w:numId="3">
    <w:abstractNumId w:val="40"/>
  </w:num>
  <w:num w:numId="4">
    <w:abstractNumId w:val="53"/>
  </w:num>
  <w:num w:numId="5">
    <w:abstractNumId w:val="52"/>
  </w:num>
  <w:num w:numId="6">
    <w:abstractNumId w:val="42"/>
  </w:num>
  <w:num w:numId="7">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5"/>
  </w:num>
  <w:num w:numId="9">
    <w:abstractNumId w:val="35"/>
  </w:num>
  <w:num w:numId="10">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7"/>
  </w:num>
  <w:num w:numId="12">
    <w:abstractNumId w:val="38"/>
  </w:num>
  <w:num w:numId="13">
    <w:abstractNumId w:val="19"/>
  </w:num>
  <w:num w:numId="14">
    <w:abstractNumId w:val="3"/>
  </w:num>
  <w:num w:numId="15">
    <w:abstractNumId w:val="25"/>
  </w:num>
  <w:num w:numId="16">
    <w:abstractNumId w:val="50"/>
  </w:num>
  <w:num w:numId="17">
    <w:abstractNumId w:val="28"/>
  </w:num>
  <w:num w:numId="18">
    <w:abstractNumId w:val="51"/>
  </w:num>
  <w:num w:numId="19">
    <w:abstractNumId w:val="46"/>
  </w:num>
  <w:num w:numId="20">
    <w:abstractNumId w:val="22"/>
  </w:num>
  <w:num w:numId="21">
    <w:abstractNumId w:val="64"/>
  </w:num>
  <w:num w:numId="22">
    <w:abstractNumId w:val="57"/>
  </w:num>
  <w:num w:numId="23">
    <w:abstractNumId w:val="61"/>
  </w:num>
  <w:num w:numId="24">
    <w:abstractNumId w:val="20"/>
  </w:num>
  <w:num w:numId="25">
    <w:abstractNumId w:val="1"/>
  </w:num>
  <w:num w:numId="26">
    <w:abstractNumId w:val="59"/>
  </w:num>
  <w:num w:numId="27">
    <w:abstractNumId w:val="0"/>
  </w:num>
  <w:num w:numId="28">
    <w:abstractNumId w:val="41"/>
  </w:num>
  <w:num w:numId="29">
    <w:abstractNumId w:val="15"/>
  </w:num>
  <w:num w:numId="30">
    <w:abstractNumId w:val="55"/>
  </w:num>
  <w:num w:numId="31">
    <w:abstractNumId w:val="39"/>
  </w:num>
  <w:num w:numId="32">
    <w:abstractNumId w:val="54"/>
  </w:num>
  <w:num w:numId="33">
    <w:abstractNumId w:val="43"/>
  </w:num>
  <w:num w:numId="34">
    <w:abstractNumId w:val="17"/>
  </w:num>
  <w:num w:numId="35">
    <w:abstractNumId w:val="32"/>
  </w:num>
  <w:num w:numId="36">
    <w:abstractNumId w:val="49"/>
  </w:num>
  <w:num w:numId="37">
    <w:abstractNumId w:val="14"/>
  </w:num>
  <w:num w:numId="38">
    <w:abstractNumId w:val="60"/>
  </w:num>
  <w:num w:numId="39">
    <w:abstractNumId w:val="26"/>
  </w:num>
  <w:num w:numId="40">
    <w:abstractNumId w:val="30"/>
  </w:num>
  <w:num w:numId="41">
    <w:abstractNumId w:val="44"/>
  </w:num>
  <w:num w:numId="42">
    <w:abstractNumId w:val="48"/>
  </w:num>
  <w:num w:numId="43">
    <w:abstractNumId w:val="8"/>
  </w:num>
  <w:num w:numId="44">
    <w:abstractNumId w:val="23"/>
  </w:num>
  <w:num w:numId="45">
    <w:abstractNumId w:val="56"/>
  </w:num>
  <w:num w:numId="46">
    <w:abstractNumId w:val="62"/>
  </w:num>
  <w:num w:numId="47">
    <w:abstractNumId w:val="34"/>
  </w:num>
  <w:num w:numId="48">
    <w:abstractNumId w:val="29"/>
  </w:num>
  <w:num w:numId="49">
    <w:abstractNumId w:val="24"/>
  </w:num>
  <w:num w:numId="50">
    <w:abstractNumId w:val="58"/>
  </w:num>
  <w:num w:numId="51">
    <w:abstractNumId w:val="36"/>
  </w:num>
  <w:num w:numId="52">
    <w:abstractNumId w:val="11"/>
  </w:num>
  <w:num w:numId="53">
    <w:abstractNumId w:val="27"/>
  </w:num>
  <w:num w:numId="54">
    <w:abstractNumId w:val="31"/>
  </w:num>
  <w:num w:numId="55">
    <w:abstractNumId w:val="18"/>
  </w:num>
  <w:num w:numId="56">
    <w:abstractNumId w:val="16"/>
  </w:num>
  <w:num w:numId="57">
    <w:abstractNumId w:val="33"/>
  </w:num>
  <w:num w:numId="58">
    <w:abstractNumId w:val="63"/>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ocumentProtection w:edit="trackedChanges" w:enforcement="0"/>
  <w:defaultTabStop w:val="709"/>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49D6"/>
    <w:rsid w:val="000003F2"/>
    <w:rsid w:val="00000D35"/>
    <w:rsid w:val="00004FA9"/>
    <w:rsid w:val="00010E29"/>
    <w:rsid w:val="00013A3C"/>
    <w:rsid w:val="00015230"/>
    <w:rsid w:val="00020C10"/>
    <w:rsid w:val="000222CC"/>
    <w:rsid w:val="00023C4A"/>
    <w:rsid w:val="000307F4"/>
    <w:rsid w:val="00032408"/>
    <w:rsid w:val="00033A81"/>
    <w:rsid w:val="00036BB2"/>
    <w:rsid w:val="000411F9"/>
    <w:rsid w:val="000412AA"/>
    <w:rsid w:val="0004308C"/>
    <w:rsid w:val="0006038D"/>
    <w:rsid w:val="000623BC"/>
    <w:rsid w:val="00063967"/>
    <w:rsid w:val="00064380"/>
    <w:rsid w:val="00066BD3"/>
    <w:rsid w:val="000701B4"/>
    <w:rsid w:val="000704C1"/>
    <w:rsid w:val="00070F71"/>
    <w:rsid w:val="00071305"/>
    <w:rsid w:val="00071952"/>
    <w:rsid w:val="000722B5"/>
    <w:rsid w:val="000734E5"/>
    <w:rsid w:val="00073E26"/>
    <w:rsid w:val="000757E5"/>
    <w:rsid w:val="00075AFC"/>
    <w:rsid w:val="00077B84"/>
    <w:rsid w:val="00082F8D"/>
    <w:rsid w:val="0008343E"/>
    <w:rsid w:val="000862A2"/>
    <w:rsid w:val="00086862"/>
    <w:rsid w:val="000873FC"/>
    <w:rsid w:val="00090E6F"/>
    <w:rsid w:val="00095AB9"/>
    <w:rsid w:val="00096923"/>
    <w:rsid w:val="000A0B72"/>
    <w:rsid w:val="000A1853"/>
    <w:rsid w:val="000A1975"/>
    <w:rsid w:val="000A3100"/>
    <w:rsid w:val="000A3635"/>
    <w:rsid w:val="000A4BE7"/>
    <w:rsid w:val="000B03A2"/>
    <w:rsid w:val="000B06A7"/>
    <w:rsid w:val="000B0A68"/>
    <w:rsid w:val="000B7098"/>
    <w:rsid w:val="000C1262"/>
    <w:rsid w:val="000C437E"/>
    <w:rsid w:val="000C5D85"/>
    <w:rsid w:val="000C762D"/>
    <w:rsid w:val="000D2279"/>
    <w:rsid w:val="000D24C7"/>
    <w:rsid w:val="000D7BFF"/>
    <w:rsid w:val="000E6A94"/>
    <w:rsid w:val="000F0CA1"/>
    <w:rsid w:val="000F1DB3"/>
    <w:rsid w:val="000F48F8"/>
    <w:rsid w:val="000F5698"/>
    <w:rsid w:val="000F5C9F"/>
    <w:rsid w:val="000F6A00"/>
    <w:rsid w:val="000F7E0C"/>
    <w:rsid w:val="001017BB"/>
    <w:rsid w:val="00102CFA"/>
    <w:rsid w:val="00104087"/>
    <w:rsid w:val="00107E59"/>
    <w:rsid w:val="001154EC"/>
    <w:rsid w:val="0011611A"/>
    <w:rsid w:val="001162D5"/>
    <w:rsid w:val="001164F3"/>
    <w:rsid w:val="0012129C"/>
    <w:rsid w:val="00122F59"/>
    <w:rsid w:val="001277EE"/>
    <w:rsid w:val="00132545"/>
    <w:rsid w:val="001331DE"/>
    <w:rsid w:val="0013440A"/>
    <w:rsid w:val="001359A7"/>
    <w:rsid w:val="00135F68"/>
    <w:rsid w:val="001410A5"/>
    <w:rsid w:val="0014162F"/>
    <w:rsid w:val="00141D99"/>
    <w:rsid w:val="001430C1"/>
    <w:rsid w:val="00144881"/>
    <w:rsid w:val="001450A8"/>
    <w:rsid w:val="0014697B"/>
    <w:rsid w:val="0014708E"/>
    <w:rsid w:val="00151DB6"/>
    <w:rsid w:val="0015390B"/>
    <w:rsid w:val="00156690"/>
    <w:rsid w:val="0015746B"/>
    <w:rsid w:val="00157B8E"/>
    <w:rsid w:val="00157C62"/>
    <w:rsid w:val="00164263"/>
    <w:rsid w:val="00166F12"/>
    <w:rsid w:val="0017044A"/>
    <w:rsid w:val="0017112D"/>
    <w:rsid w:val="001711A8"/>
    <w:rsid w:val="0017150A"/>
    <w:rsid w:val="001745B6"/>
    <w:rsid w:val="00175015"/>
    <w:rsid w:val="00176D61"/>
    <w:rsid w:val="0017708B"/>
    <w:rsid w:val="0018368A"/>
    <w:rsid w:val="00185670"/>
    <w:rsid w:val="00190BC9"/>
    <w:rsid w:val="0019480E"/>
    <w:rsid w:val="001974F2"/>
    <w:rsid w:val="00197F62"/>
    <w:rsid w:val="001A08DB"/>
    <w:rsid w:val="001A19C7"/>
    <w:rsid w:val="001A27FB"/>
    <w:rsid w:val="001A4138"/>
    <w:rsid w:val="001B1DE2"/>
    <w:rsid w:val="001C2AC2"/>
    <w:rsid w:val="001D4B3F"/>
    <w:rsid w:val="001D7763"/>
    <w:rsid w:val="001E1EE4"/>
    <w:rsid w:val="001E34D0"/>
    <w:rsid w:val="001E6ABC"/>
    <w:rsid w:val="001E6C3E"/>
    <w:rsid w:val="001F0846"/>
    <w:rsid w:val="001F3A69"/>
    <w:rsid w:val="001F526E"/>
    <w:rsid w:val="001F659E"/>
    <w:rsid w:val="001F6903"/>
    <w:rsid w:val="00201981"/>
    <w:rsid w:val="002023CF"/>
    <w:rsid w:val="002041D9"/>
    <w:rsid w:val="00204A70"/>
    <w:rsid w:val="00210F5D"/>
    <w:rsid w:val="0021212E"/>
    <w:rsid w:val="00212686"/>
    <w:rsid w:val="00214838"/>
    <w:rsid w:val="0021673A"/>
    <w:rsid w:val="00217AAE"/>
    <w:rsid w:val="00217DF7"/>
    <w:rsid w:val="00220327"/>
    <w:rsid w:val="00220A76"/>
    <w:rsid w:val="00224F57"/>
    <w:rsid w:val="00225D1C"/>
    <w:rsid w:val="00231B46"/>
    <w:rsid w:val="002359A9"/>
    <w:rsid w:val="00236C9D"/>
    <w:rsid w:val="0024052C"/>
    <w:rsid w:val="002439C7"/>
    <w:rsid w:val="00250353"/>
    <w:rsid w:val="00250406"/>
    <w:rsid w:val="00252418"/>
    <w:rsid w:val="002611B0"/>
    <w:rsid w:val="0026667C"/>
    <w:rsid w:val="00266E89"/>
    <w:rsid w:val="00270678"/>
    <w:rsid w:val="00271E3E"/>
    <w:rsid w:val="00272F58"/>
    <w:rsid w:val="002804B1"/>
    <w:rsid w:val="00284F96"/>
    <w:rsid w:val="002878A8"/>
    <w:rsid w:val="00291F46"/>
    <w:rsid w:val="0029463F"/>
    <w:rsid w:val="0029534B"/>
    <w:rsid w:val="00296A5D"/>
    <w:rsid w:val="00297D25"/>
    <w:rsid w:val="002B1197"/>
    <w:rsid w:val="002B1323"/>
    <w:rsid w:val="002B2E0C"/>
    <w:rsid w:val="002B5D06"/>
    <w:rsid w:val="002C2E06"/>
    <w:rsid w:val="002D096D"/>
    <w:rsid w:val="002E2370"/>
    <w:rsid w:val="002E3AA2"/>
    <w:rsid w:val="002E3C32"/>
    <w:rsid w:val="002E4A41"/>
    <w:rsid w:val="002F10AE"/>
    <w:rsid w:val="00300F5C"/>
    <w:rsid w:val="00301E27"/>
    <w:rsid w:val="00305847"/>
    <w:rsid w:val="00310BDA"/>
    <w:rsid w:val="003114BF"/>
    <w:rsid w:val="003132AB"/>
    <w:rsid w:val="003204FD"/>
    <w:rsid w:val="00321F58"/>
    <w:rsid w:val="00322E05"/>
    <w:rsid w:val="003246EA"/>
    <w:rsid w:val="00327D65"/>
    <w:rsid w:val="00333FA5"/>
    <w:rsid w:val="003343A1"/>
    <w:rsid w:val="00335331"/>
    <w:rsid w:val="00337681"/>
    <w:rsid w:val="0034354F"/>
    <w:rsid w:val="00343A52"/>
    <w:rsid w:val="00347B24"/>
    <w:rsid w:val="00350BB2"/>
    <w:rsid w:val="003602C7"/>
    <w:rsid w:val="0036106E"/>
    <w:rsid w:val="003740A6"/>
    <w:rsid w:val="00374952"/>
    <w:rsid w:val="00374C89"/>
    <w:rsid w:val="00374CBC"/>
    <w:rsid w:val="0037686A"/>
    <w:rsid w:val="00376F24"/>
    <w:rsid w:val="00377A71"/>
    <w:rsid w:val="003921C5"/>
    <w:rsid w:val="003973E6"/>
    <w:rsid w:val="003A1EF7"/>
    <w:rsid w:val="003A49E6"/>
    <w:rsid w:val="003A4C09"/>
    <w:rsid w:val="003A50AB"/>
    <w:rsid w:val="003A72CD"/>
    <w:rsid w:val="003B0A83"/>
    <w:rsid w:val="003B0B02"/>
    <w:rsid w:val="003C078D"/>
    <w:rsid w:val="003C1CEB"/>
    <w:rsid w:val="003C34EB"/>
    <w:rsid w:val="003C414B"/>
    <w:rsid w:val="003C44C8"/>
    <w:rsid w:val="003C5CCD"/>
    <w:rsid w:val="003D1987"/>
    <w:rsid w:val="003D35C0"/>
    <w:rsid w:val="003D4E68"/>
    <w:rsid w:val="003D6B29"/>
    <w:rsid w:val="003D6FAF"/>
    <w:rsid w:val="003D72CE"/>
    <w:rsid w:val="003D7F4F"/>
    <w:rsid w:val="003E02F7"/>
    <w:rsid w:val="003E0821"/>
    <w:rsid w:val="003E5031"/>
    <w:rsid w:val="003E6869"/>
    <w:rsid w:val="003E699B"/>
    <w:rsid w:val="003F4202"/>
    <w:rsid w:val="003F4951"/>
    <w:rsid w:val="003F6686"/>
    <w:rsid w:val="003F6B09"/>
    <w:rsid w:val="003F760D"/>
    <w:rsid w:val="003F76E8"/>
    <w:rsid w:val="00400C7B"/>
    <w:rsid w:val="00401C57"/>
    <w:rsid w:val="00402E1E"/>
    <w:rsid w:val="004077EA"/>
    <w:rsid w:val="004146AD"/>
    <w:rsid w:val="004150EB"/>
    <w:rsid w:val="004157F5"/>
    <w:rsid w:val="00415EAF"/>
    <w:rsid w:val="00416958"/>
    <w:rsid w:val="00416B72"/>
    <w:rsid w:val="004207D1"/>
    <w:rsid w:val="00423A06"/>
    <w:rsid w:val="0042647B"/>
    <w:rsid w:val="0042791A"/>
    <w:rsid w:val="0043051F"/>
    <w:rsid w:val="004318FE"/>
    <w:rsid w:val="004415D7"/>
    <w:rsid w:val="00442C1E"/>
    <w:rsid w:val="004431D3"/>
    <w:rsid w:val="00443CC8"/>
    <w:rsid w:val="004444F0"/>
    <w:rsid w:val="004463AD"/>
    <w:rsid w:val="00446FFE"/>
    <w:rsid w:val="0045062D"/>
    <w:rsid w:val="0045089F"/>
    <w:rsid w:val="00451A86"/>
    <w:rsid w:val="004538C4"/>
    <w:rsid w:val="00454DD7"/>
    <w:rsid w:val="00456576"/>
    <w:rsid w:val="004578E3"/>
    <w:rsid w:val="00462C91"/>
    <w:rsid w:val="0046603D"/>
    <w:rsid w:val="00466FD8"/>
    <w:rsid w:val="00472CFC"/>
    <w:rsid w:val="00473D10"/>
    <w:rsid w:val="00473EFE"/>
    <w:rsid w:val="0047751E"/>
    <w:rsid w:val="0048138C"/>
    <w:rsid w:val="00485669"/>
    <w:rsid w:val="00493338"/>
    <w:rsid w:val="00495A9F"/>
    <w:rsid w:val="00495FC3"/>
    <w:rsid w:val="004A2A72"/>
    <w:rsid w:val="004A71EA"/>
    <w:rsid w:val="004B2994"/>
    <w:rsid w:val="004B5F18"/>
    <w:rsid w:val="004B6B9D"/>
    <w:rsid w:val="004C2F01"/>
    <w:rsid w:val="004C328B"/>
    <w:rsid w:val="004C3931"/>
    <w:rsid w:val="004C627D"/>
    <w:rsid w:val="004D010C"/>
    <w:rsid w:val="004D0F1B"/>
    <w:rsid w:val="004D15CD"/>
    <w:rsid w:val="004D3040"/>
    <w:rsid w:val="004D4147"/>
    <w:rsid w:val="004D6386"/>
    <w:rsid w:val="004D67E0"/>
    <w:rsid w:val="004E03E5"/>
    <w:rsid w:val="004E4252"/>
    <w:rsid w:val="004F6369"/>
    <w:rsid w:val="005000E2"/>
    <w:rsid w:val="005021B7"/>
    <w:rsid w:val="00504E5C"/>
    <w:rsid w:val="0050589C"/>
    <w:rsid w:val="00505D1A"/>
    <w:rsid w:val="005113E7"/>
    <w:rsid w:val="00511F09"/>
    <w:rsid w:val="005127C8"/>
    <w:rsid w:val="00513735"/>
    <w:rsid w:val="0051483B"/>
    <w:rsid w:val="00520288"/>
    <w:rsid w:val="005271B9"/>
    <w:rsid w:val="00527B07"/>
    <w:rsid w:val="005328C4"/>
    <w:rsid w:val="00542341"/>
    <w:rsid w:val="00542C9F"/>
    <w:rsid w:val="00542E8A"/>
    <w:rsid w:val="00543BBB"/>
    <w:rsid w:val="0054421D"/>
    <w:rsid w:val="0054433F"/>
    <w:rsid w:val="0054685D"/>
    <w:rsid w:val="00546B10"/>
    <w:rsid w:val="00547512"/>
    <w:rsid w:val="00550513"/>
    <w:rsid w:val="00551B3D"/>
    <w:rsid w:val="005536FC"/>
    <w:rsid w:val="00553927"/>
    <w:rsid w:val="00553A56"/>
    <w:rsid w:val="00554E0D"/>
    <w:rsid w:val="00562143"/>
    <w:rsid w:val="00584C09"/>
    <w:rsid w:val="00591AAA"/>
    <w:rsid w:val="00591B8A"/>
    <w:rsid w:val="00591FF1"/>
    <w:rsid w:val="00592CCB"/>
    <w:rsid w:val="005947AA"/>
    <w:rsid w:val="0059602F"/>
    <w:rsid w:val="00596DF6"/>
    <w:rsid w:val="005974DE"/>
    <w:rsid w:val="005A140A"/>
    <w:rsid w:val="005A1B86"/>
    <w:rsid w:val="005A1C0A"/>
    <w:rsid w:val="005B16E8"/>
    <w:rsid w:val="005B1DF3"/>
    <w:rsid w:val="005B2969"/>
    <w:rsid w:val="005B62AF"/>
    <w:rsid w:val="005C6698"/>
    <w:rsid w:val="005D0FC0"/>
    <w:rsid w:val="005D339A"/>
    <w:rsid w:val="005D3D2A"/>
    <w:rsid w:val="005D7190"/>
    <w:rsid w:val="005D7443"/>
    <w:rsid w:val="005E4845"/>
    <w:rsid w:val="005E5810"/>
    <w:rsid w:val="005E5863"/>
    <w:rsid w:val="005E6A99"/>
    <w:rsid w:val="005E6F2F"/>
    <w:rsid w:val="005F20B0"/>
    <w:rsid w:val="005F3F01"/>
    <w:rsid w:val="00601827"/>
    <w:rsid w:val="00601A2B"/>
    <w:rsid w:val="00602AF8"/>
    <w:rsid w:val="00611293"/>
    <w:rsid w:val="00613352"/>
    <w:rsid w:val="006172DC"/>
    <w:rsid w:val="00620F6B"/>
    <w:rsid w:val="00621FA8"/>
    <w:rsid w:val="0062460A"/>
    <w:rsid w:val="00624772"/>
    <w:rsid w:val="0062488E"/>
    <w:rsid w:val="00624B41"/>
    <w:rsid w:val="00626CC8"/>
    <w:rsid w:val="00637A4E"/>
    <w:rsid w:val="006444C3"/>
    <w:rsid w:val="00644541"/>
    <w:rsid w:val="00644F3C"/>
    <w:rsid w:val="00645730"/>
    <w:rsid w:val="00647FFC"/>
    <w:rsid w:val="0065265D"/>
    <w:rsid w:val="0065652F"/>
    <w:rsid w:val="00660570"/>
    <w:rsid w:val="00664305"/>
    <w:rsid w:val="0066455D"/>
    <w:rsid w:val="006667F3"/>
    <w:rsid w:val="00667030"/>
    <w:rsid w:val="0066711C"/>
    <w:rsid w:val="00674AA1"/>
    <w:rsid w:val="006763ED"/>
    <w:rsid w:val="0067771B"/>
    <w:rsid w:val="006809FB"/>
    <w:rsid w:val="00680EA8"/>
    <w:rsid w:val="00681294"/>
    <w:rsid w:val="00681BC4"/>
    <w:rsid w:val="006832B7"/>
    <w:rsid w:val="0068540E"/>
    <w:rsid w:val="006874D8"/>
    <w:rsid w:val="0068762B"/>
    <w:rsid w:val="00687EE1"/>
    <w:rsid w:val="00695756"/>
    <w:rsid w:val="0069578D"/>
    <w:rsid w:val="00695A7E"/>
    <w:rsid w:val="00695A8A"/>
    <w:rsid w:val="006A07E7"/>
    <w:rsid w:val="006A2E1B"/>
    <w:rsid w:val="006A348A"/>
    <w:rsid w:val="006A43ED"/>
    <w:rsid w:val="006A6CBA"/>
    <w:rsid w:val="006B1101"/>
    <w:rsid w:val="006B3404"/>
    <w:rsid w:val="006B3D20"/>
    <w:rsid w:val="006B5505"/>
    <w:rsid w:val="006B58B2"/>
    <w:rsid w:val="006C04D7"/>
    <w:rsid w:val="006C17D7"/>
    <w:rsid w:val="006C2326"/>
    <w:rsid w:val="006C3DBC"/>
    <w:rsid w:val="006C4570"/>
    <w:rsid w:val="006C51AD"/>
    <w:rsid w:val="006D21FB"/>
    <w:rsid w:val="006D342F"/>
    <w:rsid w:val="006D3800"/>
    <w:rsid w:val="006D4C85"/>
    <w:rsid w:val="006D7AA0"/>
    <w:rsid w:val="006D7C05"/>
    <w:rsid w:val="006D7CD4"/>
    <w:rsid w:val="006D7F6A"/>
    <w:rsid w:val="006E2394"/>
    <w:rsid w:val="006E27E4"/>
    <w:rsid w:val="006E35DB"/>
    <w:rsid w:val="006E4DA5"/>
    <w:rsid w:val="006E64BF"/>
    <w:rsid w:val="006F5901"/>
    <w:rsid w:val="006F5A11"/>
    <w:rsid w:val="006F65D5"/>
    <w:rsid w:val="0070330E"/>
    <w:rsid w:val="00705A53"/>
    <w:rsid w:val="007060C4"/>
    <w:rsid w:val="00706CF0"/>
    <w:rsid w:val="0071254C"/>
    <w:rsid w:val="0072289F"/>
    <w:rsid w:val="007251EC"/>
    <w:rsid w:val="00725393"/>
    <w:rsid w:val="00725DE1"/>
    <w:rsid w:val="0072781C"/>
    <w:rsid w:val="007310B7"/>
    <w:rsid w:val="00743234"/>
    <w:rsid w:val="00743F4A"/>
    <w:rsid w:val="00747232"/>
    <w:rsid w:val="00747E6F"/>
    <w:rsid w:val="00753CD9"/>
    <w:rsid w:val="0075410C"/>
    <w:rsid w:val="00757462"/>
    <w:rsid w:val="00764842"/>
    <w:rsid w:val="00767889"/>
    <w:rsid w:val="00772060"/>
    <w:rsid w:val="00774D43"/>
    <w:rsid w:val="00781087"/>
    <w:rsid w:val="00784ACC"/>
    <w:rsid w:val="00786259"/>
    <w:rsid w:val="00786B86"/>
    <w:rsid w:val="00790970"/>
    <w:rsid w:val="00795085"/>
    <w:rsid w:val="007A2E7C"/>
    <w:rsid w:val="007A35E1"/>
    <w:rsid w:val="007A5A88"/>
    <w:rsid w:val="007B3263"/>
    <w:rsid w:val="007B340C"/>
    <w:rsid w:val="007B447B"/>
    <w:rsid w:val="007B74DF"/>
    <w:rsid w:val="007C26D9"/>
    <w:rsid w:val="007C322A"/>
    <w:rsid w:val="007C3B5C"/>
    <w:rsid w:val="007C3E50"/>
    <w:rsid w:val="007C40B4"/>
    <w:rsid w:val="007C51B3"/>
    <w:rsid w:val="007D2079"/>
    <w:rsid w:val="007D7ECA"/>
    <w:rsid w:val="007E1296"/>
    <w:rsid w:val="007E3508"/>
    <w:rsid w:val="007E5109"/>
    <w:rsid w:val="007E6581"/>
    <w:rsid w:val="007F1137"/>
    <w:rsid w:val="007F24ED"/>
    <w:rsid w:val="007F279A"/>
    <w:rsid w:val="00800817"/>
    <w:rsid w:val="00800AF4"/>
    <w:rsid w:val="0080115E"/>
    <w:rsid w:val="00801860"/>
    <w:rsid w:val="00803D06"/>
    <w:rsid w:val="00805478"/>
    <w:rsid w:val="0080571E"/>
    <w:rsid w:val="00805A3F"/>
    <w:rsid w:val="00806D68"/>
    <w:rsid w:val="00807398"/>
    <w:rsid w:val="00807A93"/>
    <w:rsid w:val="00813641"/>
    <w:rsid w:val="00816A49"/>
    <w:rsid w:val="00817888"/>
    <w:rsid w:val="00817B87"/>
    <w:rsid w:val="0082027A"/>
    <w:rsid w:val="008207DE"/>
    <w:rsid w:val="00830BD1"/>
    <w:rsid w:val="00834348"/>
    <w:rsid w:val="008471D8"/>
    <w:rsid w:val="00855304"/>
    <w:rsid w:val="008604D4"/>
    <w:rsid w:val="008617C4"/>
    <w:rsid w:val="00861CC7"/>
    <w:rsid w:val="008625E7"/>
    <w:rsid w:val="00863454"/>
    <w:rsid w:val="008652F4"/>
    <w:rsid w:val="00865616"/>
    <w:rsid w:val="00866A52"/>
    <w:rsid w:val="00872E8B"/>
    <w:rsid w:val="0087317F"/>
    <w:rsid w:val="00873B87"/>
    <w:rsid w:val="00874D5E"/>
    <w:rsid w:val="00875453"/>
    <w:rsid w:val="00877980"/>
    <w:rsid w:val="00881F82"/>
    <w:rsid w:val="00886BF1"/>
    <w:rsid w:val="00891815"/>
    <w:rsid w:val="00892E13"/>
    <w:rsid w:val="00893041"/>
    <w:rsid w:val="008A0A9D"/>
    <w:rsid w:val="008A62F2"/>
    <w:rsid w:val="008A6D2C"/>
    <w:rsid w:val="008C1298"/>
    <w:rsid w:val="008C1AB5"/>
    <w:rsid w:val="008C20A7"/>
    <w:rsid w:val="008C7318"/>
    <w:rsid w:val="008D0119"/>
    <w:rsid w:val="008D14EC"/>
    <w:rsid w:val="008D3B55"/>
    <w:rsid w:val="008D4E44"/>
    <w:rsid w:val="008E175F"/>
    <w:rsid w:val="008E56F9"/>
    <w:rsid w:val="008E5774"/>
    <w:rsid w:val="008E60E4"/>
    <w:rsid w:val="008F2096"/>
    <w:rsid w:val="008F30D6"/>
    <w:rsid w:val="008F6E93"/>
    <w:rsid w:val="009003EA"/>
    <w:rsid w:val="0091278B"/>
    <w:rsid w:val="00912C98"/>
    <w:rsid w:val="00913861"/>
    <w:rsid w:val="00914701"/>
    <w:rsid w:val="0091556B"/>
    <w:rsid w:val="00915AEA"/>
    <w:rsid w:val="00916244"/>
    <w:rsid w:val="0092039C"/>
    <w:rsid w:val="0092136B"/>
    <w:rsid w:val="0092428E"/>
    <w:rsid w:val="00925329"/>
    <w:rsid w:val="00927015"/>
    <w:rsid w:val="00932DA6"/>
    <w:rsid w:val="00933180"/>
    <w:rsid w:val="00933DD0"/>
    <w:rsid w:val="009343C0"/>
    <w:rsid w:val="009435D2"/>
    <w:rsid w:val="00944244"/>
    <w:rsid w:val="00944CC7"/>
    <w:rsid w:val="009478F9"/>
    <w:rsid w:val="00947F5D"/>
    <w:rsid w:val="00960326"/>
    <w:rsid w:val="009649D6"/>
    <w:rsid w:val="009677A0"/>
    <w:rsid w:val="00967871"/>
    <w:rsid w:val="00970A02"/>
    <w:rsid w:val="00970D4C"/>
    <w:rsid w:val="009710D2"/>
    <w:rsid w:val="00971F1D"/>
    <w:rsid w:val="0097261A"/>
    <w:rsid w:val="00975A32"/>
    <w:rsid w:val="0098286A"/>
    <w:rsid w:val="009846C1"/>
    <w:rsid w:val="0098660A"/>
    <w:rsid w:val="009871C2"/>
    <w:rsid w:val="009A0482"/>
    <w:rsid w:val="009A0B25"/>
    <w:rsid w:val="009A0E9B"/>
    <w:rsid w:val="009A2C17"/>
    <w:rsid w:val="009B668F"/>
    <w:rsid w:val="009B6DFB"/>
    <w:rsid w:val="009B74FB"/>
    <w:rsid w:val="009C1DAD"/>
    <w:rsid w:val="009C4B45"/>
    <w:rsid w:val="009C5FD7"/>
    <w:rsid w:val="009C7F19"/>
    <w:rsid w:val="009D017C"/>
    <w:rsid w:val="009D4824"/>
    <w:rsid w:val="009D7758"/>
    <w:rsid w:val="009D7CA7"/>
    <w:rsid w:val="009E21B7"/>
    <w:rsid w:val="009E2AE5"/>
    <w:rsid w:val="009E37AD"/>
    <w:rsid w:val="009E47FC"/>
    <w:rsid w:val="009E5B57"/>
    <w:rsid w:val="009F1A9A"/>
    <w:rsid w:val="009F314A"/>
    <w:rsid w:val="009F44E1"/>
    <w:rsid w:val="009F4AC8"/>
    <w:rsid w:val="009F6F23"/>
    <w:rsid w:val="00A01D0F"/>
    <w:rsid w:val="00A116FD"/>
    <w:rsid w:val="00A12B2B"/>
    <w:rsid w:val="00A21744"/>
    <w:rsid w:val="00A249FC"/>
    <w:rsid w:val="00A27361"/>
    <w:rsid w:val="00A31235"/>
    <w:rsid w:val="00A31FEA"/>
    <w:rsid w:val="00A3415A"/>
    <w:rsid w:val="00A41E75"/>
    <w:rsid w:val="00A43E0E"/>
    <w:rsid w:val="00A477DC"/>
    <w:rsid w:val="00A51A79"/>
    <w:rsid w:val="00A539CD"/>
    <w:rsid w:val="00A554B9"/>
    <w:rsid w:val="00A5646B"/>
    <w:rsid w:val="00A62213"/>
    <w:rsid w:val="00A62B8D"/>
    <w:rsid w:val="00A6627F"/>
    <w:rsid w:val="00A66C28"/>
    <w:rsid w:val="00A66F98"/>
    <w:rsid w:val="00A70849"/>
    <w:rsid w:val="00A73141"/>
    <w:rsid w:val="00A747C4"/>
    <w:rsid w:val="00A75F23"/>
    <w:rsid w:val="00A76110"/>
    <w:rsid w:val="00A81175"/>
    <w:rsid w:val="00A832AC"/>
    <w:rsid w:val="00A84239"/>
    <w:rsid w:val="00A8551A"/>
    <w:rsid w:val="00A916B1"/>
    <w:rsid w:val="00A922F9"/>
    <w:rsid w:val="00A941B1"/>
    <w:rsid w:val="00AA0969"/>
    <w:rsid w:val="00AB56B6"/>
    <w:rsid w:val="00AB5A5C"/>
    <w:rsid w:val="00AC0D49"/>
    <w:rsid w:val="00AC3487"/>
    <w:rsid w:val="00AC6A72"/>
    <w:rsid w:val="00AD3B92"/>
    <w:rsid w:val="00AD410B"/>
    <w:rsid w:val="00AD58DD"/>
    <w:rsid w:val="00AE2073"/>
    <w:rsid w:val="00AE2D74"/>
    <w:rsid w:val="00AE5400"/>
    <w:rsid w:val="00AE5733"/>
    <w:rsid w:val="00AF33F2"/>
    <w:rsid w:val="00AF369B"/>
    <w:rsid w:val="00AF3877"/>
    <w:rsid w:val="00AF3A75"/>
    <w:rsid w:val="00AF60AD"/>
    <w:rsid w:val="00AF70EB"/>
    <w:rsid w:val="00B00765"/>
    <w:rsid w:val="00B016E7"/>
    <w:rsid w:val="00B02593"/>
    <w:rsid w:val="00B059FB"/>
    <w:rsid w:val="00B10D80"/>
    <w:rsid w:val="00B14383"/>
    <w:rsid w:val="00B15E93"/>
    <w:rsid w:val="00B23068"/>
    <w:rsid w:val="00B231B2"/>
    <w:rsid w:val="00B24385"/>
    <w:rsid w:val="00B273F4"/>
    <w:rsid w:val="00B322C6"/>
    <w:rsid w:val="00B37632"/>
    <w:rsid w:val="00B4107F"/>
    <w:rsid w:val="00B4174C"/>
    <w:rsid w:val="00B445B1"/>
    <w:rsid w:val="00B44D83"/>
    <w:rsid w:val="00B5071D"/>
    <w:rsid w:val="00B560D8"/>
    <w:rsid w:val="00B57A00"/>
    <w:rsid w:val="00B6357E"/>
    <w:rsid w:val="00B6509D"/>
    <w:rsid w:val="00B65941"/>
    <w:rsid w:val="00B76950"/>
    <w:rsid w:val="00B774FB"/>
    <w:rsid w:val="00B82F0F"/>
    <w:rsid w:val="00B873A5"/>
    <w:rsid w:val="00B8758B"/>
    <w:rsid w:val="00B91205"/>
    <w:rsid w:val="00B94C36"/>
    <w:rsid w:val="00B960DD"/>
    <w:rsid w:val="00B97DF2"/>
    <w:rsid w:val="00BA37DC"/>
    <w:rsid w:val="00BB64DC"/>
    <w:rsid w:val="00BB7E3D"/>
    <w:rsid w:val="00BC08B4"/>
    <w:rsid w:val="00BC1E62"/>
    <w:rsid w:val="00BC338D"/>
    <w:rsid w:val="00BC53EE"/>
    <w:rsid w:val="00BC5AC5"/>
    <w:rsid w:val="00BC60FB"/>
    <w:rsid w:val="00BD06C2"/>
    <w:rsid w:val="00BD11E8"/>
    <w:rsid w:val="00BD1546"/>
    <w:rsid w:val="00BD6220"/>
    <w:rsid w:val="00BD6AB6"/>
    <w:rsid w:val="00BD6CC7"/>
    <w:rsid w:val="00BD74FD"/>
    <w:rsid w:val="00BE7189"/>
    <w:rsid w:val="00BF1C6D"/>
    <w:rsid w:val="00BF1E8E"/>
    <w:rsid w:val="00BF33E4"/>
    <w:rsid w:val="00BF7A29"/>
    <w:rsid w:val="00C00D8A"/>
    <w:rsid w:val="00C03843"/>
    <w:rsid w:val="00C03C98"/>
    <w:rsid w:val="00C0725A"/>
    <w:rsid w:val="00C111A0"/>
    <w:rsid w:val="00C14BBF"/>
    <w:rsid w:val="00C1542A"/>
    <w:rsid w:val="00C154DF"/>
    <w:rsid w:val="00C15C27"/>
    <w:rsid w:val="00C16849"/>
    <w:rsid w:val="00C177A5"/>
    <w:rsid w:val="00C21ADD"/>
    <w:rsid w:val="00C227D0"/>
    <w:rsid w:val="00C24AB9"/>
    <w:rsid w:val="00C27F4D"/>
    <w:rsid w:val="00C3282A"/>
    <w:rsid w:val="00C35334"/>
    <w:rsid w:val="00C35E23"/>
    <w:rsid w:val="00C403A6"/>
    <w:rsid w:val="00C40AE7"/>
    <w:rsid w:val="00C42054"/>
    <w:rsid w:val="00C472EE"/>
    <w:rsid w:val="00C50264"/>
    <w:rsid w:val="00C52FE4"/>
    <w:rsid w:val="00C53DEA"/>
    <w:rsid w:val="00C5440E"/>
    <w:rsid w:val="00C563D0"/>
    <w:rsid w:val="00C67E3E"/>
    <w:rsid w:val="00C71070"/>
    <w:rsid w:val="00C71AF0"/>
    <w:rsid w:val="00C71F11"/>
    <w:rsid w:val="00C72D17"/>
    <w:rsid w:val="00C732E3"/>
    <w:rsid w:val="00C77624"/>
    <w:rsid w:val="00C77F24"/>
    <w:rsid w:val="00C8039D"/>
    <w:rsid w:val="00C81C2D"/>
    <w:rsid w:val="00C833E4"/>
    <w:rsid w:val="00C83A5B"/>
    <w:rsid w:val="00C83C3A"/>
    <w:rsid w:val="00C90286"/>
    <w:rsid w:val="00C9435A"/>
    <w:rsid w:val="00C960B4"/>
    <w:rsid w:val="00CA030D"/>
    <w:rsid w:val="00CA03C2"/>
    <w:rsid w:val="00CA092F"/>
    <w:rsid w:val="00CA29E3"/>
    <w:rsid w:val="00CA38D9"/>
    <w:rsid w:val="00CA7D96"/>
    <w:rsid w:val="00CB084B"/>
    <w:rsid w:val="00CB656C"/>
    <w:rsid w:val="00CC0294"/>
    <w:rsid w:val="00CC34DC"/>
    <w:rsid w:val="00CD0A30"/>
    <w:rsid w:val="00CD0C75"/>
    <w:rsid w:val="00CD2570"/>
    <w:rsid w:val="00CD3D78"/>
    <w:rsid w:val="00CD3FC6"/>
    <w:rsid w:val="00CE18CE"/>
    <w:rsid w:val="00CE334F"/>
    <w:rsid w:val="00CE46E7"/>
    <w:rsid w:val="00CE68D5"/>
    <w:rsid w:val="00CF4013"/>
    <w:rsid w:val="00CF48A7"/>
    <w:rsid w:val="00CF4E92"/>
    <w:rsid w:val="00CF6EC3"/>
    <w:rsid w:val="00D02486"/>
    <w:rsid w:val="00D02E6E"/>
    <w:rsid w:val="00D038D7"/>
    <w:rsid w:val="00D04BC4"/>
    <w:rsid w:val="00D052C6"/>
    <w:rsid w:val="00D07F4C"/>
    <w:rsid w:val="00D11EAA"/>
    <w:rsid w:val="00D12860"/>
    <w:rsid w:val="00D1376A"/>
    <w:rsid w:val="00D1452E"/>
    <w:rsid w:val="00D14705"/>
    <w:rsid w:val="00D250D7"/>
    <w:rsid w:val="00D277CD"/>
    <w:rsid w:val="00D305A3"/>
    <w:rsid w:val="00D31B2A"/>
    <w:rsid w:val="00D32E32"/>
    <w:rsid w:val="00D33BB6"/>
    <w:rsid w:val="00D34673"/>
    <w:rsid w:val="00D3478F"/>
    <w:rsid w:val="00D356FC"/>
    <w:rsid w:val="00D35BE2"/>
    <w:rsid w:val="00D3621F"/>
    <w:rsid w:val="00D52625"/>
    <w:rsid w:val="00D52973"/>
    <w:rsid w:val="00D55D8F"/>
    <w:rsid w:val="00D5613F"/>
    <w:rsid w:val="00D6031B"/>
    <w:rsid w:val="00D60328"/>
    <w:rsid w:val="00D60A77"/>
    <w:rsid w:val="00D6210A"/>
    <w:rsid w:val="00D64E72"/>
    <w:rsid w:val="00D66336"/>
    <w:rsid w:val="00D73136"/>
    <w:rsid w:val="00D7690F"/>
    <w:rsid w:val="00D816A6"/>
    <w:rsid w:val="00D819D5"/>
    <w:rsid w:val="00D82AB3"/>
    <w:rsid w:val="00D833D7"/>
    <w:rsid w:val="00D83D88"/>
    <w:rsid w:val="00D91860"/>
    <w:rsid w:val="00D95444"/>
    <w:rsid w:val="00D97685"/>
    <w:rsid w:val="00D97B37"/>
    <w:rsid w:val="00DA00BF"/>
    <w:rsid w:val="00DA2346"/>
    <w:rsid w:val="00DA26D6"/>
    <w:rsid w:val="00DB0B43"/>
    <w:rsid w:val="00DB26B0"/>
    <w:rsid w:val="00DB3966"/>
    <w:rsid w:val="00DB4BD5"/>
    <w:rsid w:val="00DB4EAB"/>
    <w:rsid w:val="00DB5E92"/>
    <w:rsid w:val="00DB74E7"/>
    <w:rsid w:val="00DC1F6A"/>
    <w:rsid w:val="00DC1F9A"/>
    <w:rsid w:val="00DC4068"/>
    <w:rsid w:val="00DC4498"/>
    <w:rsid w:val="00DD1C67"/>
    <w:rsid w:val="00DD1F51"/>
    <w:rsid w:val="00DD49C8"/>
    <w:rsid w:val="00DD4C36"/>
    <w:rsid w:val="00DD5875"/>
    <w:rsid w:val="00DE1C20"/>
    <w:rsid w:val="00DE47A8"/>
    <w:rsid w:val="00DE598A"/>
    <w:rsid w:val="00DF0895"/>
    <w:rsid w:val="00DF108F"/>
    <w:rsid w:val="00DF1D16"/>
    <w:rsid w:val="00DF226D"/>
    <w:rsid w:val="00DF43B9"/>
    <w:rsid w:val="00DF6CDB"/>
    <w:rsid w:val="00DF6D9F"/>
    <w:rsid w:val="00DF7DCF"/>
    <w:rsid w:val="00E02EAD"/>
    <w:rsid w:val="00E02FD8"/>
    <w:rsid w:val="00E04B76"/>
    <w:rsid w:val="00E05AA5"/>
    <w:rsid w:val="00E11DF2"/>
    <w:rsid w:val="00E15442"/>
    <w:rsid w:val="00E178BF"/>
    <w:rsid w:val="00E22BEE"/>
    <w:rsid w:val="00E237BA"/>
    <w:rsid w:val="00E2681B"/>
    <w:rsid w:val="00E330E1"/>
    <w:rsid w:val="00E341C7"/>
    <w:rsid w:val="00E4277C"/>
    <w:rsid w:val="00E45518"/>
    <w:rsid w:val="00E5322D"/>
    <w:rsid w:val="00E605B3"/>
    <w:rsid w:val="00E60648"/>
    <w:rsid w:val="00E63B00"/>
    <w:rsid w:val="00E677E7"/>
    <w:rsid w:val="00E706B9"/>
    <w:rsid w:val="00E71F55"/>
    <w:rsid w:val="00E7441F"/>
    <w:rsid w:val="00E76467"/>
    <w:rsid w:val="00E844DE"/>
    <w:rsid w:val="00E87349"/>
    <w:rsid w:val="00E8784D"/>
    <w:rsid w:val="00E943F7"/>
    <w:rsid w:val="00E971A4"/>
    <w:rsid w:val="00EA0087"/>
    <w:rsid w:val="00EA774F"/>
    <w:rsid w:val="00EB10CC"/>
    <w:rsid w:val="00EB7920"/>
    <w:rsid w:val="00EC135F"/>
    <w:rsid w:val="00EC2313"/>
    <w:rsid w:val="00EC330A"/>
    <w:rsid w:val="00EC60AD"/>
    <w:rsid w:val="00ED3D95"/>
    <w:rsid w:val="00ED4053"/>
    <w:rsid w:val="00ED670C"/>
    <w:rsid w:val="00ED734E"/>
    <w:rsid w:val="00EE1712"/>
    <w:rsid w:val="00EE378E"/>
    <w:rsid w:val="00EF4027"/>
    <w:rsid w:val="00F000FB"/>
    <w:rsid w:val="00F00622"/>
    <w:rsid w:val="00F0156C"/>
    <w:rsid w:val="00F02451"/>
    <w:rsid w:val="00F02F09"/>
    <w:rsid w:val="00F03061"/>
    <w:rsid w:val="00F04390"/>
    <w:rsid w:val="00F0601F"/>
    <w:rsid w:val="00F10A0C"/>
    <w:rsid w:val="00F138EB"/>
    <w:rsid w:val="00F15E2C"/>
    <w:rsid w:val="00F17389"/>
    <w:rsid w:val="00F17546"/>
    <w:rsid w:val="00F26CFF"/>
    <w:rsid w:val="00F30C4B"/>
    <w:rsid w:val="00F30E12"/>
    <w:rsid w:val="00F3112B"/>
    <w:rsid w:val="00F326B0"/>
    <w:rsid w:val="00F32C60"/>
    <w:rsid w:val="00F35EB2"/>
    <w:rsid w:val="00F363F0"/>
    <w:rsid w:val="00F36B89"/>
    <w:rsid w:val="00F37D46"/>
    <w:rsid w:val="00F44A40"/>
    <w:rsid w:val="00F45551"/>
    <w:rsid w:val="00F52313"/>
    <w:rsid w:val="00F56292"/>
    <w:rsid w:val="00F60E37"/>
    <w:rsid w:val="00F660D2"/>
    <w:rsid w:val="00F66765"/>
    <w:rsid w:val="00F73F00"/>
    <w:rsid w:val="00F808E3"/>
    <w:rsid w:val="00F83376"/>
    <w:rsid w:val="00F85178"/>
    <w:rsid w:val="00F8549C"/>
    <w:rsid w:val="00F932CA"/>
    <w:rsid w:val="00FA022E"/>
    <w:rsid w:val="00FA2CCD"/>
    <w:rsid w:val="00FA3912"/>
    <w:rsid w:val="00FA4DFB"/>
    <w:rsid w:val="00FA4EFD"/>
    <w:rsid w:val="00FA686B"/>
    <w:rsid w:val="00FC3B8F"/>
    <w:rsid w:val="00FC4580"/>
    <w:rsid w:val="00FC5F53"/>
    <w:rsid w:val="00FC6073"/>
    <w:rsid w:val="00FC71A4"/>
    <w:rsid w:val="00FD1D51"/>
    <w:rsid w:val="00FD3F85"/>
    <w:rsid w:val="00FD670E"/>
    <w:rsid w:val="00FD7496"/>
    <w:rsid w:val="00FD7F2F"/>
    <w:rsid w:val="00FE03E0"/>
    <w:rsid w:val="00FF6FA1"/>
    <w:rsid w:val="00FF71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CFF2D2A"/>
  <w15:docId w15:val="{3DE90669-6C13-457E-A402-601E279BD2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qFormat="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d">
    <w:name w:val="Normal"/>
    <w:qFormat/>
    <w:rsid w:val="00DB5E92"/>
  </w:style>
  <w:style w:type="paragraph" w:styleId="18">
    <w:name w:val="heading 1"/>
    <w:aliases w:val="Заголовок 1 Знак Знак Знак Знак Знак Знак Знак Знак Знак Знак Знак Знак Знак Знак Знак Знак Знак Знак Знак Знак Знак Знак Знак Знак Знак Знак,Document Header1,H1,Знак,Заголовок параграфа (1.),Введение..."/>
    <w:basedOn w:val="ad"/>
    <w:next w:val="ad"/>
    <w:link w:val="19"/>
    <w:qFormat/>
    <w:rsid w:val="00AE2D74"/>
    <w:pPr>
      <w:spacing w:after="160" w:line="240" w:lineRule="exact"/>
      <w:outlineLvl w:val="0"/>
    </w:pPr>
    <w:rPr>
      <w:rFonts w:ascii="Verdana" w:eastAsia="Times New Roman" w:hAnsi="Verdana" w:cs="Verdana"/>
      <w:sz w:val="20"/>
      <w:szCs w:val="20"/>
      <w:lang w:val="en-US"/>
    </w:rPr>
  </w:style>
  <w:style w:type="paragraph" w:styleId="25">
    <w:name w:val="heading 2"/>
    <w:aliases w:val="2,sub-sect,H2,h2,Б2,RTC,iz2"/>
    <w:basedOn w:val="ad"/>
    <w:next w:val="ad"/>
    <w:link w:val="26"/>
    <w:qFormat/>
    <w:rsid w:val="00AE2D74"/>
    <w:pPr>
      <w:keepNext/>
      <w:spacing w:before="240" w:after="60" w:line="240" w:lineRule="auto"/>
      <w:outlineLvl w:val="1"/>
    </w:pPr>
    <w:rPr>
      <w:rFonts w:ascii="Cambria" w:eastAsia="Times New Roman" w:hAnsi="Cambria" w:cs="Times New Roman"/>
      <w:b/>
      <w:bCs/>
      <w:i/>
      <w:iCs/>
      <w:sz w:val="28"/>
      <w:szCs w:val="28"/>
      <w:lang w:eastAsia="ru-RU"/>
    </w:rPr>
  </w:style>
  <w:style w:type="paragraph" w:styleId="31">
    <w:name w:val="heading 3"/>
    <w:aliases w:val="H3,H3 + Times New Roman,11 pt,Not Italic,After:  0 pt"/>
    <w:basedOn w:val="ad"/>
    <w:next w:val="ad"/>
    <w:link w:val="35"/>
    <w:qFormat/>
    <w:rsid w:val="00AE2D74"/>
    <w:pPr>
      <w:keepNext/>
      <w:numPr>
        <w:ilvl w:val="2"/>
        <w:numId w:val="3"/>
      </w:numPr>
      <w:suppressAutoHyphens/>
      <w:spacing w:before="120" w:after="120" w:line="240" w:lineRule="auto"/>
      <w:outlineLvl w:val="2"/>
    </w:pPr>
    <w:rPr>
      <w:rFonts w:ascii="Times New Roman" w:eastAsia="Times New Roman" w:hAnsi="Times New Roman" w:cs="Times New Roman"/>
      <w:b/>
      <w:bCs/>
      <w:sz w:val="28"/>
      <w:szCs w:val="28"/>
      <w:lang w:eastAsia="ru-RU"/>
    </w:rPr>
  </w:style>
  <w:style w:type="paragraph" w:styleId="4">
    <w:name w:val="heading 4"/>
    <w:aliases w:val="H4"/>
    <w:basedOn w:val="ad"/>
    <w:next w:val="ad"/>
    <w:link w:val="40"/>
    <w:qFormat/>
    <w:rsid w:val="00AE2D74"/>
    <w:pPr>
      <w:keepNext/>
      <w:numPr>
        <w:ilvl w:val="3"/>
        <w:numId w:val="3"/>
      </w:numPr>
      <w:tabs>
        <w:tab w:val="left" w:pos="1134"/>
      </w:tabs>
      <w:suppressAutoHyphens/>
      <w:spacing w:before="240" w:after="120" w:line="240" w:lineRule="auto"/>
      <w:jc w:val="both"/>
      <w:outlineLvl w:val="3"/>
    </w:pPr>
    <w:rPr>
      <w:rFonts w:ascii="Times New Roman" w:eastAsia="Times New Roman" w:hAnsi="Times New Roman" w:cs="Times New Roman"/>
      <w:b/>
      <w:bCs/>
      <w:i/>
      <w:iCs/>
      <w:sz w:val="28"/>
      <w:szCs w:val="28"/>
      <w:lang w:eastAsia="ru-RU"/>
    </w:rPr>
  </w:style>
  <w:style w:type="paragraph" w:styleId="50">
    <w:name w:val="heading 5"/>
    <w:aliases w:val="H5,h5,h51,H51,h52,test,Block Label,Level 3 - i"/>
    <w:basedOn w:val="ad"/>
    <w:next w:val="ad"/>
    <w:link w:val="52"/>
    <w:qFormat/>
    <w:rsid w:val="00AE2D74"/>
    <w:pPr>
      <w:keepNext/>
      <w:numPr>
        <w:ilvl w:val="4"/>
        <w:numId w:val="4"/>
      </w:numPr>
      <w:tabs>
        <w:tab w:val="clear" w:pos="1008"/>
        <w:tab w:val="num" w:pos="360"/>
      </w:tabs>
      <w:suppressAutoHyphens/>
      <w:spacing w:before="60" w:after="0" w:line="360" w:lineRule="auto"/>
      <w:ind w:left="0" w:firstLine="0"/>
      <w:jc w:val="both"/>
      <w:outlineLvl w:val="4"/>
    </w:pPr>
    <w:rPr>
      <w:rFonts w:ascii="Times New Roman" w:eastAsia="Times New Roman" w:hAnsi="Times New Roman" w:cs="Times New Roman"/>
      <w:b/>
      <w:bCs/>
      <w:sz w:val="26"/>
      <w:szCs w:val="26"/>
      <w:lang w:eastAsia="ru-RU"/>
    </w:rPr>
  </w:style>
  <w:style w:type="paragraph" w:styleId="6">
    <w:name w:val="heading 6"/>
    <w:aliases w:val="RTC 6,Heading 6 Char,PIM 6,Gliederung6"/>
    <w:basedOn w:val="ad"/>
    <w:next w:val="ad"/>
    <w:link w:val="60"/>
    <w:qFormat/>
    <w:rsid w:val="00AE2D74"/>
    <w:pPr>
      <w:widowControl w:val="0"/>
      <w:numPr>
        <w:ilvl w:val="5"/>
        <w:numId w:val="4"/>
      </w:numPr>
      <w:tabs>
        <w:tab w:val="clear" w:pos="1152"/>
        <w:tab w:val="num" w:pos="360"/>
      </w:tabs>
      <w:suppressAutoHyphens/>
      <w:spacing w:before="240" w:after="60" w:line="360" w:lineRule="auto"/>
      <w:ind w:left="0" w:firstLine="0"/>
      <w:jc w:val="both"/>
      <w:outlineLvl w:val="5"/>
    </w:pPr>
    <w:rPr>
      <w:rFonts w:ascii="Times New Roman" w:eastAsia="Times New Roman" w:hAnsi="Times New Roman" w:cs="Times New Roman"/>
      <w:b/>
      <w:bCs/>
      <w:lang w:eastAsia="ru-RU"/>
    </w:rPr>
  </w:style>
  <w:style w:type="paragraph" w:styleId="7">
    <w:name w:val="heading 7"/>
    <w:aliases w:val="RTC7"/>
    <w:basedOn w:val="ad"/>
    <w:next w:val="ad"/>
    <w:link w:val="70"/>
    <w:qFormat/>
    <w:rsid w:val="00AE2D74"/>
    <w:pPr>
      <w:widowControl w:val="0"/>
      <w:numPr>
        <w:ilvl w:val="6"/>
        <w:numId w:val="4"/>
      </w:numPr>
      <w:tabs>
        <w:tab w:val="clear" w:pos="1296"/>
        <w:tab w:val="num" w:pos="360"/>
      </w:tabs>
      <w:suppressAutoHyphens/>
      <w:spacing w:before="240" w:after="60" w:line="360" w:lineRule="auto"/>
      <w:ind w:left="0" w:firstLine="0"/>
      <w:jc w:val="both"/>
      <w:outlineLvl w:val="6"/>
    </w:pPr>
    <w:rPr>
      <w:rFonts w:ascii="Times New Roman" w:eastAsia="Times New Roman" w:hAnsi="Times New Roman" w:cs="Times New Roman"/>
      <w:sz w:val="26"/>
      <w:szCs w:val="26"/>
      <w:lang w:eastAsia="ru-RU"/>
    </w:rPr>
  </w:style>
  <w:style w:type="paragraph" w:styleId="8">
    <w:name w:val="heading 8"/>
    <w:basedOn w:val="ad"/>
    <w:next w:val="ad"/>
    <w:link w:val="80"/>
    <w:qFormat/>
    <w:rsid w:val="00AE2D74"/>
    <w:pPr>
      <w:widowControl w:val="0"/>
      <w:numPr>
        <w:ilvl w:val="7"/>
        <w:numId w:val="4"/>
      </w:numPr>
      <w:tabs>
        <w:tab w:val="clear" w:pos="1440"/>
        <w:tab w:val="num" w:pos="360"/>
      </w:tabs>
      <w:suppressAutoHyphens/>
      <w:spacing w:before="240" w:after="60" w:line="360" w:lineRule="auto"/>
      <w:ind w:left="0" w:firstLine="0"/>
      <w:jc w:val="both"/>
      <w:outlineLvl w:val="7"/>
    </w:pPr>
    <w:rPr>
      <w:rFonts w:ascii="Times New Roman" w:eastAsia="Times New Roman" w:hAnsi="Times New Roman" w:cs="Times New Roman"/>
      <w:i/>
      <w:iCs/>
      <w:sz w:val="26"/>
      <w:szCs w:val="26"/>
      <w:lang w:eastAsia="ru-RU"/>
    </w:rPr>
  </w:style>
  <w:style w:type="paragraph" w:styleId="9">
    <w:name w:val="heading 9"/>
    <w:basedOn w:val="ad"/>
    <w:next w:val="ad"/>
    <w:link w:val="90"/>
    <w:qFormat/>
    <w:rsid w:val="00AE2D74"/>
    <w:pPr>
      <w:widowControl w:val="0"/>
      <w:numPr>
        <w:ilvl w:val="8"/>
        <w:numId w:val="4"/>
      </w:numPr>
      <w:tabs>
        <w:tab w:val="clear" w:pos="1584"/>
        <w:tab w:val="num" w:pos="360"/>
      </w:tabs>
      <w:suppressAutoHyphens/>
      <w:spacing w:before="240" w:after="60" w:line="360" w:lineRule="auto"/>
      <w:ind w:left="0" w:firstLine="0"/>
      <w:jc w:val="both"/>
      <w:outlineLvl w:val="8"/>
    </w:pPr>
    <w:rPr>
      <w:rFonts w:ascii="Arial" w:eastAsia="Times New Roman" w:hAnsi="Arial" w:cs="Times New Roman"/>
      <w:lang w:eastAsia="ru-RU"/>
    </w:rPr>
  </w:style>
  <w:style w:type="character" w:default="1" w:styleId="ae">
    <w:name w:val="Default Paragraph Font"/>
    <w:uiPriority w:val="1"/>
    <w:semiHidden/>
    <w:unhideWhenUsed/>
  </w:style>
  <w:style w:type="table" w:default="1" w:styleId="af">
    <w:name w:val="Normal Table"/>
    <w:uiPriority w:val="99"/>
    <w:semiHidden/>
    <w:unhideWhenUsed/>
    <w:tblPr>
      <w:tblInd w:w="0" w:type="dxa"/>
      <w:tblCellMar>
        <w:top w:w="0" w:type="dxa"/>
        <w:left w:w="108" w:type="dxa"/>
        <w:bottom w:w="0" w:type="dxa"/>
        <w:right w:w="108" w:type="dxa"/>
      </w:tblCellMar>
    </w:tblPr>
  </w:style>
  <w:style w:type="numbering" w:default="1" w:styleId="af0">
    <w:name w:val="No List"/>
    <w:uiPriority w:val="99"/>
    <w:semiHidden/>
    <w:unhideWhenUsed/>
  </w:style>
  <w:style w:type="character" w:customStyle="1" w:styleId="19">
    <w:name w:val="Заголовок 1 Знак"/>
    <w:aliases w:val="Заголовок 1 Знак Знак Знак Знак Знак Знак Знак Знак Знак Знак Знак Знак Знак Знак Знак Знак Знак Знак Знак Знак Знак Знак Знак Знак Знак Знак Знак,Document Header1 Знак,H1 Знак,Знак Знак,Заголовок параграфа (1.) Знак,Введение... Знак"/>
    <w:basedOn w:val="ae"/>
    <w:link w:val="18"/>
    <w:rsid w:val="00AE2D74"/>
    <w:rPr>
      <w:rFonts w:ascii="Verdana" w:eastAsia="Times New Roman" w:hAnsi="Verdana" w:cs="Verdana"/>
      <w:sz w:val="20"/>
      <w:szCs w:val="20"/>
      <w:lang w:val="en-US"/>
    </w:rPr>
  </w:style>
  <w:style w:type="character" w:customStyle="1" w:styleId="26">
    <w:name w:val="Заголовок 2 Знак"/>
    <w:aliases w:val="2 Знак1,sub-sect Знак1,H2 Знак1,h2 Знак1,Б2 Знак1,RTC Знак1,iz2 Знак1"/>
    <w:basedOn w:val="ae"/>
    <w:link w:val="25"/>
    <w:rsid w:val="00AE2D74"/>
    <w:rPr>
      <w:rFonts w:ascii="Cambria" w:eastAsia="Times New Roman" w:hAnsi="Cambria" w:cs="Times New Roman"/>
      <w:b/>
      <w:bCs/>
      <w:i/>
      <w:iCs/>
      <w:sz w:val="28"/>
      <w:szCs w:val="28"/>
      <w:lang w:eastAsia="ru-RU"/>
    </w:rPr>
  </w:style>
  <w:style w:type="character" w:customStyle="1" w:styleId="35">
    <w:name w:val="Заголовок 3 Знак"/>
    <w:aliases w:val="H3 Знак,H3 + Times New Roman Знак,11 pt Знак,Not Italic Знак,After:  0 pt Знак"/>
    <w:basedOn w:val="ae"/>
    <w:link w:val="31"/>
    <w:rsid w:val="00AE2D74"/>
    <w:rPr>
      <w:rFonts w:ascii="Times New Roman" w:eastAsia="Times New Roman" w:hAnsi="Times New Roman" w:cs="Times New Roman"/>
      <w:b/>
      <w:bCs/>
      <w:sz w:val="28"/>
      <w:szCs w:val="28"/>
      <w:lang w:eastAsia="ru-RU"/>
    </w:rPr>
  </w:style>
  <w:style w:type="character" w:customStyle="1" w:styleId="40">
    <w:name w:val="Заголовок 4 Знак"/>
    <w:aliases w:val="H4 Знак"/>
    <w:basedOn w:val="ae"/>
    <w:link w:val="4"/>
    <w:rsid w:val="00AE2D74"/>
    <w:rPr>
      <w:rFonts w:ascii="Times New Roman" w:eastAsia="Times New Roman" w:hAnsi="Times New Roman" w:cs="Times New Roman"/>
      <w:b/>
      <w:bCs/>
      <w:i/>
      <w:iCs/>
      <w:sz w:val="28"/>
      <w:szCs w:val="28"/>
      <w:lang w:eastAsia="ru-RU"/>
    </w:rPr>
  </w:style>
  <w:style w:type="character" w:customStyle="1" w:styleId="52">
    <w:name w:val="Заголовок 5 Знак"/>
    <w:aliases w:val="H5 Знак,h5 Знак,h51 Знак,H51 Знак,h52 Знак,test Знак,Block Label Знак,Level 3 - i Знак"/>
    <w:basedOn w:val="ae"/>
    <w:link w:val="50"/>
    <w:rsid w:val="00AE2D74"/>
    <w:rPr>
      <w:rFonts w:ascii="Times New Roman" w:eastAsia="Times New Roman" w:hAnsi="Times New Roman" w:cs="Times New Roman"/>
      <w:b/>
      <w:bCs/>
      <w:sz w:val="26"/>
      <w:szCs w:val="26"/>
      <w:lang w:eastAsia="ru-RU"/>
    </w:rPr>
  </w:style>
  <w:style w:type="character" w:customStyle="1" w:styleId="60">
    <w:name w:val="Заголовок 6 Знак"/>
    <w:aliases w:val="RTC 6 Знак,Heading 6 Char Знак,PIM 6 Знак,Gliederung6 Знак"/>
    <w:basedOn w:val="ae"/>
    <w:link w:val="6"/>
    <w:rsid w:val="00AE2D74"/>
    <w:rPr>
      <w:rFonts w:ascii="Times New Roman" w:eastAsia="Times New Roman" w:hAnsi="Times New Roman" w:cs="Times New Roman"/>
      <w:b/>
      <w:bCs/>
      <w:lang w:eastAsia="ru-RU"/>
    </w:rPr>
  </w:style>
  <w:style w:type="character" w:customStyle="1" w:styleId="70">
    <w:name w:val="Заголовок 7 Знак"/>
    <w:aliases w:val="RTC7 Знак"/>
    <w:basedOn w:val="ae"/>
    <w:link w:val="7"/>
    <w:rsid w:val="00AE2D74"/>
    <w:rPr>
      <w:rFonts w:ascii="Times New Roman" w:eastAsia="Times New Roman" w:hAnsi="Times New Roman" w:cs="Times New Roman"/>
      <w:sz w:val="26"/>
      <w:szCs w:val="26"/>
      <w:lang w:eastAsia="ru-RU"/>
    </w:rPr>
  </w:style>
  <w:style w:type="character" w:customStyle="1" w:styleId="80">
    <w:name w:val="Заголовок 8 Знак"/>
    <w:basedOn w:val="ae"/>
    <w:link w:val="8"/>
    <w:rsid w:val="00AE2D74"/>
    <w:rPr>
      <w:rFonts w:ascii="Times New Roman" w:eastAsia="Times New Roman" w:hAnsi="Times New Roman" w:cs="Times New Roman"/>
      <w:i/>
      <w:iCs/>
      <w:sz w:val="26"/>
      <w:szCs w:val="26"/>
      <w:lang w:eastAsia="ru-RU"/>
    </w:rPr>
  </w:style>
  <w:style w:type="character" w:customStyle="1" w:styleId="90">
    <w:name w:val="Заголовок 9 Знак"/>
    <w:basedOn w:val="ae"/>
    <w:link w:val="9"/>
    <w:rsid w:val="00AE2D74"/>
    <w:rPr>
      <w:rFonts w:ascii="Arial" w:eastAsia="Times New Roman" w:hAnsi="Arial" w:cs="Times New Roman"/>
      <w:lang w:eastAsia="ru-RU"/>
    </w:rPr>
  </w:style>
  <w:style w:type="numbering" w:customStyle="1" w:styleId="1a">
    <w:name w:val="Нет списка1"/>
    <w:next w:val="af0"/>
    <w:uiPriority w:val="99"/>
    <w:semiHidden/>
    <w:unhideWhenUsed/>
    <w:rsid w:val="00AE2D74"/>
  </w:style>
  <w:style w:type="paragraph" w:customStyle="1" w:styleId="af1">
    <w:name w:val="Подподпункт"/>
    <w:basedOn w:val="ad"/>
    <w:rsid w:val="00AE2D74"/>
    <w:pPr>
      <w:tabs>
        <w:tab w:val="num" w:pos="1008"/>
      </w:tabs>
      <w:spacing w:after="0" w:line="360" w:lineRule="auto"/>
      <w:ind w:left="1008" w:hanging="1008"/>
      <w:jc w:val="both"/>
    </w:pPr>
    <w:rPr>
      <w:rFonts w:ascii="Times New Roman" w:eastAsia="Times New Roman" w:hAnsi="Times New Roman" w:cs="Times New Roman"/>
      <w:sz w:val="28"/>
      <w:szCs w:val="28"/>
      <w:lang w:eastAsia="ru-RU"/>
    </w:rPr>
  </w:style>
  <w:style w:type="paragraph" w:styleId="27">
    <w:name w:val="Body Text Indent 2"/>
    <w:basedOn w:val="ad"/>
    <w:link w:val="28"/>
    <w:uiPriority w:val="99"/>
    <w:rsid w:val="00AE2D74"/>
    <w:pPr>
      <w:spacing w:after="120" w:line="480" w:lineRule="auto"/>
      <w:ind w:left="283"/>
    </w:pPr>
    <w:rPr>
      <w:rFonts w:ascii="Times New Roman" w:eastAsia="Times New Roman" w:hAnsi="Times New Roman" w:cs="Times New Roman"/>
      <w:sz w:val="24"/>
      <w:szCs w:val="24"/>
      <w:lang w:eastAsia="ru-RU"/>
    </w:rPr>
  </w:style>
  <w:style w:type="character" w:customStyle="1" w:styleId="28">
    <w:name w:val="Основной текст с отступом 2 Знак"/>
    <w:basedOn w:val="ae"/>
    <w:link w:val="27"/>
    <w:uiPriority w:val="99"/>
    <w:rsid w:val="00AE2D74"/>
    <w:rPr>
      <w:rFonts w:ascii="Times New Roman" w:eastAsia="Times New Roman" w:hAnsi="Times New Roman" w:cs="Times New Roman"/>
      <w:sz w:val="24"/>
      <w:szCs w:val="24"/>
      <w:lang w:eastAsia="ru-RU"/>
    </w:rPr>
  </w:style>
  <w:style w:type="character" w:customStyle="1" w:styleId="1b">
    <w:name w:val="Ариал Знак1"/>
    <w:link w:val="af2"/>
    <w:uiPriority w:val="99"/>
    <w:locked/>
    <w:rsid w:val="00AE2D74"/>
    <w:rPr>
      <w:rFonts w:ascii="Arial" w:hAnsi="Arial"/>
      <w:sz w:val="24"/>
      <w:lang w:val="x-none" w:eastAsia="ru-RU"/>
    </w:rPr>
  </w:style>
  <w:style w:type="paragraph" w:customStyle="1" w:styleId="af2">
    <w:name w:val="Ариал"/>
    <w:basedOn w:val="ad"/>
    <w:link w:val="1b"/>
    <w:rsid w:val="00AE2D74"/>
    <w:pPr>
      <w:spacing w:before="120" w:after="120" w:line="360" w:lineRule="auto"/>
      <w:ind w:firstLine="851"/>
      <w:jc w:val="both"/>
    </w:pPr>
    <w:rPr>
      <w:rFonts w:ascii="Arial" w:hAnsi="Arial"/>
      <w:sz w:val="24"/>
      <w:lang w:val="x-none" w:eastAsia="ru-RU"/>
    </w:rPr>
  </w:style>
  <w:style w:type="paragraph" w:styleId="af3">
    <w:name w:val="annotation text"/>
    <w:basedOn w:val="ad"/>
    <w:link w:val="af4"/>
    <w:uiPriority w:val="99"/>
    <w:rsid w:val="00AE2D74"/>
    <w:pPr>
      <w:spacing w:after="0" w:line="240" w:lineRule="auto"/>
    </w:pPr>
    <w:rPr>
      <w:rFonts w:ascii="Times New Roman" w:eastAsia="Times New Roman" w:hAnsi="Times New Roman" w:cs="Times New Roman"/>
      <w:sz w:val="20"/>
      <w:szCs w:val="20"/>
      <w:lang w:eastAsia="ru-RU"/>
    </w:rPr>
  </w:style>
  <w:style w:type="character" w:customStyle="1" w:styleId="af4">
    <w:name w:val="Текст примечания Знак"/>
    <w:basedOn w:val="ae"/>
    <w:link w:val="af3"/>
    <w:uiPriority w:val="99"/>
    <w:rsid w:val="00AE2D74"/>
    <w:rPr>
      <w:rFonts w:ascii="Times New Roman" w:eastAsia="Times New Roman" w:hAnsi="Times New Roman" w:cs="Times New Roman"/>
      <w:sz w:val="20"/>
      <w:szCs w:val="20"/>
      <w:lang w:eastAsia="ru-RU"/>
    </w:rPr>
  </w:style>
  <w:style w:type="paragraph" w:styleId="af5">
    <w:name w:val="annotation subject"/>
    <w:basedOn w:val="af3"/>
    <w:next w:val="af3"/>
    <w:link w:val="af6"/>
    <w:uiPriority w:val="99"/>
    <w:rsid w:val="00AE2D74"/>
    <w:rPr>
      <w:rFonts w:ascii="Arial" w:hAnsi="Arial"/>
      <w:b/>
      <w:bCs/>
    </w:rPr>
  </w:style>
  <w:style w:type="character" w:customStyle="1" w:styleId="af6">
    <w:name w:val="Тема примечания Знак"/>
    <w:basedOn w:val="af4"/>
    <w:link w:val="af5"/>
    <w:uiPriority w:val="99"/>
    <w:rsid w:val="00AE2D74"/>
    <w:rPr>
      <w:rFonts w:ascii="Arial" w:eastAsia="Times New Roman" w:hAnsi="Arial" w:cs="Times New Roman"/>
      <w:b/>
      <w:bCs/>
      <w:sz w:val="20"/>
      <w:szCs w:val="20"/>
      <w:lang w:eastAsia="ru-RU"/>
    </w:rPr>
  </w:style>
  <w:style w:type="paragraph" w:styleId="af7">
    <w:name w:val="Balloon Text"/>
    <w:basedOn w:val="ad"/>
    <w:link w:val="af8"/>
    <w:uiPriority w:val="99"/>
    <w:rsid w:val="00AE2D74"/>
    <w:pPr>
      <w:spacing w:after="0" w:line="240" w:lineRule="auto"/>
    </w:pPr>
    <w:rPr>
      <w:rFonts w:ascii="Tahoma" w:eastAsia="Times New Roman" w:hAnsi="Tahoma" w:cs="Times New Roman"/>
      <w:sz w:val="16"/>
      <w:szCs w:val="16"/>
      <w:lang w:eastAsia="ru-RU"/>
    </w:rPr>
  </w:style>
  <w:style w:type="character" w:customStyle="1" w:styleId="af8">
    <w:name w:val="Текст выноски Знак"/>
    <w:basedOn w:val="ae"/>
    <w:link w:val="af7"/>
    <w:uiPriority w:val="99"/>
    <w:rsid w:val="00AE2D74"/>
    <w:rPr>
      <w:rFonts w:ascii="Tahoma" w:eastAsia="Times New Roman" w:hAnsi="Tahoma" w:cs="Times New Roman"/>
      <w:sz w:val="16"/>
      <w:szCs w:val="16"/>
      <w:lang w:eastAsia="ru-RU"/>
    </w:rPr>
  </w:style>
  <w:style w:type="paragraph" w:styleId="29">
    <w:name w:val="Body Text 2"/>
    <w:aliases w:val="Основной текст Приложения"/>
    <w:basedOn w:val="ad"/>
    <w:link w:val="2a"/>
    <w:uiPriority w:val="99"/>
    <w:rsid w:val="00AE2D74"/>
    <w:pPr>
      <w:spacing w:after="120" w:line="480" w:lineRule="auto"/>
    </w:pPr>
    <w:rPr>
      <w:rFonts w:ascii="Times New Roman" w:eastAsia="Times New Roman" w:hAnsi="Times New Roman" w:cs="Times New Roman"/>
      <w:sz w:val="24"/>
      <w:szCs w:val="24"/>
      <w:lang w:eastAsia="ru-RU"/>
    </w:rPr>
  </w:style>
  <w:style w:type="character" w:customStyle="1" w:styleId="2a">
    <w:name w:val="Основной текст 2 Знак"/>
    <w:aliases w:val="Основной текст Приложения Знак2"/>
    <w:basedOn w:val="ae"/>
    <w:link w:val="29"/>
    <w:uiPriority w:val="99"/>
    <w:rsid w:val="00AE2D74"/>
    <w:rPr>
      <w:rFonts w:ascii="Times New Roman" w:eastAsia="Times New Roman" w:hAnsi="Times New Roman" w:cs="Times New Roman"/>
      <w:sz w:val="24"/>
      <w:szCs w:val="24"/>
      <w:lang w:eastAsia="ru-RU"/>
    </w:rPr>
  </w:style>
  <w:style w:type="paragraph" w:styleId="af9">
    <w:name w:val="Body Text"/>
    <w:aliases w:val="Основной текст таблиц,в таблице,таблицы,в таблицах,Письмо в Интернет,Основной текст по центру, в таблице, в таблицах,Основной текст Знак Знак Знак,Основной текст Знак Знак1,Основной текст Знак Знак Знак Знак Знак Знак"/>
    <w:basedOn w:val="ad"/>
    <w:link w:val="afa"/>
    <w:uiPriority w:val="99"/>
    <w:qFormat/>
    <w:rsid w:val="00AE2D74"/>
    <w:pPr>
      <w:widowControl w:val="0"/>
      <w:autoSpaceDE w:val="0"/>
      <w:autoSpaceDN w:val="0"/>
      <w:adjustRightInd w:val="0"/>
      <w:spacing w:after="120" w:line="240" w:lineRule="auto"/>
    </w:pPr>
    <w:rPr>
      <w:rFonts w:ascii="Arial" w:eastAsia="Times New Roman" w:hAnsi="Arial" w:cs="Times New Roman"/>
      <w:sz w:val="20"/>
      <w:szCs w:val="20"/>
      <w:lang w:eastAsia="ru-RU"/>
    </w:rPr>
  </w:style>
  <w:style w:type="character" w:customStyle="1" w:styleId="afa">
    <w:name w:val="Основной текст Знак"/>
    <w:aliases w:val="Основной текст таблиц Знак,в таблице Знак,таблицы Знак,в таблицах Знак,Письмо в Интернет Знак,Основной текст по центру Знак, в таблице Знак, в таблицах Знак,Основной текст Знак Знак Знак Знак,Основной текст Знак Знак1 Знак"/>
    <w:basedOn w:val="ae"/>
    <w:link w:val="af9"/>
    <w:uiPriority w:val="99"/>
    <w:rsid w:val="00AE2D74"/>
    <w:rPr>
      <w:rFonts w:ascii="Arial" w:eastAsia="Times New Roman" w:hAnsi="Arial" w:cs="Times New Roman"/>
      <w:sz w:val="20"/>
      <w:szCs w:val="20"/>
      <w:lang w:eastAsia="ru-RU"/>
    </w:rPr>
  </w:style>
  <w:style w:type="character" w:customStyle="1" w:styleId="webofficeattributevalue1">
    <w:name w:val="webofficeattributevalue1"/>
    <w:rsid w:val="00AE2D74"/>
    <w:rPr>
      <w:rFonts w:ascii="Verdana" w:hAnsi="Verdana"/>
      <w:color w:val="000000"/>
      <w:sz w:val="18"/>
      <w:u w:val="none"/>
      <w:effect w:val="none"/>
    </w:rPr>
  </w:style>
  <w:style w:type="paragraph" w:styleId="afb">
    <w:name w:val="Body Text Indent"/>
    <w:aliases w:val="текст,Body Text Indent1"/>
    <w:basedOn w:val="ad"/>
    <w:link w:val="afc"/>
    <w:rsid w:val="00AE2D74"/>
    <w:pPr>
      <w:widowControl w:val="0"/>
      <w:autoSpaceDE w:val="0"/>
      <w:autoSpaceDN w:val="0"/>
      <w:adjustRightInd w:val="0"/>
      <w:spacing w:after="120" w:line="240" w:lineRule="auto"/>
      <w:ind w:left="283"/>
    </w:pPr>
    <w:rPr>
      <w:rFonts w:ascii="Arial" w:eastAsia="Times New Roman" w:hAnsi="Arial" w:cs="Times New Roman"/>
      <w:sz w:val="20"/>
      <w:szCs w:val="20"/>
      <w:lang w:eastAsia="ru-RU"/>
    </w:rPr>
  </w:style>
  <w:style w:type="character" w:customStyle="1" w:styleId="afc">
    <w:name w:val="Основной текст с отступом Знак"/>
    <w:aliases w:val="текст Знак,Body Text Indent1 Знак"/>
    <w:basedOn w:val="ae"/>
    <w:link w:val="afb"/>
    <w:rsid w:val="00AE2D74"/>
    <w:rPr>
      <w:rFonts w:ascii="Arial" w:eastAsia="Times New Roman" w:hAnsi="Arial" w:cs="Times New Roman"/>
      <w:sz w:val="20"/>
      <w:szCs w:val="20"/>
      <w:lang w:eastAsia="ru-RU"/>
    </w:rPr>
  </w:style>
  <w:style w:type="paragraph" w:styleId="36">
    <w:name w:val="Body Text Indent 3"/>
    <w:basedOn w:val="ad"/>
    <w:link w:val="37"/>
    <w:uiPriority w:val="99"/>
    <w:rsid w:val="00AE2D74"/>
    <w:pPr>
      <w:widowControl w:val="0"/>
      <w:autoSpaceDE w:val="0"/>
      <w:autoSpaceDN w:val="0"/>
      <w:adjustRightInd w:val="0"/>
      <w:spacing w:after="120" w:line="240" w:lineRule="auto"/>
      <w:ind w:left="283"/>
    </w:pPr>
    <w:rPr>
      <w:rFonts w:ascii="Arial" w:eastAsia="Times New Roman" w:hAnsi="Arial" w:cs="Times New Roman"/>
      <w:sz w:val="16"/>
      <w:szCs w:val="16"/>
      <w:lang w:eastAsia="ru-RU"/>
    </w:rPr>
  </w:style>
  <w:style w:type="character" w:customStyle="1" w:styleId="37">
    <w:name w:val="Основной текст с отступом 3 Знак"/>
    <w:basedOn w:val="ae"/>
    <w:link w:val="36"/>
    <w:uiPriority w:val="99"/>
    <w:rsid w:val="00AE2D74"/>
    <w:rPr>
      <w:rFonts w:ascii="Arial" w:eastAsia="Times New Roman" w:hAnsi="Arial" w:cs="Times New Roman"/>
      <w:sz w:val="16"/>
      <w:szCs w:val="16"/>
      <w:lang w:eastAsia="ru-RU"/>
    </w:rPr>
  </w:style>
  <w:style w:type="paragraph" w:customStyle="1" w:styleId="1c">
    <w:name w:val="Обычный1"/>
    <w:rsid w:val="00AE2D74"/>
    <w:pPr>
      <w:widowControl w:val="0"/>
      <w:autoSpaceDE w:val="0"/>
      <w:autoSpaceDN w:val="0"/>
      <w:spacing w:before="120" w:after="120" w:line="240" w:lineRule="auto"/>
      <w:ind w:firstLine="567"/>
      <w:jc w:val="both"/>
    </w:pPr>
    <w:rPr>
      <w:rFonts w:ascii="Times New Roman" w:eastAsia="Times New Roman" w:hAnsi="Times New Roman" w:cs="Times New Roman"/>
      <w:sz w:val="20"/>
      <w:szCs w:val="20"/>
      <w:lang w:eastAsia="ru-RU"/>
    </w:rPr>
  </w:style>
  <w:style w:type="paragraph" w:styleId="afd">
    <w:name w:val="Title"/>
    <w:aliases w:val=" Знак Знак Знак,Заголовок в таблице, Знак Знак Знак Знак З Знак, Знак Знак Знак Знак З, Знак Знак, Знак, Знак6,Знак Знак Знак Знак З Знак,Знак Знак Знак Знак З,Знак6"/>
    <w:basedOn w:val="ad"/>
    <w:link w:val="afe"/>
    <w:uiPriority w:val="10"/>
    <w:qFormat/>
    <w:rsid w:val="00AE2D74"/>
    <w:pPr>
      <w:spacing w:after="0" w:line="240" w:lineRule="auto"/>
      <w:jc w:val="center"/>
    </w:pPr>
    <w:rPr>
      <w:rFonts w:ascii="Times New Roman" w:eastAsia="Times New Roman" w:hAnsi="Times New Roman" w:cs="Times New Roman"/>
      <w:b/>
      <w:bCs/>
      <w:sz w:val="24"/>
      <w:szCs w:val="24"/>
      <w:lang w:eastAsia="ru-RU"/>
    </w:rPr>
  </w:style>
  <w:style w:type="character" w:customStyle="1" w:styleId="afe">
    <w:name w:val="Название Знак"/>
    <w:aliases w:val=" Знак Знак Знак Знак,Заголовок в таблице Знак, Знак Знак Знак Знак З Знак Знак, Знак Знак Знак Знак З Знак1, Знак Знак Знак1, Знак Знак1, Знак6 Знак,Знак Знак Знак Знак З Знак Знак,Знак Знак Знак Знак З Знак1,Знак6 Знак"/>
    <w:basedOn w:val="ae"/>
    <w:link w:val="afd"/>
    <w:uiPriority w:val="10"/>
    <w:rsid w:val="00AE2D74"/>
    <w:rPr>
      <w:rFonts w:ascii="Times New Roman" w:eastAsia="Times New Roman" w:hAnsi="Times New Roman" w:cs="Times New Roman"/>
      <w:b/>
      <w:bCs/>
      <w:sz w:val="24"/>
      <w:szCs w:val="24"/>
      <w:lang w:eastAsia="ru-RU"/>
    </w:rPr>
  </w:style>
  <w:style w:type="paragraph" w:customStyle="1" w:styleId="ConsPlusNormal">
    <w:name w:val="ConsPlusNormal"/>
    <w:rsid w:val="00AE2D74"/>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f">
    <w:name w:val="List Paragraph"/>
    <w:aliases w:val="Нумерованый список,Абзац маркированнный,ПАРАГРАФ,UL,1. Абзац списка,Table-Normal,RSHB_Table-Normal,Предусловия,Subtle Emphasis,head 5,Светлая сетка - Акцент 31,Нумерованный спиков,List Paragraph,Bullet_IRAO,Общий_К,3_Абзац списка"/>
    <w:basedOn w:val="ad"/>
    <w:link w:val="aff0"/>
    <w:uiPriority w:val="34"/>
    <w:qFormat/>
    <w:rsid w:val="00AE2D74"/>
    <w:pPr>
      <w:spacing w:after="0" w:line="240" w:lineRule="auto"/>
      <w:ind w:left="720"/>
    </w:pPr>
    <w:rPr>
      <w:rFonts w:ascii="Times New Roman" w:eastAsia="Times New Roman" w:hAnsi="Times New Roman" w:cs="Times New Roman"/>
      <w:sz w:val="24"/>
      <w:szCs w:val="24"/>
      <w:lang w:eastAsia="ru-RU"/>
    </w:rPr>
  </w:style>
  <w:style w:type="paragraph" w:styleId="2b">
    <w:name w:val="List 2"/>
    <w:basedOn w:val="ad"/>
    <w:uiPriority w:val="99"/>
    <w:rsid w:val="00AE2D74"/>
    <w:pPr>
      <w:tabs>
        <w:tab w:val="num" w:pos="1980"/>
      </w:tabs>
      <w:spacing w:after="0" w:line="360" w:lineRule="auto"/>
      <w:ind w:left="1260"/>
      <w:jc w:val="both"/>
    </w:pPr>
    <w:rPr>
      <w:rFonts w:ascii="Times New Roman" w:eastAsia="Times New Roman" w:hAnsi="Times New Roman" w:cs="Times New Roman"/>
      <w:sz w:val="28"/>
      <w:szCs w:val="28"/>
      <w:lang w:eastAsia="ru-RU"/>
    </w:rPr>
  </w:style>
  <w:style w:type="character" w:styleId="HTML">
    <w:name w:val="HTML Typewriter"/>
    <w:basedOn w:val="ae"/>
    <w:uiPriority w:val="99"/>
    <w:semiHidden/>
    <w:rsid w:val="00AE2D74"/>
    <w:rPr>
      <w:rFonts w:ascii="Courier New" w:hAnsi="Courier New" w:cs="Times New Roman"/>
      <w:sz w:val="20"/>
    </w:rPr>
  </w:style>
  <w:style w:type="paragraph" w:customStyle="1" w:styleId="1d">
    <w:name w:val="Абзац списка1"/>
    <w:basedOn w:val="ad"/>
    <w:uiPriority w:val="99"/>
    <w:rsid w:val="00AE2D74"/>
    <w:pPr>
      <w:ind w:left="720"/>
    </w:pPr>
    <w:rPr>
      <w:rFonts w:ascii="Calibri" w:eastAsia="Times New Roman" w:hAnsi="Calibri" w:cs="Times New Roman"/>
      <w:lang w:eastAsia="ru-RU"/>
    </w:rPr>
  </w:style>
  <w:style w:type="paragraph" w:styleId="aff1">
    <w:name w:val="header"/>
    <w:basedOn w:val="ad"/>
    <w:link w:val="aff2"/>
    <w:uiPriority w:val="99"/>
    <w:rsid w:val="00AE2D74"/>
    <w:pPr>
      <w:widowControl w:val="0"/>
      <w:tabs>
        <w:tab w:val="center" w:pos="4677"/>
        <w:tab w:val="right" w:pos="9355"/>
      </w:tabs>
      <w:autoSpaceDE w:val="0"/>
      <w:autoSpaceDN w:val="0"/>
      <w:adjustRightInd w:val="0"/>
      <w:spacing w:after="0" w:line="240" w:lineRule="auto"/>
    </w:pPr>
    <w:rPr>
      <w:rFonts w:ascii="Arial" w:eastAsia="Times New Roman" w:hAnsi="Arial" w:cs="Times New Roman"/>
      <w:sz w:val="20"/>
      <w:szCs w:val="20"/>
      <w:lang w:eastAsia="ru-RU"/>
    </w:rPr>
  </w:style>
  <w:style w:type="character" w:customStyle="1" w:styleId="aff2">
    <w:name w:val="Верхний колонтитул Знак"/>
    <w:basedOn w:val="ae"/>
    <w:link w:val="aff1"/>
    <w:uiPriority w:val="99"/>
    <w:rsid w:val="00AE2D74"/>
    <w:rPr>
      <w:rFonts w:ascii="Arial" w:eastAsia="Times New Roman" w:hAnsi="Arial" w:cs="Times New Roman"/>
      <w:sz w:val="20"/>
      <w:szCs w:val="20"/>
      <w:lang w:eastAsia="ru-RU"/>
    </w:rPr>
  </w:style>
  <w:style w:type="character" w:styleId="aff3">
    <w:name w:val="page number"/>
    <w:basedOn w:val="ae"/>
    <w:uiPriority w:val="99"/>
    <w:rsid w:val="00AE2D74"/>
    <w:rPr>
      <w:rFonts w:cs="Times New Roman"/>
    </w:rPr>
  </w:style>
  <w:style w:type="paragraph" w:styleId="aff4">
    <w:name w:val="footer"/>
    <w:aliases w:val="Нижний колонтитул Знак Знак,Основной текст 2 Знак Знак Знак,Нижний колонтитул Знак Знак Знак Знак,Основной текст 2 Знак Знак Знак Знак Знак,Нижний колонтитул Знак Знак Знак Знак Знак Знак"/>
    <w:basedOn w:val="ad"/>
    <w:link w:val="aff5"/>
    <w:uiPriority w:val="99"/>
    <w:rsid w:val="00AE2D74"/>
    <w:pPr>
      <w:widowControl w:val="0"/>
      <w:tabs>
        <w:tab w:val="center" w:pos="4677"/>
        <w:tab w:val="right" w:pos="9355"/>
      </w:tabs>
      <w:autoSpaceDE w:val="0"/>
      <w:autoSpaceDN w:val="0"/>
      <w:adjustRightInd w:val="0"/>
      <w:spacing w:after="0" w:line="240" w:lineRule="auto"/>
    </w:pPr>
    <w:rPr>
      <w:rFonts w:ascii="Arial" w:eastAsia="Times New Roman" w:hAnsi="Arial" w:cs="Times New Roman"/>
      <w:sz w:val="20"/>
      <w:szCs w:val="20"/>
      <w:lang w:eastAsia="ru-RU"/>
    </w:rPr>
  </w:style>
  <w:style w:type="character" w:customStyle="1" w:styleId="aff5">
    <w:name w:val="Нижний колонтитул Знак"/>
    <w:aliases w:val="Нижний колонтитул Знак Знак Знак,Основной текст 2 Знак Знак Знак Знак,Нижний колонтитул Знак Знак Знак Знак Знак,Основной текст 2 Знак Знак Знак Знак Знак Знак,Нижний колонтитул Знак Знак Знак Знак Знак Знак Знак"/>
    <w:basedOn w:val="ae"/>
    <w:link w:val="aff4"/>
    <w:uiPriority w:val="99"/>
    <w:rsid w:val="00AE2D74"/>
    <w:rPr>
      <w:rFonts w:ascii="Arial" w:eastAsia="Times New Roman" w:hAnsi="Arial" w:cs="Times New Roman"/>
      <w:sz w:val="20"/>
      <w:szCs w:val="20"/>
      <w:lang w:eastAsia="ru-RU"/>
    </w:rPr>
  </w:style>
  <w:style w:type="paragraph" w:styleId="aff6">
    <w:name w:val="No Spacing"/>
    <w:uiPriority w:val="1"/>
    <w:qFormat/>
    <w:rsid w:val="00AE2D74"/>
    <w:pPr>
      <w:spacing w:after="0" w:line="240" w:lineRule="auto"/>
    </w:pPr>
    <w:rPr>
      <w:rFonts w:ascii="Calibri" w:eastAsia="Times New Roman" w:hAnsi="Calibri" w:cs="Times New Roman"/>
    </w:rPr>
  </w:style>
  <w:style w:type="paragraph" w:styleId="38">
    <w:name w:val="Body Text 3"/>
    <w:basedOn w:val="ad"/>
    <w:link w:val="39"/>
    <w:uiPriority w:val="99"/>
    <w:rsid w:val="00AE2D74"/>
    <w:pPr>
      <w:spacing w:after="120" w:line="240" w:lineRule="auto"/>
    </w:pPr>
    <w:rPr>
      <w:rFonts w:ascii="Times New Roman" w:eastAsia="Times New Roman" w:hAnsi="Times New Roman" w:cs="Times New Roman"/>
      <w:sz w:val="16"/>
      <w:szCs w:val="16"/>
      <w:lang w:eastAsia="ru-RU"/>
    </w:rPr>
  </w:style>
  <w:style w:type="character" w:customStyle="1" w:styleId="39">
    <w:name w:val="Основной текст 3 Знак"/>
    <w:basedOn w:val="ae"/>
    <w:link w:val="38"/>
    <w:uiPriority w:val="99"/>
    <w:rsid w:val="00AE2D74"/>
    <w:rPr>
      <w:rFonts w:ascii="Times New Roman" w:eastAsia="Times New Roman" w:hAnsi="Times New Roman" w:cs="Times New Roman"/>
      <w:sz w:val="16"/>
      <w:szCs w:val="16"/>
      <w:lang w:eastAsia="ru-RU"/>
    </w:rPr>
  </w:style>
  <w:style w:type="paragraph" w:customStyle="1" w:styleId="-">
    <w:name w:val="_Маркер (номер) - без заголовка"/>
    <w:basedOn w:val="ad"/>
    <w:uiPriority w:val="99"/>
    <w:rsid w:val="00AE2D74"/>
    <w:pPr>
      <w:spacing w:after="0" w:line="360" w:lineRule="auto"/>
      <w:ind w:left="1304" w:hanging="595"/>
    </w:pPr>
    <w:rPr>
      <w:rFonts w:ascii="Times New Roman" w:eastAsia="Times New Roman" w:hAnsi="Times New Roman" w:cs="Times New Roman"/>
      <w:sz w:val="24"/>
      <w:szCs w:val="20"/>
      <w:lang w:eastAsia="ru-RU"/>
    </w:rPr>
  </w:style>
  <w:style w:type="paragraph" w:styleId="34">
    <w:name w:val="List Bullet 3"/>
    <w:basedOn w:val="ad"/>
    <w:autoRedefine/>
    <w:uiPriority w:val="99"/>
    <w:rsid w:val="00AE2D74"/>
    <w:pPr>
      <w:numPr>
        <w:numId w:val="5"/>
      </w:numPr>
      <w:tabs>
        <w:tab w:val="clear" w:pos="1559"/>
        <w:tab w:val="num" w:pos="1620"/>
      </w:tabs>
      <w:autoSpaceDE w:val="0"/>
      <w:autoSpaceDN w:val="0"/>
      <w:spacing w:after="0" w:line="240" w:lineRule="auto"/>
      <w:ind w:left="1620" w:hanging="360"/>
      <w:jc w:val="both"/>
    </w:pPr>
    <w:rPr>
      <w:rFonts w:ascii="Times New Roman" w:eastAsia="Times New Roman" w:hAnsi="Times New Roman" w:cs="Times New Roman"/>
      <w:sz w:val="28"/>
      <w:szCs w:val="28"/>
      <w:lang w:eastAsia="ru-RU"/>
    </w:rPr>
  </w:style>
  <w:style w:type="character" w:customStyle="1" w:styleId="aff7">
    <w:name w:val="комментарий"/>
    <w:rsid w:val="00AE2D74"/>
    <w:rPr>
      <w:b/>
      <w:i/>
      <w:shd w:val="clear" w:color="auto" w:fill="FFFF99"/>
    </w:rPr>
  </w:style>
  <w:style w:type="paragraph" w:customStyle="1" w:styleId="xl48">
    <w:name w:val="xl48"/>
    <w:basedOn w:val="ad"/>
    <w:rsid w:val="00AE2D74"/>
    <w:pPr>
      <w:spacing w:before="100" w:beforeAutospacing="1" w:after="100" w:afterAutospacing="1" w:line="240" w:lineRule="auto"/>
      <w:jc w:val="center"/>
    </w:pPr>
    <w:rPr>
      <w:rFonts w:ascii="Arial CYR" w:eastAsia="Times New Roman" w:hAnsi="Arial CYR" w:cs="Arial CYR"/>
      <w:b/>
      <w:bCs/>
      <w:sz w:val="24"/>
      <w:szCs w:val="24"/>
      <w:lang w:eastAsia="ru-RU"/>
    </w:rPr>
  </w:style>
  <w:style w:type="paragraph" w:customStyle="1" w:styleId="aff8">
    <w:name w:val="Пункт"/>
    <w:basedOn w:val="ad"/>
    <w:rsid w:val="00AE2D74"/>
    <w:pPr>
      <w:tabs>
        <w:tab w:val="num" w:pos="720"/>
      </w:tabs>
      <w:spacing w:after="0" w:line="360" w:lineRule="auto"/>
      <w:ind w:left="720" w:hanging="720"/>
      <w:jc w:val="both"/>
    </w:pPr>
    <w:rPr>
      <w:rFonts w:ascii="Times New Roman" w:eastAsia="Times New Roman" w:hAnsi="Times New Roman" w:cs="Times New Roman"/>
      <w:sz w:val="28"/>
      <w:szCs w:val="28"/>
      <w:lang w:eastAsia="ru-RU"/>
    </w:rPr>
  </w:style>
  <w:style w:type="paragraph" w:customStyle="1" w:styleId="aff9">
    <w:name w:val="Подпункт"/>
    <w:basedOn w:val="aff8"/>
    <w:rsid w:val="00AE2D74"/>
    <w:pPr>
      <w:tabs>
        <w:tab w:val="clear" w:pos="720"/>
        <w:tab w:val="num" w:pos="864"/>
      </w:tabs>
      <w:ind w:left="864" w:hanging="864"/>
    </w:pPr>
  </w:style>
  <w:style w:type="paragraph" w:customStyle="1" w:styleId="-4">
    <w:name w:val="пункт-4"/>
    <w:basedOn w:val="ad"/>
    <w:rsid w:val="00AE2D74"/>
    <w:pPr>
      <w:numPr>
        <w:ilvl w:val="3"/>
        <w:numId w:val="6"/>
      </w:numPr>
      <w:tabs>
        <w:tab w:val="clear" w:pos="1134"/>
        <w:tab w:val="num" w:pos="1418"/>
      </w:tabs>
      <w:spacing w:after="0" w:line="360" w:lineRule="auto"/>
      <w:ind w:left="1418" w:hanging="1418"/>
      <w:jc w:val="both"/>
    </w:pPr>
    <w:rPr>
      <w:rFonts w:ascii="Times New Roman" w:eastAsia="Times New Roman" w:hAnsi="Times New Roman" w:cs="Times New Roman"/>
      <w:sz w:val="24"/>
      <w:szCs w:val="24"/>
      <w:lang w:eastAsia="ru-RU"/>
    </w:rPr>
  </w:style>
  <w:style w:type="paragraph" w:customStyle="1" w:styleId="lev2">
    <w:name w:val="lev2"/>
    <w:basedOn w:val="af9"/>
    <w:rsid w:val="00AE2D74"/>
    <w:pPr>
      <w:widowControl/>
      <w:numPr>
        <w:ilvl w:val="1"/>
        <w:numId w:val="7"/>
      </w:numPr>
      <w:autoSpaceDE/>
      <w:autoSpaceDN/>
      <w:adjustRightInd/>
      <w:spacing w:after="0"/>
      <w:jc w:val="both"/>
    </w:pPr>
    <w:rPr>
      <w:rFonts w:ascii="Times New Roman" w:hAnsi="Times New Roman"/>
      <w:color w:val="000000"/>
      <w:sz w:val="24"/>
      <w:szCs w:val="24"/>
    </w:rPr>
  </w:style>
  <w:style w:type="paragraph" w:styleId="affa">
    <w:name w:val="Normal (Web)"/>
    <w:basedOn w:val="ad"/>
    <w:uiPriority w:val="99"/>
    <w:rsid w:val="00AE2D74"/>
    <w:pPr>
      <w:spacing w:before="100" w:beforeAutospacing="1" w:after="100" w:afterAutospacing="1" w:line="240" w:lineRule="auto"/>
    </w:pPr>
    <w:rPr>
      <w:rFonts w:ascii="Arial" w:eastAsia="Times New Roman" w:hAnsi="Arial" w:cs="Arial"/>
      <w:color w:val="000000"/>
      <w:sz w:val="26"/>
      <w:szCs w:val="26"/>
      <w:lang w:eastAsia="ru-RU"/>
    </w:rPr>
  </w:style>
  <w:style w:type="paragraph" w:customStyle="1" w:styleId="-0">
    <w:name w:val="Контракт-пункт"/>
    <w:basedOn w:val="ad"/>
    <w:uiPriority w:val="99"/>
    <w:rsid w:val="00AE2D74"/>
    <w:pPr>
      <w:tabs>
        <w:tab w:val="num" w:pos="576"/>
        <w:tab w:val="left" w:pos="1134"/>
      </w:tabs>
      <w:spacing w:after="0" w:line="360" w:lineRule="auto"/>
      <w:ind w:left="576" w:hanging="576"/>
      <w:jc w:val="both"/>
    </w:pPr>
    <w:rPr>
      <w:rFonts w:ascii="Times New Roman" w:eastAsia="Times New Roman" w:hAnsi="Times New Roman" w:cs="Times New Roman"/>
      <w:sz w:val="24"/>
      <w:szCs w:val="24"/>
      <w:lang w:eastAsia="ru-RU"/>
    </w:rPr>
  </w:style>
  <w:style w:type="paragraph" w:customStyle="1" w:styleId="-1">
    <w:name w:val="Контракт-подпункт"/>
    <w:basedOn w:val="ad"/>
    <w:uiPriority w:val="99"/>
    <w:rsid w:val="00AE2D74"/>
    <w:pPr>
      <w:tabs>
        <w:tab w:val="num" w:pos="720"/>
        <w:tab w:val="left" w:pos="1134"/>
      </w:tabs>
      <w:spacing w:after="0" w:line="360" w:lineRule="auto"/>
      <w:ind w:left="720" w:hanging="720"/>
      <w:jc w:val="both"/>
    </w:pPr>
    <w:rPr>
      <w:rFonts w:ascii="Times New Roman" w:eastAsia="Times New Roman" w:hAnsi="Times New Roman" w:cs="Times New Roman"/>
      <w:sz w:val="24"/>
      <w:szCs w:val="24"/>
      <w:lang w:eastAsia="ru-RU"/>
    </w:rPr>
  </w:style>
  <w:style w:type="paragraph" w:customStyle="1" w:styleId="ConsNormal">
    <w:name w:val="ConsNormal"/>
    <w:rsid w:val="00AE2D7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fb">
    <w:name w:val="Íîðìàëüíûé"/>
    <w:uiPriority w:val="99"/>
    <w:rsid w:val="00AE2D74"/>
    <w:pPr>
      <w:spacing w:after="0" w:line="240" w:lineRule="auto"/>
    </w:pPr>
    <w:rPr>
      <w:rFonts w:ascii="Times New Roman" w:eastAsia="Times New Roman" w:hAnsi="Times New Roman" w:cs="Times New Roman"/>
      <w:sz w:val="24"/>
      <w:szCs w:val="24"/>
      <w:lang w:val="en-GB" w:eastAsia="ru-RU"/>
    </w:rPr>
  </w:style>
  <w:style w:type="paragraph" w:customStyle="1" w:styleId="ConsPlusNonformat">
    <w:name w:val="ConsPlusNonformat"/>
    <w:uiPriority w:val="99"/>
    <w:rsid w:val="00AE2D7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fc">
    <w:name w:val="Стиль начало"/>
    <w:basedOn w:val="ad"/>
    <w:uiPriority w:val="99"/>
    <w:rsid w:val="00AE2D74"/>
    <w:pPr>
      <w:widowControl w:val="0"/>
      <w:spacing w:after="0" w:line="264" w:lineRule="auto"/>
    </w:pPr>
    <w:rPr>
      <w:rFonts w:ascii="Times New Roman" w:eastAsia="Times New Roman" w:hAnsi="Times New Roman" w:cs="Times New Roman"/>
      <w:sz w:val="28"/>
      <w:szCs w:val="20"/>
      <w:lang w:eastAsia="ru-RU"/>
    </w:rPr>
  </w:style>
  <w:style w:type="paragraph" w:customStyle="1" w:styleId="BodyTextIndent21">
    <w:name w:val="Body Text Indent 21"/>
    <w:basedOn w:val="ad"/>
    <w:rsid w:val="00AE2D74"/>
    <w:pPr>
      <w:spacing w:after="0" w:line="240" w:lineRule="auto"/>
      <w:ind w:firstLine="720"/>
    </w:pPr>
    <w:rPr>
      <w:rFonts w:ascii="Times New Roman" w:eastAsia="Times New Roman" w:hAnsi="Times New Roman" w:cs="Times New Roman"/>
      <w:sz w:val="26"/>
      <w:szCs w:val="20"/>
      <w:lang w:eastAsia="ru-RU"/>
    </w:rPr>
  </w:style>
  <w:style w:type="paragraph" w:customStyle="1" w:styleId="affd">
    <w:name w:val="Т"/>
    <w:basedOn w:val="ad"/>
    <w:link w:val="affe"/>
    <w:uiPriority w:val="99"/>
    <w:rsid w:val="00AE2D74"/>
    <w:pPr>
      <w:widowControl w:val="0"/>
      <w:spacing w:after="0" w:line="240" w:lineRule="auto"/>
      <w:ind w:firstLine="709"/>
      <w:jc w:val="both"/>
    </w:pPr>
    <w:rPr>
      <w:rFonts w:ascii="Times New Roman" w:eastAsia="Times New Roman" w:hAnsi="Times New Roman" w:cs="Times New Roman"/>
      <w:sz w:val="24"/>
      <w:szCs w:val="20"/>
      <w:lang w:eastAsia="ru-RU"/>
    </w:rPr>
  </w:style>
  <w:style w:type="character" w:customStyle="1" w:styleId="affe">
    <w:name w:val="Т Знак"/>
    <w:link w:val="affd"/>
    <w:uiPriority w:val="99"/>
    <w:locked/>
    <w:rsid w:val="00AE2D74"/>
    <w:rPr>
      <w:rFonts w:ascii="Times New Roman" w:eastAsia="Times New Roman" w:hAnsi="Times New Roman" w:cs="Times New Roman"/>
      <w:sz w:val="24"/>
      <w:szCs w:val="20"/>
      <w:lang w:eastAsia="ru-RU"/>
    </w:rPr>
  </w:style>
  <w:style w:type="paragraph" w:customStyle="1" w:styleId="Noeeu14">
    <w:name w:val="Noeeu14"/>
    <w:basedOn w:val="ad"/>
    <w:uiPriority w:val="99"/>
    <w:rsid w:val="00AE2D74"/>
    <w:pPr>
      <w:overflowPunct w:val="0"/>
      <w:autoSpaceDE w:val="0"/>
      <w:autoSpaceDN w:val="0"/>
      <w:adjustRightInd w:val="0"/>
      <w:spacing w:after="0" w:line="264" w:lineRule="auto"/>
      <w:ind w:firstLine="720"/>
      <w:jc w:val="both"/>
      <w:textAlignment w:val="baseline"/>
    </w:pPr>
    <w:rPr>
      <w:rFonts w:ascii="Times New Roman" w:eastAsia="Times New Roman" w:hAnsi="Times New Roman" w:cs="Times New Roman"/>
      <w:sz w:val="28"/>
      <w:szCs w:val="20"/>
      <w:lang w:eastAsia="ru-RU"/>
    </w:rPr>
  </w:style>
  <w:style w:type="paragraph" w:customStyle="1" w:styleId="1e">
    <w:name w:val="Знак Знак Знак1"/>
    <w:basedOn w:val="ad"/>
    <w:rsid w:val="00AE2D74"/>
    <w:pPr>
      <w:tabs>
        <w:tab w:val="num" w:pos="360"/>
      </w:tabs>
      <w:spacing w:after="160" w:line="240" w:lineRule="exact"/>
    </w:pPr>
    <w:rPr>
      <w:rFonts w:ascii="Verdana" w:eastAsia="Times New Roman" w:hAnsi="Verdana" w:cs="Verdana"/>
      <w:sz w:val="20"/>
      <w:szCs w:val="20"/>
      <w:lang w:val="en-US"/>
    </w:rPr>
  </w:style>
  <w:style w:type="paragraph" w:styleId="a0">
    <w:name w:val="List Bullet"/>
    <w:aliases w:val="List Bullet Char + Bold,List Bullet Char2 Char,List Bullet Char Char Char,List Bullet Char1 Char Char Char1,List Bullet Char Char Char Char Char1,List Bullet Char Char Char Char Char Char1 Char Char Char1,Char1,Cha,Char"/>
    <w:basedOn w:val="ad"/>
    <w:uiPriority w:val="99"/>
    <w:qFormat/>
    <w:rsid w:val="00AE2D74"/>
    <w:pPr>
      <w:numPr>
        <w:numId w:val="1"/>
      </w:numPr>
      <w:tabs>
        <w:tab w:val="clear" w:pos="926"/>
        <w:tab w:val="num" w:pos="1800"/>
      </w:tabs>
      <w:spacing w:after="0" w:line="240" w:lineRule="auto"/>
      <w:ind w:left="360"/>
    </w:pPr>
    <w:rPr>
      <w:rFonts w:ascii="Times New Roman" w:eastAsia="Times New Roman" w:hAnsi="Times New Roman" w:cs="Times New Roman"/>
      <w:sz w:val="24"/>
      <w:szCs w:val="24"/>
      <w:lang w:eastAsia="ru-RU"/>
    </w:rPr>
  </w:style>
  <w:style w:type="paragraph" w:styleId="HTML0">
    <w:name w:val="HTML Preformatted"/>
    <w:basedOn w:val="ad"/>
    <w:link w:val="HTML1"/>
    <w:uiPriority w:val="99"/>
    <w:rsid w:val="00AE2D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lang w:eastAsia="ru-RU"/>
    </w:rPr>
  </w:style>
  <w:style w:type="character" w:customStyle="1" w:styleId="HTML1">
    <w:name w:val="Стандартный HTML Знак"/>
    <w:basedOn w:val="ae"/>
    <w:link w:val="HTML0"/>
    <w:uiPriority w:val="99"/>
    <w:rsid w:val="00AE2D74"/>
    <w:rPr>
      <w:rFonts w:ascii="Courier New" w:eastAsia="Times New Roman" w:hAnsi="Courier New" w:cs="Times New Roman"/>
      <w:sz w:val="20"/>
      <w:szCs w:val="20"/>
      <w:lang w:eastAsia="ru-RU"/>
    </w:rPr>
  </w:style>
  <w:style w:type="paragraph" w:styleId="afff">
    <w:name w:val="Block Text"/>
    <w:basedOn w:val="ad"/>
    <w:rsid w:val="00AE2D74"/>
    <w:pPr>
      <w:spacing w:after="0" w:line="240" w:lineRule="auto"/>
      <w:ind w:left="-360" w:right="-511" w:firstLine="900"/>
      <w:jc w:val="both"/>
    </w:pPr>
    <w:rPr>
      <w:rFonts w:ascii="Times New Roman" w:eastAsia="Times New Roman" w:hAnsi="Times New Roman" w:cs="Times New Roman"/>
      <w:sz w:val="24"/>
      <w:szCs w:val="24"/>
    </w:rPr>
  </w:style>
  <w:style w:type="paragraph" w:customStyle="1" w:styleId="1f">
    <w:name w:val="Знак1"/>
    <w:basedOn w:val="ad"/>
    <w:rsid w:val="00AE2D74"/>
    <w:pPr>
      <w:spacing w:after="160" w:line="240" w:lineRule="exact"/>
    </w:pPr>
    <w:rPr>
      <w:rFonts w:ascii="Verdana" w:eastAsia="Times New Roman" w:hAnsi="Verdana" w:cs="Verdana"/>
      <w:sz w:val="20"/>
      <w:szCs w:val="20"/>
      <w:lang w:val="en-US"/>
    </w:rPr>
  </w:style>
  <w:style w:type="paragraph" w:customStyle="1" w:styleId="3a">
    <w:name w:val="3 Знак"/>
    <w:basedOn w:val="ad"/>
    <w:uiPriority w:val="99"/>
    <w:rsid w:val="00AE2D74"/>
    <w:pPr>
      <w:spacing w:after="160" w:line="240" w:lineRule="exact"/>
    </w:pPr>
    <w:rPr>
      <w:rFonts w:ascii="Verdana" w:eastAsia="Times New Roman" w:hAnsi="Verdana" w:cs="Verdana"/>
      <w:sz w:val="20"/>
      <w:szCs w:val="20"/>
      <w:lang w:val="en-US"/>
    </w:rPr>
  </w:style>
  <w:style w:type="paragraph" w:styleId="afff0">
    <w:name w:val="Plain Text"/>
    <w:basedOn w:val="ad"/>
    <w:link w:val="afff1"/>
    <w:uiPriority w:val="99"/>
    <w:rsid w:val="00AE2D74"/>
    <w:pPr>
      <w:spacing w:after="0" w:line="240" w:lineRule="auto"/>
    </w:pPr>
    <w:rPr>
      <w:rFonts w:ascii="Consolas" w:eastAsia="Times New Roman" w:hAnsi="Consolas" w:cs="Times New Roman"/>
      <w:sz w:val="21"/>
      <w:szCs w:val="21"/>
    </w:rPr>
  </w:style>
  <w:style w:type="character" w:customStyle="1" w:styleId="afff1">
    <w:name w:val="Текст Знак"/>
    <w:basedOn w:val="ae"/>
    <w:link w:val="afff0"/>
    <w:uiPriority w:val="99"/>
    <w:rsid w:val="00AE2D74"/>
    <w:rPr>
      <w:rFonts w:ascii="Consolas" w:eastAsia="Times New Roman" w:hAnsi="Consolas" w:cs="Times New Roman"/>
      <w:sz w:val="21"/>
      <w:szCs w:val="21"/>
    </w:rPr>
  </w:style>
  <w:style w:type="paragraph" w:customStyle="1" w:styleId="afff2">
    <w:name w:val="a"/>
    <w:basedOn w:val="ad"/>
    <w:uiPriority w:val="99"/>
    <w:rsid w:val="00AE2D74"/>
    <w:pPr>
      <w:snapToGrid w:val="0"/>
      <w:spacing w:after="0" w:line="360" w:lineRule="auto"/>
      <w:ind w:left="1701" w:hanging="567"/>
      <w:jc w:val="both"/>
    </w:pPr>
    <w:rPr>
      <w:rFonts w:ascii="Times New Roman" w:eastAsia="Times New Roman" w:hAnsi="Times New Roman" w:cs="Times New Roman"/>
      <w:sz w:val="28"/>
      <w:szCs w:val="28"/>
      <w:lang w:eastAsia="ru-RU"/>
    </w:rPr>
  </w:style>
  <w:style w:type="character" w:customStyle="1" w:styleId="211">
    <w:name w:val="Заголовок 2 Знак1"/>
    <w:aliases w:val="2 Знак,sub-sect Знак,H2 Знак,h2 Знак,Б2 Знак,RTC Знак,iz2 Знак,Заголовок 2 Знак Знак,iz2 Знак Знак"/>
    <w:uiPriority w:val="99"/>
    <w:locked/>
    <w:rsid w:val="00AE2D74"/>
    <w:rPr>
      <w:rFonts w:ascii="Times New Roman" w:hAnsi="Times New Roman"/>
      <w:b/>
      <w:sz w:val="32"/>
      <w:lang w:val="x-none" w:eastAsia="ru-RU"/>
    </w:rPr>
  </w:style>
  <w:style w:type="character" w:styleId="afff3">
    <w:name w:val="annotation reference"/>
    <w:basedOn w:val="ae"/>
    <w:uiPriority w:val="99"/>
    <w:rsid w:val="00AE2D74"/>
    <w:rPr>
      <w:rFonts w:cs="Times New Roman"/>
      <w:sz w:val="16"/>
    </w:rPr>
  </w:style>
  <w:style w:type="paragraph" w:styleId="afff4">
    <w:name w:val="caption"/>
    <w:basedOn w:val="ad"/>
    <w:next w:val="ad"/>
    <w:uiPriority w:val="35"/>
    <w:qFormat/>
    <w:rsid w:val="00AE2D74"/>
    <w:pPr>
      <w:autoSpaceDE w:val="0"/>
      <w:autoSpaceDN w:val="0"/>
      <w:spacing w:before="360" w:after="0" w:line="240" w:lineRule="auto"/>
    </w:pPr>
    <w:rPr>
      <w:rFonts w:ascii="Times New Roman" w:eastAsia="Times New Roman" w:hAnsi="Times New Roman" w:cs="Times New Roman"/>
      <w:sz w:val="24"/>
      <w:szCs w:val="24"/>
      <w:lang w:eastAsia="ru-RU"/>
    </w:rPr>
  </w:style>
  <w:style w:type="paragraph" w:customStyle="1" w:styleId="font6">
    <w:name w:val="font6"/>
    <w:basedOn w:val="ad"/>
    <w:rsid w:val="00AE2D74"/>
    <w:pPr>
      <w:spacing w:before="100" w:beforeAutospacing="1" w:after="100" w:afterAutospacing="1" w:line="240" w:lineRule="auto"/>
    </w:pPr>
    <w:rPr>
      <w:rFonts w:ascii="Arial CYR" w:eastAsia="Times New Roman" w:hAnsi="Arial CYR" w:cs="Arial CYR"/>
      <w:sz w:val="24"/>
      <w:szCs w:val="24"/>
      <w:lang w:eastAsia="ru-RU"/>
    </w:rPr>
  </w:style>
  <w:style w:type="character" w:customStyle="1" w:styleId="81">
    <w:name w:val="Знак Знак81"/>
    <w:uiPriority w:val="99"/>
    <w:locked/>
    <w:rsid w:val="00AE2D74"/>
    <w:rPr>
      <w:rFonts w:ascii="Times New Roman" w:hAnsi="Times New Roman"/>
      <w:b/>
      <w:sz w:val="24"/>
      <w:lang w:val="x-none" w:eastAsia="ru-RU"/>
    </w:rPr>
  </w:style>
  <w:style w:type="character" w:customStyle="1" w:styleId="afff5">
    <w:name w:val="текст Знак Знак"/>
    <w:uiPriority w:val="99"/>
    <w:locked/>
    <w:rsid w:val="00AE2D74"/>
    <w:rPr>
      <w:rFonts w:ascii="Arial" w:hAnsi="Arial"/>
      <w:sz w:val="20"/>
      <w:lang w:val="x-none" w:eastAsia="ru-RU"/>
    </w:rPr>
  </w:style>
  <w:style w:type="character" w:customStyle="1" w:styleId="71">
    <w:name w:val="Знак Знак71"/>
    <w:uiPriority w:val="99"/>
    <w:locked/>
    <w:rsid w:val="00AE2D74"/>
    <w:rPr>
      <w:rFonts w:ascii="Arial" w:hAnsi="Arial"/>
      <w:sz w:val="16"/>
      <w:lang w:val="x-none" w:eastAsia="ru-RU"/>
    </w:rPr>
  </w:style>
  <w:style w:type="character" w:customStyle="1" w:styleId="61">
    <w:name w:val="Знак Знак61"/>
    <w:uiPriority w:val="99"/>
    <w:locked/>
    <w:rsid w:val="00AE2D74"/>
    <w:rPr>
      <w:rFonts w:ascii="Times New Roman" w:hAnsi="Times New Roman"/>
      <w:sz w:val="20"/>
      <w:lang w:val="x-none" w:eastAsia="ru-RU"/>
    </w:rPr>
  </w:style>
  <w:style w:type="character" w:customStyle="1" w:styleId="510">
    <w:name w:val="Знак Знак51"/>
    <w:uiPriority w:val="99"/>
    <w:locked/>
    <w:rsid w:val="00AE2D74"/>
    <w:rPr>
      <w:rFonts w:ascii="Arial" w:hAnsi="Arial"/>
      <w:sz w:val="20"/>
      <w:lang w:val="x-none" w:eastAsia="ru-RU"/>
    </w:rPr>
  </w:style>
  <w:style w:type="character" w:customStyle="1" w:styleId="41">
    <w:name w:val="Знак Знак41"/>
    <w:uiPriority w:val="99"/>
    <w:locked/>
    <w:rsid w:val="00AE2D74"/>
    <w:rPr>
      <w:rFonts w:ascii="Arial" w:hAnsi="Arial"/>
      <w:sz w:val="20"/>
      <w:lang w:val="x-none" w:eastAsia="ru-RU"/>
    </w:rPr>
  </w:style>
  <w:style w:type="character" w:customStyle="1" w:styleId="310">
    <w:name w:val="Знак Знак31"/>
    <w:uiPriority w:val="99"/>
    <w:locked/>
    <w:rsid w:val="00AE2D74"/>
    <w:rPr>
      <w:rFonts w:ascii="Courier New" w:hAnsi="Courier New"/>
      <w:sz w:val="20"/>
      <w:lang w:val="x-none" w:eastAsia="ru-RU"/>
    </w:rPr>
  </w:style>
  <w:style w:type="character" w:customStyle="1" w:styleId="212">
    <w:name w:val="Знак Знак21"/>
    <w:uiPriority w:val="99"/>
    <w:locked/>
    <w:rsid w:val="00AE2D74"/>
    <w:rPr>
      <w:rFonts w:ascii="Consolas" w:hAnsi="Consolas"/>
      <w:sz w:val="21"/>
    </w:rPr>
  </w:style>
  <w:style w:type="character" w:customStyle="1" w:styleId="1f0">
    <w:name w:val="Знак Знак1"/>
    <w:uiPriority w:val="99"/>
    <w:semiHidden/>
    <w:locked/>
    <w:rsid w:val="00AE2D74"/>
    <w:rPr>
      <w:rFonts w:ascii="Tahoma" w:hAnsi="Tahoma"/>
      <w:sz w:val="16"/>
      <w:lang w:val="x-none" w:eastAsia="ru-RU"/>
    </w:rPr>
  </w:style>
  <w:style w:type="character" w:customStyle="1" w:styleId="3b">
    <w:name w:val="Знак Знак3"/>
    <w:aliases w:val="Заголовок 1 Знак Знак Знак Знак Знак Знак Знак Знак Знак Знак Знак Знак Знак Знак Знак Знак Знак Знак Знак Знак Знак Знак Знак Знак Знак Знак Знак1,Document Header1 Знак1,Знак Знак Знак2"/>
    <w:uiPriority w:val="99"/>
    <w:locked/>
    <w:rsid w:val="00AE2D74"/>
    <w:rPr>
      <w:rFonts w:ascii="Arial" w:hAnsi="Arial"/>
      <w:b/>
      <w:sz w:val="20"/>
      <w:lang w:val="x-none" w:eastAsia="ru-RU"/>
    </w:rPr>
  </w:style>
  <w:style w:type="table" w:styleId="afff6">
    <w:name w:val="Table Grid"/>
    <w:basedOn w:val="af"/>
    <w:uiPriority w:val="59"/>
    <w:rsid w:val="00AE2D74"/>
    <w:pPr>
      <w:widowControl w:val="0"/>
      <w:autoSpaceDE w:val="0"/>
      <w:autoSpaceDN w:val="0"/>
      <w:adjustRightInd w:val="0"/>
      <w:spacing w:after="0" w:line="240" w:lineRule="auto"/>
    </w:pPr>
    <w:rPr>
      <w:rFonts w:ascii="Calibri" w:eastAsia="Times New Roman" w:hAnsi="Calibri"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efaultlabelstyle3">
    <w:name w:val="defaultlabelstyle3"/>
    <w:rsid w:val="00AE2D74"/>
    <w:rPr>
      <w:rFonts w:ascii="Verdana" w:hAnsi="Verdana"/>
      <w:color w:val="333333"/>
    </w:rPr>
  </w:style>
  <w:style w:type="paragraph" w:customStyle="1" w:styleId="-2">
    <w:name w:val="_Маркер (номер) - с заголовком"/>
    <w:basedOn w:val="ad"/>
    <w:uiPriority w:val="99"/>
    <w:rsid w:val="00AE2D74"/>
    <w:pPr>
      <w:spacing w:before="240" w:after="60" w:line="360" w:lineRule="auto"/>
    </w:pPr>
    <w:rPr>
      <w:rFonts w:ascii="Times New Roman" w:eastAsia="Times New Roman" w:hAnsi="Times New Roman" w:cs="Times New Roman"/>
      <w:b/>
      <w:bCs/>
      <w:sz w:val="24"/>
      <w:szCs w:val="20"/>
      <w:lang w:eastAsia="ru-RU"/>
    </w:rPr>
  </w:style>
  <w:style w:type="character" w:customStyle="1" w:styleId="Heading1Char">
    <w:name w:val="Heading 1 Char"/>
    <w:uiPriority w:val="99"/>
    <w:locked/>
    <w:rsid w:val="00AE2D74"/>
    <w:rPr>
      <w:rFonts w:ascii="Cambria" w:hAnsi="Cambria"/>
      <w:b/>
      <w:kern w:val="32"/>
      <w:sz w:val="32"/>
    </w:rPr>
  </w:style>
  <w:style w:type="character" w:customStyle="1" w:styleId="TitleChar">
    <w:name w:val="Title Char"/>
    <w:uiPriority w:val="99"/>
    <w:locked/>
    <w:rsid w:val="00AE2D74"/>
    <w:rPr>
      <w:rFonts w:ascii="Cambria" w:hAnsi="Cambria"/>
      <w:b/>
      <w:kern w:val="28"/>
      <w:sz w:val="32"/>
    </w:rPr>
  </w:style>
  <w:style w:type="character" w:customStyle="1" w:styleId="1f1">
    <w:name w:val="Текст примечания Знак1"/>
    <w:uiPriority w:val="99"/>
    <w:semiHidden/>
    <w:rsid w:val="00AE2D74"/>
    <w:rPr>
      <w:rFonts w:ascii="Arial" w:hAnsi="Arial"/>
      <w:sz w:val="20"/>
      <w:lang w:val="x-none" w:eastAsia="ru-RU"/>
    </w:rPr>
  </w:style>
  <w:style w:type="character" w:customStyle="1" w:styleId="HeaderChar">
    <w:name w:val="Header Char"/>
    <w:uiPriority w:val="99"/>
    <w:semiHidden/>
    <w:locked/>
    <w:rsid w:val="00AE2D74"/>
    <w:rPr>
      <w:rFonts w:ascii="Arial" w:hAnsi="Arial"/>
      <w:sz w:val="20"/>
    </w:rPr>
  </w:style>
  <w:style w:type="paragraph" w:customStyle="1" w:styleId="NoSpacing1">
    <w:name w:val="No Spacing1"/>
    <w:uiPriority w:val="99"/>
    <w:rsid w:val="00AE2D74"/>
    <w:pPr>
      <w:spacing w:after="0" w:line="240" w:lineRule="auto"/>
    </w:pPr>
    <w:rPr>
      <w:rFonts w:ascii="Calibri" w:eastAsia="Times New Roman" w:hAnsi="Calibri" w:cs="Times New Roman"/>
    </w:rPr>
  </w:style>
  <w:style w:type="character" w:customStyle="1" w:styleId="1f2">
    <w:name w:val="Тема примечания Знак1"/>
    <w:uiPriority w:val="99"/>
    <w:semiHidden/>
    <w:rsid w:val="00AE2D74"/>
    <w:rPr>
      <w:rFonts w:ascii="Arial" w:hAnsi="Arial"/>
      <w:b/>
      <w:sz w:val="20"/>
      <w:lang w:val="x-none" w:eastAsia="ru-RU"/>
    </w:rPr>
  </w:style>
  <w:style w:type="character" w:styleId="afff7">
    <w:name w:val="Hyperlink"/>
    <w:basedOn w:val="ae"/>
    <w:uiPriority w:val="99"/>
    <w:rsid w:val="00AE2D74"/>
    <w:rPr>
      <w:rFonts w:cs="Times New Roman"/>
      <w:color w:val="0000FF"/>
      <w:u w:val="single"/>
    </w:rPr>
  </w:style>
  <w:style w:type="character" w:customStyle="1" w:styleId="BodyTextIndent3Char">
    <w:name w:val="Body Text Indent 3 Char"/>
    <w:uiPriority w:val="99"/>
    <w:semiHidden/>
    <w:locked/>
    <w:rsid w:val="00AE2D74"/>
    <w:rPr>
      <w:rFonts w:ascii="Arial" w:hAnsi="Arial"/>
      <w:sz w:val="16"/>
    </w:rPr>
  </w:style>
  <w:style w:type="character" w:customStyle="1" w:styleId="BodyTextChar">
    <w:name w:val="Body Text Char"/>
    <w:uiPriority w:val="99"/>
    <w:semiHidden/>
    <w:locked/>
    <w:rsid w:val="00AE2D74"/>
    <w:rPr>
      <w:rFonts w:ascii="Arial" w:hAnsi="Arial"/>
      <w:sz w:val="20"/>
    </w:rPr>
  </w:style>
  <w:style w:type="paragraph" w:styleId="afff8">
    <w:name w:val="Normal Indent"/>
    <w:basedOn w:val="ad"/>
    <w:rsid w:val="00AE2D74"/>
    <w:pPr>
      <w:spacing w:after="0" w:line="240" w:lineRule="auto"/>
      <w:ind w:left="708"/>
    </w:pPr>
    <w:rPr>
      <w:rFonts w:ascii="Times New Roman" w:eastAsia="Times New Roman" w:hAnsi="Times New Roman" w:cs="Times New Roman"/>
      <w:sz w:val="24"/>
      <w:szCs w:val="24"/>
      <w:lang w:eastAsia="ru-RU"/>
    </w:rPr>
  </w:style>
  <w:style w:type="character" w:customStyle="1" w:styleId="311">
    <w:name w:val="Основной текст 3 Знак1"/>
    <w:uiPriority w:val="99"/>
    <w:rsid w:val="00AE2D74"/>
    <w:rPr>
      <w:rFonts w:ascii="Times New Roman" w:hAnsi="Times New Roman"/>
      <w:sz w:val="16"/>
    </w:rPr>
  </w:style>
  <w:style w:type="paragraph" w:customStyle="1" w:styleId="afff9">
    <w:name w:val="Таблицы (моноширинный)"/>
    <w:basedOn w:val="ad"/>
    <w:next w:val="ad"/>
    <w:uiPriority w:val="99"/>
    <w:rsid w:val="00AE2D74"/>
    <w:pPr>
      <w:autoSpaceDE w:val="0"/>
      <w:autoSpaceDN w:val="0"/>
      <w:adjustRightInd w:val="0"/>
      <w:spacing w:after="0" w:line="240" w:lineRule="auto"/>
      <w:jc w:val="both"/>
    </w:pPr>
    <w:rPr>
      <w:rFonts w:ascii="Courier New" w:eastAsia="Times New Roman" w:hAnsi="Courier New" w:cs="Courier New"/>
      <w:sz w:val="32"/>
      <w:szCs w:val="32"/>
      <w:lang w:eastAsia="ru-RU"/>
    </w:rPr>
  </w:style>
  <w:style w:type="character" w:customStyle="1" w:styleId="afffa">
    <w:name w:val="Цветовое выделение"/>
    <w:uiPriority w:val="99"/>
    <w:rsid w:val="00AE2D74"/>
    <w:rPr>
      <w:b/>
      <w:color w:val="000080"/>
      <w:sz w:val="28"/>
    </w:rPr>
  </w:style>
  <w:style w:type="paragraph" w:customStyle="1" w:styleId="afffb">
    <w:name w:val="Прижатый влево"/>
    <w:basedOn w:val="ad"/>
    <w:next w:val="ad"/>
    <w:uiPriority w:val="99"/>
    <w:rsid w:val="00AE2D74"/>
    <w:pPr>
      <w:autoSpaceDE w:val="0"/>
      <w:autoSpaceDN w:val="0"/>
      <w:adjustRightInd w:val="0"/>
      <w:spacing w:after="0" w:line="240" w:lineRule="auto"/>
    </w:pPr>
    <w:rPr>
      <w:rFonts w:ascii="Arial" w:eastAsia="Times New Roman" w:hAnsi="Arial" w:cs="Times New Roman"/>
      <w:sz w:val="28"/>
      <w:szCs w:val="28"/>
      <w:lang w:eastAsia="ru-RU"/>
    </w:rPr>
  </w:style>
  <w:style w:type="character" w:customStyle="1" w:styleId="afffc">
    <w:name w:val="Гипертекстовая ссылка"/>
    <w:uiPriority w:val="99"/>
    <w:rsid w:val="00AE2D74"/>
    <w:rPr>
      <w:b/>
      <w:color w:val="008000"/>
      <w:sz w:val="28"/>
    </w:rPr>
  </w:style>
  <w:style w:type="character" w:styleId="afffd">
    <w:name w:val="FollowedHyperlink"/>
    <w:basedOn w:val="ae"/>
    <w:uiPriority w:val="99"/>
    <w:rsid w:val="00AE2D74"/>
    <w:rPr>
      <w:rFonts w:cs="Times New Roman"/>
      <w:color w:val="800080"/>
      <w:u w:val="single"/>
    </w:rPr>
  </w:style>
  <w:style w:type="paragraph" w:customStyle="1" w:styleId="afffe">
    <w:name w:val="Пункт б/н"/>
    <w:basedOn w:val="ad"/>
    <w:uiPriority w:val="99"/>
    <w:rsid w:val="00AE2D74"/>
    <w:pPr>
      <w:tabs>
        <w:tab w:val="left" w:pos="1134"/>
      </w:tabs>
      <w:spacing w:after="0" w:line="360" w:lineRule="auto"/>
      <w:ind w:firstLine="567"/>
      <w:jc w:val="both"/>
    </w:pPr>
    <w:rPr>
      <w:rFonts w:ascii="Times New Roman" w:eastAsia="Times New Roman" w:hAnsi="Times New Roman" w:cs="Times New Roman"/>
      <w:bCs/>
      <w:lang w:eastAsia="ru-RU"/>
    </w:rPr>
  </w:style>
  <w:style w:type="paragraph" w:customStyle="1" w:styleId="Times12">
    <w:name w:val="Times 12"/>
    <w:basedOn w:val="ad"/>
    <w:uiPriority w:val="99"/>
    <w:rsid w:val="00AE2D74"/>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CCLegal1">
    <w:name w:val="CC Legal 1"/>
    <w:uiPriority w:val="99"/>
    <w:semiHidden/>
    <w:rsid w:val="00AE2D74"/>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Times New Roman"/>
      <w:szCs w:val="20"/>
      <w:lang w:val="en-US" w:eastAsia="ja-JP"/>
    </w:rPr>
  </w:style>
  <w:style w:type="paragraph" w:customStyle="1" w:styleId="auiue">
    <w:name w:val="au?iue"/>
    <w:uiPriority w:val="99"/>
    <w:rsid w:val="00AE2D74"/>
    <w:pPr>
      <w:widowControl w:val="0"/>
      <w:autoSpaceDN w:val="0"/>
      <w:adjustRightInd w:val="0"/>
      <w:spacing w:after="0" w:line="240" w:lineRule="auto"/>
      <w:ind w:firstLine="709"/>
      <w:jc w:val="both"/>
    </w:pPr>
    <w:rPr>
      <w:rFonts w:ascii="Journal" w:eastAsia="Times New Roman" w:hAnsi="Journal" w:cs="Journal"/>
      <w:sz w:val="24"/>
      <w:szCs w:val="24"/>
      <w:lang w:eastAsia="ru-RU"/>
    </w:rPr>
  </w:style>
  <w:style w:type="character" w:customStyle="1" w:styleId="RTFNum21">
    <w:name w:val="RTF_Num 2 1"/>
    <w:uiPriority w:val="99"/>
    <w:rsid w:val="00AE2D74"/>
    <w:rPr>
      <w:rFonts w:ascii="Symbol" w:hAnsi="Symbol"/>
    </w:rPr>
  </w:style>
  <w:style w:type="paragraph" w:customStyle="1" w:styleId="affff">
    <w:name w:val="бычный"/>
    <w:link w:val="affff0"/>
    <w:uiPriority w:val="99"/>
    <w:rsid w:val="00AE2D74"/>
    <w:pPr>
      <w:widowControl w:val="0"/>
      <w:spacing w:after="0" w:line="240" w:lineRule="auto"/>
      <w:ind w:firstLine="709"/>
      <w:jc w:val="both"/>
    </w:pPr>
    <w:rPr>
      <w:rFonts w:ascii="Journal" w:eastAsia="Times New Roman" w:hAnsi="Journal" w:cs="Times New Roman"/>
      <w:sz w:val="24"/>
      <w:szCs w:val="24"/>
      <w:lang w:eastAsia="ru-RU"/>
    </w:rPr>
  </w:style>
  <w:style w:type="character" w:customStyle="1" w:styleId="affff0">
    <w:name w:val="бычный Знак"/>
    <w:link w:val="affff"/>
    <w:uiPriority w:val="99"/>
    <w:locked/>
    <w:rsid w:val="00AE2D74"/>
    <w:rPr>
      <w:rFonts w:ascii="Journal" w:eastAsia="Times New Roman" w:hAnsi="Journal" w:cs="Times New Roman"/>
      <w:sz w:val="24"/>
      <w:szCs w:val="24"/>
      <w:lang w:eastAsia="ru-RU"/>
    </w:rPr>
  </w:style>
  <w:style w:type="paragraph" w:customStyle="1" w:styleId="BodyText23">
    <w:name w:val="Body Text 23"/>
    <w:basedOn w:val="auiue"/>
    <w:uiPriority w:val="99"/>
    <w:rsid w:val="00AE2D74"/>
    <w:pPr>
      <w:autoSpaceDN/>
      <w:adjustRightInd/>
      <w:spacing w:line="240" w:lineRule="atLeast"/>
      <w:ind w:firstLine="567"/>
    </w:pPr>
    <w:rPr>
      <w:rFonts w:ascii="Arial" w:hAnsi="Arial" w:cs="Times New Roman"/>
      <w:sz w:val="20"/>
      <w:szCs w:val="20"/>
    </w:rPr>
  </w:style>
  <w:style w:type="paragraph" w:customStyle="1" w:styleId="BodyText21">
    <w:name w:val="Body Text 21"/>
    <w:basedOn w:val="auiue"/>
    <w:rsid w:val="00AE2D74"/>
    <w:pPr>
      <w:autoSpaceDN/>
      <w:adjustRightInd/>
      <w:ind w:firstLine="567"/>
    </w:pPr>
    <w:rPr>
      <w:rFonts w:ascii="Times New Roman" w:hAnsi="Times New Roman" w:cs="Times New Roman"/>
      <w:szCs w:val="20"/>
    </w:rPr>
  </w:style>
  <w:style w:type="paragraph" w:customStyle="1" w:styleId="Iniiaiieoaeno">
    <w:name w:val="Iniiaiie oaeno"/>
    <w:basedOn w:val="ad"/>
    <w:uiPriority w:val="99"/>
    <w:rsid w:val="00AE2D74"/>
    <w:pPr>
      <w:widowControl w:val="0"/>
      <w:spacing w:after="120" w:line="240" w:lineRule="auto"/>
      <w:ind w:firstLine="720"/>
    </w:pPr>
    <w:rPr>
      <w:rFonts w:ascii="Tms Rmn" w:eastAsia="Times New Roman" w:hAnsi="Tms Rmn" w:cs="Times New Roman"/>
      <w:sz w:val="20"/>
      <w:szCs w:val="20"/>
      <w:lang w:eastAsia="ru-RU"/>
    </w:rPr>
  </w:style>
  <w:style w:type="paragraph" w:customStyle="1" w:styleId="affff1">
    <w:name w:val="Абзац правил"/>
    <w:uiPriority w:val="99"/>
    <w:rsid w:val="00AE2D74"/>
    <w:pPr>
      <w:spacing w:before="40" w:after="40" w:line="240" w:lineRule="auto"/>
      <w:ind w:firstLine="567"/>
      <w:jc w:val="both"/>
    </w:pPr>
    <w:rPr>
      <w:rFonts w:ascii="Arial" w:eastAsia="Times New Roman" w:hAnsi="Arial" w:cs="Arial"/>
      <w:sz w:val="20"/>
      <w:szCs w:val="20"/>
      <w:lang w:eastAsia="ru-RU"/>
    </w:rPr>
  </w:style>
  <w:style w:type="paragraph" w:customStyle="1" w:styleId="PreformattedText">
    <w:name w:val="Preformatted Text"/>
    <w:basedOn w:val="ad"/>
    <w:uiPriority w:val="99"/>
    <w:rsid w:val="00AE2D74"/>
    <w:pPr>
      <w:widowControl w:val="0"/>
      <w:suppressAutoHyphens/>
      <w:spacing w:after="0" w:line="240" w:lineRule="auto"/>
    </w:pPr>
    <w:rPr>
      <w:rFonts w:ascii="Courier New" w:eastAsia="Times New Roman" w:hAnsi="Courier New" w:cs="Courier New"/>
      <w:sz w:val="20"/>
      <w:szCs w:val="20"/>
    </w:rPr>
  </w:style>
  <w:style w:type="character" w:customStyle="1" w:styleId="312">
    <w:name w:val="Заголовок 3 Знак1"/>
    <w:aliases w:val="H3 Знак1"/>
    <w:uiPriority w:val="99"/>
    <w:semiHidden/>
    <w:rsid w:val="00AE2D74"/>
    <w:rPr>
      <w:rFonts w:ascii="Cambria" w:hAnsi="Cambria"/>
      <w:b/>
      <w:color w:val="4F81BD"/>
    </w:rPr>
  </w:style>
  <w:style w:type="character" w:customStyle="1" w:styleId="511">
    <w:name w:val="Заголовок 5 Знак1"/>
    <w:aliases w:val="H5 Знак1,h5 Знак1,h51 Знак1,H51 Знак1,h52 Знак1,test Знак1,Block Label Знак1,Level 3 - i Знак1"/>
    <w:uiPriority w:val="99"/>
    <w:semiHidden/>
    <w:rsid w:val="00AE2D74"/>
    <w:rPr>
      <w:rFonts w:ascii="Cambria" w:hAnsi="Cambria"/>
      <w:color w:val="243F60"/>
    </w:rPr>
  </w:style>
  <w:style w:type="character" w:customStyle="1" w:styleId="610">
    <w:name w:val="Заголовок 6 Знак1"/>
    <w:aliases w:val="RTC 6 Знак1"/>
    <w:uiPriority w:val="99"/>
    <w:semiHidden/>
    <w:rsid w:val="00AE2D74"/>
    <w:rPr>
      <w:rFonts w:ascii="Cambria" w:hAnsi="Cambria"/>
      <w:i/>
      <w:color w:val="243F60"/>
    </w:rPr>
  </w:style>
  <w:style w:type="character" w:customStyle="1" w:styleId="710">
    <w:name w:val="Заголовок 7 Знак1"/>
    <w:aliases w:val="RTC7 Знак1"/>
    <w:uiPriority w:val="99"/>
    <w:semiHidden/>
    <w:rsid w:val="00AE2D74"/>
    <w:rPr>
      <w:rFonts w:ascii="Cambria" w:hAnsi="Cambria"/>
      <w:i/>
      <w:color w:val="404040"/>
    </w:rPr>
  </w:style>
  <w:style w:type="character" w:customStyle="1" w:styleId="1f3">
    <w:name w:val="Основной текст с отступом Знак1"/>
    <w:aliases w:val="текст Знак1"/>
    <w:uiPriority w:val="99"/>
    <w:semiHidden/>
    <w:rsid w:val="00AE2D74"/>
    <w:rPr>
      <w:rFonts w:ascii="Arial" w:hAnsi="Arial"/>
    </w:rPr>
  </w:style>
  <w:style w:type="character" w:styleId="affff2">
    <w:name w:val="Strong"/>
    <w:basedOn w:val="ae"/>
    <w:uiPriority w:val="22"/>
    <w:qFormat/>
    <w:rsid w:val="00AE2D74"/>
    <w:rPr>
      <w:rFonts w:cs="Times New Roman"/>
      <w:b/>
    </w:rPr>
  </w:style>
  <w:style w:type="paragraph" w:customStyle="1" w:styleId="1f4">
    <w:name w:val="Без интервала1"/>
    <w:link w:val="NoSpacingChar"/>
    <w:uiPriority w:val="99"/>
    <w:rsid w:val="00AE2D74"/>
    <w:pPr>
      <w:spacing w:after="0" w:line="240" w:lineRule="auto"/>
    </w:pPr>
    <w:rPr>
      <w:rFonts w:ascii="Calibri" w:eastAsia="Times New Roman" w:hAnsi="Calibri" w:cs="Times New Roman"/>
    </w:rPr>
  </w:style>
  <w:style w:type="paragraph" w:customStyle="1" w:styleId="2c">
    <w:name w:val="Абзац списка2"/>
    <w:basedOn w:val="ad"/>
    <w:uiPriority w:val="99"/>
    <w:rsid w:val="00AE2D74"/>
    <w:pPr>
      <w:spacing w:after="0" w:line="240" w:lineRule="auto"/>
      <w:ind w:left="720"/>
    </w:pPr>
    <w:rPr>
      <w:rFonts w:ascii="Times New Roman" w:eastAsia="Times New Roman" w:hAnsi="Times New Roman" w:cs="Times New Roman"/>
      <w:sz w:val="24"/>
      <w:szCs w:val="24"/>
      <w:lang w:eastAsia="ru-RU"/>
    </w:rPr>
  </w:style>
  <w:style w:type="paragraph" w:styleId="affff3">
    <w:name w:val="Revision"/>
    <w:hidden/>
    <w:uiPriority w:val="99"/>
    <w:semiHidden/>
    <w:rsid w:val="00AE2D74"/>
    <w:pPr>
      <w:spacing w:after="0" w:line="240" w:lineRule="auto"/>
    </w:pPr>
    <w:rPr>
      <w:rFonts w:ascii="Arial" w:eastAsia="Times New Roman" w:hAnsi="Arial" w:cs="Arial"/>
      <w:sz w:val="20"/>
      <w:szCs w:val="20"/>
      <w:lang w:eastAsia="ru-RU"/>
    </w:rPr>
  </w:style>
  <w:style w:type="paragraph" w:customStyle="1" w:styleId="ListParagraph1">
    <w:name w:val="List Paragraph1"/>
    <w:basedOn w:val="ad"/>
    <w:uiPriority w:val="99"/>
    <w:rsid w:val="00AE2D74"/>
    <w:pPr>
      <w:spacing w:after="0" w:line="240" w:lineRule="auto"/>
      <w:ind w:left="720"/>
    </w:pPr>
    <w:rPr>
      <w:rFonts w:ascii="Times New Roman" w:eastAsia="Times New Roman" w:hAnsi="Times New Roman" w:cs="Times New Roman"/>
      <w:sz w:val="24"/>
      <w:szCs w:val="24"/>
      <w:lang w:eastAsia="ru-RU"/>
    </w:rPr>
  </w:style>
  <w:style w:type="paragraph" w:customStyle="1" w:styleId="CM4">
    <w:name w:val="CM4"/>
    <w:basedOn w:val="ad"/>
    <w:next w:val="ad"/>
    <w:uiPriority w:val="99"/>
    <w:rsid w:val="00AE2D74"/>
    <w:pPr>
      <w:widowControl w:val="0"/>
      <w:suppressAutoHyphens/>
      <w:autoSpaceDE w:val="0"/>
      <w:spacing w:after="0" w:line="246" w:lineRule="atLeast"/>
    </w:pPr>
    <w:rPr>
      <w:rFonts w:ascii="HiddenHorzOCl" w:eastAsia="Times New Roman" w:hAnsi="HiddenHorzOCl" w:cs="Times New Roman"/>
      <w:sz w:val="24"/>
      <w:szCs w:val="24"/>
      <w:lang w:eastAsia="ar-SA"/>
    </w:rPr>
  </w:style>
  <w:style w:type="paragraph" w:customStyle="1" w:styleId="font5">
    <w:name w:val="font5"/>
    <w:basedOn w:val="ad"/>
    <w:rsid w:val="00AE2D74"/>
    <w:pPr>
      <w:spacing w:before="100" w:beforeAutospacing="1" w:after="100" w:afterAutospacing="1" w:line="240" w:lineRule="auto"/>
    </w:pPr>
    <w:rPr>
      <w:rFonts w:ascii="Arial CYR" w:eastAsia="Times New Roman" w:hAnsi="Arial CYR" w:cs="Arial CYR"/>
      <w:b/>
      <w:bCs/>
      <w:sz w:val="28"/>
      <w:szCs w:val="28"/>
      <w:lang w:eastAsia="ru-RU"/>
    </w:rPr>
  </w:style>
  <w:style w:type="paragraph" w:customStyle="1" w:styleId="font7">
    <w:name w:val="font7"/>
    <w:basedOn w:val="ad"/>
    <w:uiPriority w:val="99"/>
    <w:rsid w:val="00AE2D74"/>
    <w:pPr>
      <w:spacing w:before="100" w:beforeAutospacing="1" w:after="100" w:afterAutospacing="1" w:line="240" w:lineRule="auto"/>
    </w:pPr>
    <w:rPr>
      <w:rFonts w:ascii="Arial CYR" w:eastAsia="Times New Roman" w:hAnsi="Arial CYR" w:cs="Arial CYR"/>
      <w:b/>
      <w:bCs/>
      <w:sz w:val="16"/>
      <w:szCs w:val="16"/>
      <w:lang w:eastAsia="ru-RU"/>
    </w:rPr>
  </w:style>
  <w:style w:type="paragraph" w:customStyle="1" w:styleId="font8">
    <w:name w:val="font8"/>
    <w:basedOn w:val="ad"/>
    <w:uiPriority w:val="99"/>
    <w:rsid w:val="00AE2D74"/>
    <w:pPr>
      <w:spacing w:before="100" w:beforeAutospacing="1" w:after="100" w:afterAutospacing="1" w:line="240" w:lineRule="auto"/>
    </w:pPr>
    <w:rPr>
      <w:rFonts w:ascii="Arial CYR" w:eastAsia="Times New Roman" w:hAnsi="Arial CYR" w:cs="Arial CYR"/>
      <w:sz w:val="26"/>
      <w:szCs w:val="26"/>
      <w:lang w:eastAsia="ru-RU"/>
    </w:rPr>
  </w:style>
  <w:style w:type="paragraph" w:customStyle="1" w:styleId="font9">
    <w:name w:val="font9"/>
    <w:basedOn w:val="ad"/>
    <w:uiPriority w:val="99"/>
    <w:rsid w:val="00AE2D74"/>
    <w:pPr>
      <w:spacing w:before="100" w:beforeAutospacing="1" w:after="100" w:afterAutospacing="1" w:line="240" w:lineRule="auto"/>
    </w:pPr>
    <w:rPr>
      <w:rFonts w:ascii="Arial CYR" w:eastAsia="Times New Roman" w:hAnsi="Arial CYR" w:cs="Arial CYR"/>
      <w:i/>
      <w:iCs/>
      <w:sz w:val="28"/>
      <w:szCs w:val="28"/>
      <w:lang w:eastAsia="ru-RU"/>
    </w:rPr>
  </w:style>
  <w:style w:type="paragraph" w:customStyle="1" w:styleId="xl23">
    <w:name w:val="xl23"/>
    <w:basedOn w:val="ad"/>
    <w:uiPriority w:val="99"/>
    <w:rsid w:val="00AE2D74"/>
    <w:pPr>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24">
    <w:name w:val="xl24"/>
    <w:basedOn w:val="ad"/>
    <w:rsid w:val="00AE2D74"/>
    <w:pPr>
      <w:spacing w:before="100" w:beforeAutospacing="1" w:after="100" w:afterAutospacing="1" w:line="240" w:lineRule="auto"/>
    </w:pPr>
    <w:rPr>
      <w:rFonts w:ascii="Arial CYR" w:eastAsia="Times New Roman" w:hAnsi="Arial CYR" w:cs="Arial CYR"/>
      <w:sz w:val="28"/>
      <w:szCs w:val="28"/>
      <w:lang w:eastAsia="ru-RU"/>
    </w:rPr>
  </w:style>
  <w:style w:type="paragraph" w:customStyle="1" w:styleId="xl25">
    <w:name w:val="xl25"/>
    <w:basedOn w:val="ad"/>
    <w:rsid w:val="00AE2D74"/>
    <w:pPr>
      <w:shd w:val="clear" w:color="auto" w:fill="FFFFFF"/>
      <w:spacing w:before="100" w:beforeAutospacing="1" w:after="100" w:afterAutospacing="1" w:line="240" w:lineRule="auto"/>
    </w:pPr>
    <w:rPr>
      <w:rFonts w:ascii="Arial CYR" w:eastAsia="Times New Roman" w:hAnsi="Arial CYR" w:cs="Arial CYR"/>
      <w:sz w:val="28"/>
      <w:szCs w:val="28"/>
      <w:lang w:eastAsia="ru-RU"/>
    </w:rPr>
  </w:style>
  <w:style w:type="paragraph" w:customStyle="1" w:styleId="xl26">
    <w:name w:val="xl26"/>
    <w:basedOn w:val="ad"/>
    <w:rsid w:val="00AE2D74"/>
    <w:pPr>
      <w:shd w:val="clear" w:color="auto" w:fill="FFFFFF"/>
      <w:spacing w:before="100" w:beforeAutospacing="1" w:after="100" w:afterAutospacing="1" w:line="240" w:lineRule="auto"/>
      <w:jc w:val="center"/>
    </w:pPr>
    <w:rPr>
      <w:rFonts w:ascii="Arial CYR" w:eastAsia="Times New Roman" w:hAnsi="Arial CYR" w:cs="Arial CYR"/>
      <w:b/>
      <w:bCs/>
      <w:sz w:val="28"/>
      <w:szCs w:val="28"/>
      <w:lang w:eastAsia="ru-RU"/>
    </w:rPr>
  </w:style>
  <w:style w:type="paragraph" w:customStyle="1" w:styleId="xl27">
    <w:name w:val="xl27"/>
    <w:basedOn w:val="ad"/>
    <w:rsid w:val="00AE2D74"/>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b/>
      <w:bCs/>
      <w:sz w:val="18"/>
      <w:szCs w:val="18"/>
      <w:lang w:eastAsia="ru-RU"/>
    </w:rPr>
  </w:style>
  <w:style w:type="paragraph" w:customStyle="1" w:styleId="xl28">
    <w:name w:val="xl28"/>
    <w:basedOn w:val="ad"/>
    <w:rsid w:val="00AE2D74"/>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sz w:val="28"/>
      <w:szCs w:val="28"/>
      <w:lang w:eastAsia="ru-RU"/>
    </w:rPr>
  </w:style>
  <w:style w:type="paragraph" w:customStyle="1" w:styleId="xl29">
    <w:name w:val="xl29"/>
    <w:basedOn w:val="ad"/>
    <w:rsid w:val="00AE2D74"/>
    <w:pPr>
      <w:shd w:val="clear" w:color="auto" w:fill="FFFFFF"/>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30">
    <w:name w:val="xl30"/>
    <w:basedOn w:val="ad"/>
    <w:rsid w:val="00AE2D74"/>
    <w:pP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31">
    <w:name w:val="xl31"/>
    <w:basedOn w:val="ad"/>
    <w:rsid w:val="00AE2D74"/>
    <w:pPr>
      <w:shd w:val="clear" w:color="auto" w:fill="FFFFFF"/>
      <w:spacing w:before="100" w:beforeAutospacing="1" w:after="100" w:afterAutospacing="1" w:line="240" w:lineRule="auto"/>
      <w:jc w:val="center"/>
    </w:pPr>
    <w:rPr>
      <w:rFonts w:ascii="Arial CYR" w:eastAsia="Times New Roman" w:hAnsi="Arial CYR" w:cs="Arial CYR"/>
      <w:b/>
      <w:bCs/>
      <w:i/>
      <w:iCs/>
      <w:sz w:val="16"/>
      <w:szCs w:val="16"/>
      <w:lang w:eastAsia="ru-RU"/>
    </w:rPr>
  </w:style>
  <w:style w:type="paragraph" w:customStyle="1" w:styleId="xl32">
    <w:name w:val="xl32"/>
    <w:basedOn w:val="ad"/>
    <w:rsid w:val="00AE2D74"/>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sz w:val="26"/>
      <w:szCs w:val="26"/>
      <w:lang w:eastAsia="ru-RU"/>
    </w:rPr>
  </w:style>
  <w:style w:type="paragraph" w:customStyle="1" w:styleId="xl33">
    <w:name w:val="xl33"/>
    <w:basedOn w:val="ad"/>
    <w:rsid w:val="00AE2D74"/>
    <w:pPr>
      <w:shd w:val="clear" w:color="auto" w:fill="FFFFFF"/>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34">
    <w:name w:val="xl34"/>
    <w:basedOn w:val="ad"/>
    <w:rsid w:val="00AE2D74"/>
    <w:pP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35">
    <w:name w:val="xl35"/>
    <w:basedOn w:val="ad"/>
    <w:rsid w:val="00AE2D74"/>
    <w:pPr>
      <w:shd w:val="clear" w:color="auto" w:fill="FFFFFF"/>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36">
    <w:name w:val="xl36"/>
    <w:basedOn w:val="ad"/>
    <w:rsid w:val="00AE2D74"/>
    <w:pPr>
      <w:shd w:val="clear" w:color="auto" w:fill="FFFFFF"/>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37">
    <w:name w:val="xl37"/>
    <w:basedOn w:val="ad"/>
    <w:rsid w:val="00AE2D74"/>
    <w:pP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38">
    <w:name w:val="xl38"/>
    <w:basedOn w:val="ad"/>
    <w:rsid w:val="00AE2D74"/>
    <w:pPr>
      <w:shd w:val="clear" w:color="auto" w:fill="FFFFFF"/>
      <w:spacing w:before="100" w:beforeAutospacing="1" w:after="100" w:afterAutospacing="1" w:line="240" w:lineRule="auto"/>
      <w:jc w:val="center"/>
    </w:pPr>
    <w:rPr>
      <w:rFonts w:ascii="Arial CYR" w:eastAsia="Times New Roman" w:hAnsi="Arial CYR" w:cs="Arial CYR"/>
      <w:b/>
      <w:bCs/>
      <w:sz w:val="24"/>
      <w:szCs w:val="24"/>
      <w:lang w:eastAsia="ru-RU"/>
    </w:rPr>
  </w:style>
  <w:style w:type="paragraph" w:customStyle="1" w:styleId="xl39">
    <w:name w:val="xl39"/>
    <w:basedOn w:val="ad"/>
    <w:rsid w:val="00AE2D74"/>
    <w:pP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40">
    <w:name w:val="xl40"/>
    <w:basedOn w:val="ad"/>
    <w:rsid w:val="00AE2D74"/>
    <w:pP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41">
    <w:name w:val="xl41"/>
    <w:basedOn w:val="ad"/>
    <w:rsid w:val="00AE2D74"/>
    <w:pP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42">
    <w:name w:val="xl42"/>
    <w:basedOn w:val="ad"/>
    <w:rsid w:val="00AE2D74"/>
    <w:pPr>
      <w:shd w:val="clear" w:color="auto" w:fill="FFFFFF"/>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43">
    <w:name w:val="xl43"/>
    <w:basedOn w:val="ad"/>
    <w:rsid w:val="00AE2D74"/>
    <w:pPr>
      <w:shd w:val="clear" w:color="auto" w:fill="FFFFFF"/>
      <w:spacing w:before="100" w:beforeAutospacing="1" w:after="100" w:afterAutospacing="1" w:line="240" w:lineRule="auto"/>
    </w:pPr>
    <w:rPr>
      <w:rFonts w:ascii="Arial CYR" w:eastAsia="Times New Roman" w:hAnsi="Arial CYR" w:cs="Arial CYR"/>
      <w:b/>
      <w:bCs/>
      <w:sz w:val="24"/>
      <w:szCs w:val="24"/>
      <w:lang w:eastAsia="ru-RU"/>
    </w:rPr>
  </w:style>
  <w:style w:type="paragraph" w:customStyle="1" w:styleId="xl44">
    <w:name w:val="xl44"/>
    <w:basedOn w:val="ad"/>
    <w:rsid w:val="00AE2D74"/>
    <w:pP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45">
    <w:name w:val="xl45"/>
    <w:basedOn w:val="ad"/>
    <w:rsid w:val="00AE2D74"/>
    <w:pP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46">
    <w:name w:val="xl46"/>
    <w:basedOn w:val="ad"/>
    <w:rsid w:val="00AE2D74"/>
    <w:pP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47">
    <w:name w:val="xl47"/>
    <w:basedOn w:val="ad"/>
    <w:rsid w:val="00AE2D74"/>
    <w:pPr>
      <w:shd w:val="clear" w:color="auto" w:fill="FFFFFF"/>
      <w:spacing w:before="100" w:beforeAutospacing="1" w:after="100" w:afterAutospacing="1" w:line="240" w:lineRule="auto"/>
      <w:jc w:val="center"/>
    </w:pPr>
    <w:rPr>
      <w:rFonts w:ascii="Arial CYR" w:eastAsia="Times New Roman" w:hAnsi="Arial CYR" w:cs="Arial CYR"/>
      <w:sz w:val="28"/>
      <w:szCs w:val="28"/>
      <w:lang w:eastAsia="ru-RU"/>
    </w:rPr>
  </w:style>
  <w:style w:type="paragraph" w:customStyle="1" w:styleId="xl49">
    <w:name w:val="xl49"/>
    <w:basedOn w:val="ad"/>
    <w:rsid w:val="00AE2D74"/>
    <w:pPr>
      <w:spacing w:before="100" w:beforeAutospacing="1" w:after="100" w:afterAutospacing="1" w:line="240" w:lineRule="auto"/>
      <w:jc w:val="center"/>
    </w:pPr>
    <w:rPr>
      <w:rFonts w:ascii="Arial CYR" w:eastAsia="Times New Roman" w:hAnsi="Arial CYR" w:cs="Arial CYR"/>
      <w:b/>
      <w:bCs/>
      <w:sz w:val="28"/>
      <w:szCs w:val="28"/>
      <w:lang w:eastAsia="ru-RU"/>
    </w:rPr>
  </w:style>
  <w:style w:type="paragraph" w:customStyle="1" w:styleId="xl50">
    <w:name w:val="xl50"/>
    <w:basedOn w:val="ad"/>
    <w:rsid w:val="00AE2D74"/>
    <w:pPr>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51">
    <w:name w:val="xl51"/>
    <w:basedOn w:val="ad"/>
    <w:rsid w:val="00AE2D7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ascii="Arial CYR" w:eastAsia="Times New Roman" w:hAnsi="Arial CYR" w:cs="Arial CYR"/>
      <w:b/>
      <w:bCs/>
      <w:sz w:val="18"/>
      <w:szCs w:val="18"/>
      <w:lang w:eastAsia="ru-RU"/>
    </w:rPr>
  </w:style>
  <w:style w:type="paragraph" w:customStyle="1" w:styleId="xl52">
    <w:name w:val="xl52"/>
    <w:basedOn w:val="ad"/>
    <w:rsid w:val="00AE2D74"/>
    <w:pPr>
      <w:spacing w:before="100" w:beforeAutospacing="1" w:after="100" w:afterAutospacing="1" w:line="240" w:lineRule="auto"/>
      <w:jc w:val="center"/>
    </w:pPr>
    <w:rPr>
      <w:rFonts w:ascii="Arial CYR" w:eastAsia="Times New Roman" w:hAnsi="Arial CYR" w:cs="Arial CYR"/>
      <w:b/>
      <w:bCs/>
      <w:i/>
      <w:iCs/>
      <w:color w:val="0000FF"/>
      <w:sz w:val="16"/>
      <w:szCs w:val="16"/>
      <w:lang w:eastAsia="ru-RU"/>
    </w:rPr>
  </w:style>
  <w:style w:type="paragraph" w:customStyle="1" w:styleId="xl53">
    <w:name w:val="xl53"/>
    <w:basedOn w:val="ad"/>
    <w:rsid w:val="00AE2D74"/>
    <w:pPr>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54">
    <w:name w:val="xl54"/>
    <w:basedOn w:val="ad"/>
    <w:rsid w:val="00AE2D74"/>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55">
    <w:name w:val="xl55"/>
    <w:basedOn w:val="ad"/>
    <w:rsid w:val="00AE2D7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56">
    <w:name w:val="xl56"/>
    <w:basedOn w:val="ad"/>
    <w:rsid w:val="00AE2D74"/>
    <w:pPr>
      <w:spacing w:before="100" w:beforeAutospacing="1" w:after="100" w:afterAutospacing="1" w:line="240" w:lineRule="auto"/>
    </w:pPr>
    <w:rPr>
      <w:rFonts w:ascii="Arial CYR" w:eastAsia="Times New Roman" w:hAnsi="Arial CYR" w:cs="Arial CYR"/>
      <w:b/>
      <w:bCs/>
      <w:sz w:val="28"/>
      <w:szCs w:val="28"/>
      <w:lang w:eastAsia="ru-RU"/>
    </w:rPr>
  </w:style>
  <w:style w:type="paragraph" w:customStyle="1" w:styleId="xl57">
    <w:name w:val="xl57"/>
    <w:basedOn w:val="ad"/>
    <w:rsid w:val="00AE2D74"/>
    <w:pPr>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58">
    <w:name w:val="xl58"/>
    <w:basedOn w:val="ad"/>
    <w:rsid w:val="00AE2D74"/>
    <w:pP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59">
    <w:name w:val="xl59"/>
    <w:basedOn w:val="ad"/>
    <w:rsid w:val="00AE2D74"/>
    <w:pPr>
      <w:pBdr>
        <w:top w:val="single" w:sz="8"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b/>
      <w:bCs/>
      <w:sz w:val="18"/>
      <w:szCs w:val="18"/>
      <w:lang w:eastAsia="ru-RU"/>
    </w:rPr>
  </w:style>
  <w:style w:type="paragraph" w:customStyle="1" w:styleId="xl60">
    <w:name w:val="xl60"/>
    <w:basedOn w:val="ad"/>
    <w:rsid w:val="00AE2D74"/>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61">
    <w:name w:val="xl61"/>
    <w:basedOn w:val="ad"/>
    <w:rsid w:val="00AE2D74"/>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62">
    <w:name w:val="xl62"/>
    <w:basedOn w:val="ad"/>
    <w:rsid w:val="00AE2D74"/>
    <w:pPr>
      <w:pBdr>
        <w:top w:val="single" w:sz="4" w:space="0" w:color="000000"/>
        <w:left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63">
    <w:name w:val="xl63"/>
    <w:basedOn w:val="ad"/>
    <w:rsid w:val="00AE2D74"/>
    <w:pPr>
      <w:pBdr>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64">
    <w:name w:val="xl64"/>
    <w:basedOn w:val="ad"/>
    <w:rsid w:val="00AE2D74"/>
    <w:pPr>
      <w:pBdr>
        <w:top w:val="single" w:sz="4" w:space="0" w:color="000000"/>
        <w:left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65">
    <w:name w:val="xl65"/>
    <w:basedOn w:val="ad"/>
    <w:rsid w:val="00AE2D74"/>
    <w:pPr>
      <w:pBdr>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66">
    <w:name w:val="xl66"/>
    <w:basedOn w:val="ad"/>
    <w:rsid w:val="00AE2D74"/>
    <w:pPr>
      <w:pBdr>
        <w:top w:val="single" w:sz="4" w:space="0" w:color="000000"/>
        <w:left w:val="single" w:sz="8"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b/>
      <w:bCs/>
      <w:sz w:val="24"/>
      <w:szCs w:val="24"/>
      <w:lang w:eastAsia="ru-RU"/>
    </w:rPr>
  </w:style>
  <w:style w:type="paragraph" w:customStyle="1" w:styleId="xl67">
    <w:name w:val="xl67"/>
    <w:basedOn w:val="ad"/>
    <w:rsid w:val="00AE2D74"/>
    <w:pPr>
      <w:shd w:val="clear" w:color="auto" w:fill="FFFFFF"/>
      <w:spacing w:before="100" w:beforeAutospacing="1" w:after="100" w:afterAutospacing="1" w:line="240" w:lineRule="auto"/>
      <w:jc w:val="center"/>
    </w:pPr>
    <w:rPr>
      <w:rFonts w:ascii="Arial CYR" w:eastAsia="Times New Roman" w:hAnsi="Arial CYR" w:cs="Arial CYR"/>
      <w:b/>
      <w:bCs/>
      <w:sz w:val="28"/>
      <w:szCs w:val="28"/>
      <w:lang w:eastAsia="ru-RU"/>
    </w:rPr>
  </w:style>
  <w:style w:type="paragraph" w:customStyle="1" w:styleId="xl68">
    <w:name w:val="xl68"/>
    <w:basedOn w:val="ad"/>
    <w:rsid w:val="00AE2D74"/>
    <w:pPr>
      <w:shd w:val="clear" w:color="auto" w:fill="FFFFFF"/>
      <w:spacing w:before="100" w:beforeAutospacing="1" w:after="100" w:afterAutospacing="1" w:line="240" w:lineRule="auto"/>
      <w:jc w:val="center"/>
    </w:pPr>
    <w:rPr>
      <w:rFonts w:ascii="Arial CYR" w:eastAsia="Times New Roman" w:hAnsi="Arial CYR" w:cs="Arial CYR"/>
      <w:b/>
      <w:bCs/>
      <w:sz w:val="28"/>
      <w:szCs w:val="28"/>
      <w:lang w:eastAsia="ru-RU"/>
    </w:rPr>
  </w:style>
  <w:style w:type="paragraph" w:customStyle="1" w:styleId="xl69">
    <w:name w:val="xl69"/>
    <w:basedOn w:val="ad"/>
    <w:rsid w:val="00AE2D74"/>
    <w:pPr>
      <w:shd w:val="clear" w:color="auto" w:fill="FFFFFF"/>
      <w:spacing w:before="100" w:beforeAutospacing="1" w:after="100" w:afterAutospacing="1" w:line="240" w:lineRule="auto"/>
      <w:jc w:val="center"/>
    </w:pPr>
    <w:rPr>
      <w:rFonts w:ascii="Arial CYR" w:eastAsia="Times New Roman" w:hAnsi="Arial CYR" w:cs="Arial CYR"/>
      <w:sz w:val="26"/>
      <w:szCs w:val="26"/>
      <w:lang w:eastAsia="ru-RU"/>
    </w:rPr>
  </w:style>
  <w:style w:type="paragraph" w:customStyle="1" w:styleId="xl70">
    <w:name w:val="xl70"/>
    <w:basedOn w:val="ad"/>
    <w:rsid w:val="00AE2D74"/>
    <w:pPr>
      <w:pBdr>
        <w:top w:val="single" w:sz="8"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sz w:val="26"/>
      <w:szCs w:val="26"/>
      <w:lang w:eastAsia="ru-RU"/>
    </w:rPr>
  </w:style>
  <w:style w:type="paragraph" w:customStyle="1" w:styleId="xl71">
    <w:name w:val="xl71"/>
    <w:basedOn w:val="ad"/>
    <w:rsid w:val="00AE2D74"/>
    <w:pPr>
      <w:pBdr>
        <w:top w:val="single" w:sz="8"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72">
    <w:name w:val="xl72"/>
    <w:basedOn w:val="ad"/>
    <w:rsid w:val="00AE2D74"/>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73">
    <w:name w:val="xl73"/>
    <w:basedOn w:val="ad"/>
    <w:rsid w:val="00AE2D74"/>
    <w:pPr>
      <w:pBdr>
        <w:top w:val="single" w:sz="8"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74">
    <w:name w:val="xl74"/>
    <w:basedOn w:val="ad"/>
    <w:rsid w:val="00AE2D74"/>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75">
    <w:name w:val="xl75"/>
    <w:basedOn w:val="ad"/>
    <w:rsid w:val="00AE2D74"/>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b/>
      <w:bCs/>
      <w:sz w:val="18"/>
      <w:szCs w:val="18"/>
      <w:lang w:eastAsia="ru-RU"/>
    </w:rPr>
  </w:style>
  <w:style w:type="paragraph" w:customStyle="1" w:styleId="xl76">
    <w:name w:val="xl76"/>
    <w:basedOn w:val="ad"/>
    <w:rsid w:val="00AE2D74"/>
    <w:pPr>
      <w:pBdr>
        <w:top w:val="single" w:sz="8"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77">
    <w:name w:val="xl77"/>
    <w:basedOn w:val="ad"/>
    <w:rsid w:val="00AE2D74"/>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78">
    <w:name w:val="xl78"/>
    <w:basedOn w:val="ad"/>
    <w:rsid w:val="00AE2D74"/>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pPr>
    <w:rPr>
      <w:rFonts w:ascii="Arial CYR" w:eastAsia="Times New Roman" w:hAnsi="Arial CYR" w:cs="Arial CYR"/>
      <w:b/>
      <w:bCs/>
      <w:sz w:val="24"/>
      <w:szCs w:val="24"/>
      <w:lang w:eastAsia="ru-RU"/>
    </w:rPr>
  </w:style>
  <w:style w:type="paragraph" w:customStyle="1" w:styleId="xl79">
    <w:name w:val="xl79"/>
    <w:basedOn w:val="ad"/>
    <w:rsid w:val="00AE2D74"/>
    <w:pPr>
      <w:pBdr>
        <w:top w:val="single" w:sz="8"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b/>
      <w:bCs/>
      <w:sz w:val="28"/>
      <w:szCs w:val="28"/>
      <w:lang w:eastAsia="ru-RU"/>
    </w:rPr>
  </w:style>
  <w:style w:type="paragraph" w:customStyle="1" w:styleId="xl80">
    <w:name w:val="xl80"/>
    <w:basedOn w:val="ad"/>
    <w:rsid w:val="00AE2D74"/>
    <w:pPr>
      <w:pBdr>
        <w:top w:val="single" w:sz="8"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b/>
      <w:bCs/>
      <w:sz w:val="18"/>
      <w:szCs w:val="18"/>
      <w:lang w:eastAsia="ru-RU"/>
    </w:rPr>
  </w:style>
  <w:style w:type="paragraph" w:customStyle="1" w:styleId="xl81">
    <w:name w:val="xl81"/>
    <w:basedOn w:val="ad"/>
    <w:rsid w:val="00AE2D74"/>
    <w:pPr>
      <w:pBdr>
        <w:top w:val="single" w:sz="8" w:space="0" w:color="000000"/>
        <w:left w:val="single" w:sz="8"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b/>
      <w:bCs/>
      <w:sz w:val="18"/>
      <w:szCs w:val="18"/>
      <w:lang w:eastAsia="ru-RU"/>
    </w:rPr>
  </w:style>
  <w:style w:type="paragraph" w:customStyle="1" w:styleId="xl82">
    <w:name w:val="xl82"/>
    <w:basedOn w:val="ad"/>
    <w:rsid w:val="00AE2D74"/>
    <w:pPr>
      <w:pBdr>
        <w:top w:val="single" w:sz="4" w:space="0" w:color="000000"/>
        <w:left w:val="single" w:sz="8"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b/>
      <w:bCs/>
      <w:sz w:val="18"/>
      <w:szCs w:val="18"/>
      <w:lang w:eastAsia="ru-RU"/>
    </w:rPr>
  </w:style>
  <w:style w:type="paragraph" w:customStyle="1" w:styleId="xl83">
    <w:name w:val="xl83"/>
    <w:basedOn w:val="ad"/>
    <w:rsid w:val="00AE2D74"/>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84">
    <w:name w:val="xl84"/>
    <w:basedOn w:val="ad"/>
    <w:rsid w:val="00AE2D74"/>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85">
    <w:name w:val="xl85"/>
    <w:basedOn w:val="ad"/>
    <w:rsid w:val="00AE2D74"/>
    <w:pPr>
      <w:pBdr>
        <w:top w:val="single" w:sz="4" w:space="0" w:color="000000"/>
        <w:left w:val="single" w:sz="8" w:space="0" w:color="000000"/>
        <w:bottom w:val="single" w:sz="4" w:space="0" w:color="000000"/>
        <w:right w:val="single" w:sz="4" w:space="0" w:color="000000"/>
      </w:pBdr>
      <w:shd w:val="clear" w:color="auto" w:fill="FFFFFF"/>
      <w:spacing w:before="100" w:beforeAutospacing="1" w:after="100" w:afterAutospacing="1" w:line="240" w:lineRule="auto"/>
    </w:pPr>
    <w:rPr>
      <w:rFonts w:ascii="Arial CYR" w:eastAsia="Times New Roman" w:hAnsi="Arial CYR" w:cs="Arial CYR"/>
      <w:b/>
      <w:bCs/>
      <w:sz w:val="32"/>
      <w:szCs w:val="32"/>
      <w:lang w:eastAsia="ru-RU"/>
    </w:rPr>
  </w:style>
  <w:style w:type="paragraph" w:customStyle="1" w:styleId="xl86">
    <w:name w:val="xl86"/>
    <w:basedOn w:val="ad"/>
    <w:rsid w:val="00AE2D74"/>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pPr>
    <w:rPr>
      <w:rFonts w:ascii="Arial CYR" w:eastAsia="Times New Roman" w:hAnsi="Arial CYR" w:cs="Arial CYR"/>
      <w:b/>
      <w:bCs/>
      <w:sz w:val="32"/>
      <w:szCs w:val="32"/>
      <w:lang w:eastAsia="ru-RU"/>
    </w:rPr>
  </w:style>
  <w:style w:type="paragraph" w:customStyle="1" w:styleId="xl87">
    <w:name w:val="xl87"/>
    <w:basedOn w:val="ad"/>
    <w:rsid w:val="00AE2D74"/>
    <w:pPr>
      <w:pBdr>
        <w:top w:val="single" w:sz="4" w:space="0" w:color="000000"/>
        <w:left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88">
    <w:name w:val="xl88"/>
    <w:basedOn w:val="ad"/>
    <w:rsid w:val="00AE2D74"/>
    <w:pPr>
      <w:pBdr>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89">
    <w:name w:val="xl89"/>
    <w:basedOn w:val="ad"/>
    <w:rsid w:val="00AE2D74"/>
    <w:pPr>
      <w:pBdr>
        <w:top w:val="single" w:sz="4" w:space="0" w:color="000000"/>
        <w:left w:val="single" w:sz="8"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b/>
      <w:bCs/>
      <w:sz w:val="24"/>
      <w:szCs w:val="24"/>
      <w:lang w:eastAsia="ru-RU"/>
    </w:rPr>
  </w:style>
  <w:style w:type="paragraph" w:customStyle="1" w:styleId="xl90">
    <w:name w:val="xl90"/>
    <w:basedOn w:val="ad"/>
    <w:rsid w:val="00AE2D74"/>
    <w:pPr>
      <w:pBdr>
        <w:left w:val="single" w:sz="8"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b/>
      <w:bCs/>
      <w:sz w:val="24"/>
      <w:szCs w:val="24"/>
      <w:lang w:eastAsia="ru-RU"/>
    </w:rPr>
  </w:style>
  <w:style w:type="paragraph" w:customStyle="1" w:styleId="xl91">
    <w:name w:val="xl91"/>
    <w:basedOn w:val="ad"/>
    <w:rsid w:val="00AE2D74"/>
    <w:pPr>
      <w:pBdr>
        <w:top w:val="single" w:sz="4" w:space="0" w:color="000000"/>
        <w:left w:val="single" w:sz="4" w:space="0" w:color="000000"/>
        <w:right w:val="single" w:sz="4" w:space="0" w:color="000000"/>
      </w:pBdr>
      <w:shd w:val="clear" w:color="auto" w:fill="FFFFFF"/>
      <w:spacing w:before="100" w:beforeAutospacing="1" w:after="100" w:afterAutospacing="1" w:line="240" w:lineRule="auto"/>
    </w:pPr>
    <w:rPr>
      <w:rFonts w:ascii="Arial CYR" w:eastAsia="Times New Roman" w:hAnsi="Arial CYR" w:cs="Arial CYR"/>
      <w:b/>
      <w:bCs/>
      <w:sz w:val="24"/>
      <w:szCs w:val="24"/>
      <w:lang w:eastAsia="ru-RU"/>
    </w:rPr>
  </w:style>
  <w:style w:type="paragraph" w:customStyle="1" w:styleId="xl92">
    <w:name w:val="xl92"/>
    <w:basedOn w:val="ad"/>
    <w:rsid w:val="00AE2D74"/>
    <w:pPr>
      <w:pBdr>
        <w:left w:val="single" w:sz="4" w:space="0" w:color="000000"/>
        <w:bottom w:val="single" w:sz="4" w:space="0" w:color="000000"/>
        <w:right w:val="single" w:sz="4" w:space="0" w:color="000000"/>
      </w:pBdr>
      <w:shd w:val="clear" w:color="auto" w:fill="FFFFFF"/>
      <w:spacing w:before="100" w:beforeAutospacing="1" w:after="100" w:afterAutospacing="1" w:line="240" w:lineRule="auto"/>
    </w:pPr>
    <w:rPr>
      <w:rFonts w:ascii="Arial CYR" w:eastAsia="Times New Roman" w:hAnsi="Arial CYR" w:cs="Arial CYR"/>
      <w:b/>
      <w:bCs/>
      <w:sz w:val="24"/>
      <w:szCs w:val="24"/>
      <w:lang w:eastAsia="ru-RU"/>
    </w:rPr>
  </w:style>
  <w:style w:type="paragraph" w:customStyle="1" w:styleId="xl93">
    <w:name w:val="xl93"/>
    <w:basedOn w:val="ad"/>
    <w:uiPriority w:val="99"/>
    <w:rsid w:val="00AE2D74"/>
    <w:pP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94">
    <w:name w:val="xl94"/>
    <w:basedOn w:val="ad"/>
    <w:uiPriority w:val="99"/>
    <w:rsid w:val="00AE2D74"/>
    <w:pPr>
      <w:pBdr>
        <w:bottom w:val="single" w:sz="8" w:space="0" w:color="000000"/>
      </w:pBdr>
      <w:spacing w:before="100" w:beforeAutospacing="1" w:after="100" w:afterAutospacing="1" w:line="240" w:lineRule="auto"/>
      <w:jc w:val="center"/>
    </w:pPr>
    <w:rPr>
      <w:rFonts w:ascii="Arial CYR" w:eastAsia="Times New Roman" w:hAnsi="Arial CYR" w:cs="Arial CYR"/>
      <w:b/>
      <w:bCs/>
      <w:sz w:val="24"/>
      <w:szCs w:val="24"/>
      <w:lang w:eastAsia="ru-RU"/>
    </w:rPr>
  </w:style>
  <w:style w:type="paragraph" w:customStyle="1" w:styleId="xl95">
    <w:name w:val="xl95"/>
    <w:basedOn w:val="ad"/>
    <w:uiPriority w:val="99"/>
    <w:rsid w:val="00AE2D74"/>
    <w:pP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character" w:customStyle="1" w:styleId="shorttext">
    <w:name w:val="short_text"/>
    <w:uiPriority w:val="99"/>
    <w:rsid w:val="00AE2D74"/>
  </w:style>
  <w:style w:type="character" w:customStyle="1" w:styleId="rvts12">
    <w:name w:val="rvts12"/>
    <w:uiPriority w:val="99"/>
    <w:rsid w:val="00AE2D74"/>
    <w:rPr>
      <w:rFonts w:ascii="Verdana" w:hAnsi="Verdana"/>
      <w:sz w:val="18"/>
    </w:rPr>
  </w:style>
  <w:style w:type="paragraph" w:customStyle="1" w:styleId="3c">
    <w:name w:val="Абзац списка3"/>
    <w:basedOn w:val="ad"/>
    <w:uiPriority w:val="99"/>
    <w:rsid w:val="00AE2D74"/>
    <w:pPr>
      <w:spacing w:after="0" w:line="240" w:lineRule="auto"/>
      <w:ind w:left="720"/>
    </w:pPr>
    <w:rPr>
      <w:rFonts w:ascii="Times New Roman" w:eastAsia="Times New Roman" w:hAnsi="Times New Roman" w:cs="Times New Roman"/>
      <w:sz w:val="24"/>
      <w:szCs w:val="24"/>
      <w:lang w:eastAsia="ru-RU"/>
    </w:rPr>
  </w:style>
  <w:style w:type="paragraph" w:customStyle="1" w:styleId="140">
    <w:name w:val="Красная строка 14"/>
    <w:basedOn w:val="ad"/>
    <w:uiPriority w:val="99"/>
    <w:rsid w:val="00AE2D74"/>
    <w:pPr>
      <w:widowControl w:val="0"/>
      <w:spacing w:after="0" w:line="240" w:lineRule="auto"/>
      <w:ind w:firstLine="709"/>
      <w:jc w:val="both"/>
    </w:pPr>
    <w:rPr>
      <w:rFonts w:ascii="Times New Roman" w:eastAsia="Times New Roman" w:hAnsi="Times New Roman" w:cs="Times New Roman"/>
      <w:sz w:val="28"/>
      <w:szCs w:val="24"/>
      <w:lang w:eastAsia="ru-RU"/>
    </w:rPr>
  </w:style>
  <w:style w:type="paragraph" w:customStyle="1" w:styleId="affff4">
    <w:name w:val="Знак Знак Знак Знак Знак Знак Знак"/>
    <w:basedOn w:val="ad"/>
    <w:rsid w:val="00AE2D74"/>
    <w:pPr>
      <w:spacing w:after="160" w:line="240" w:lineRule="exact"/>
    </w:pPr>
    <w:rPr>
      <w:rFonts w:ascii="Verdana" w:eastAsia="Times New Roman" w:hAnsi="Verdana" w:cs="Verdana"/>
      <w:sz w:val="20"/>
      <w:szCs w:val="20"/>
      <w:lang w:val="en-US"/>
    </w:rPr>
  </w:style>
  <w:style w:type="paragraph" w:styleId="affff5">
    <w:name w:val="Subtitle"/>
    <w:basedOn w:val="ad"/>
    <w:link w:val="affff6"/>
    <w:uiPriority w:val="11"/>
    <w:qFormat/>
    <w:rsid w:val="00AE2D74"/>
    <w:pPr>
      <w:spacing w:after="0" w:line="240" w:lineRule="auto"/>
      <w:jc w:val="both"/>
    </w:pPr>
    <w:rPr>
      <w:rFonts w:ascii="Times New Roman" w:eastAsia="Times New Roman" w:hAnsi="Times New Roman" w:cs="Times New Roman"/>
      <w:b/>
      <w:bCs/>
      <w:sz w:val="20"/>
      <w:szCs w:val="20"/>
      <w:lang w:eastAsia="ru-RU"/>
    </w:rPr>
  </w:style>
  <w:style w:type="character" w:customStyle="1" w:styleId="affff6">
    <w:name w:val="Подзаголовок Знак"/>
    <w:basedOn w:val="ae"/>
    <w:link w:val="affff5"/>
    <w:uiPriority w:val="11"/>
    <w:rsid w:val="00AE2D74"/>
    <w:rPr>
      <w:rFonts w:ascii="Times New Roman" w:eastAsia="Times New Roman" w:hAnsi="Times New Roman" w:cs="Times New Roman"/>
      <w:b/>
      <w:bCs/>
      <w:sz w:val="20"/>
      <w:szCs w:val="20"/>
      <w:lang w:eastAsia="ru-RU"/>
    </w:rPr>
  </w:style>
  <w:style w:type="character" w:customStyle="1" w:styleId="defaultlabelstyle">
    <w:name w:val="defaultlabelstyle"/>
    <w:uiPriority w:val="99"/>
    <w:rsid w:val="00AE2D74"/>
  </w:style>
  <w:style w:type="character" w:customStyle="1" w:styleId="1f5">
    <w:name w:val="Текст выноски Знак1"/>
    <w:uiPriority w:val="99"/>
    <w:semiHidden/>
    <w:rsid w:val="00AE2D74"/>
    <w:rPr>
      <w:rFonts w:ascii="Tahoma" w:hAnsi="Tahoma"/>
      <w:sz w:val="16"/>
    </w:rPr>
  </w:style>
  <w:style w:type="character" w:customStyle="1" w:styleId="213">
    <w:name w:val="Основной текст 2 Знак1"/>
    <w:aliases w:val="Основной текст Приложения Знак1"/>
    <w:uiPriority w:val="99"/>
    <w:rsid w:val="00AE2D74"/>
    <w:rPr>
      <w:rFonts w:ascii="Arial" w:hAnsi="Arial"/>
    </w:rPr>
  </w:style>
  <w:style w:type="character" w:customStyle="1" w:styleId="HTML10">
    <w:name w:val="Стандартный HTML Знак1"/>
    <w:uiPriority w:val="99"/>
    <w:semiHidden/>
    <w:rsid w:val="00AE2D74"/>
    <w:rPr>
      <w:rFonts w:ascii="Consolas" w:hAnsi="Consolas"/>
    </w:rPr>
  </w:style>
  <w:style w:type="paragraph" w:customStyle="1" w:styleId="Text">
    <w:name w:val="Text"/>
    <w:basedOn w:val="ad"/>
    <w:uiPriority w:val="99"/>
    <w:rsid w:val="00AE2D74"/>
    <w:pPr>
      <w:spacing w:after="240" w:line="240" w:lineRule="auto"/>
    </w:pPr>
    <w:rPr>
      <w:rFonts w:ascii="Times New Roman" w:eastAsia="Times New Roman" w:hAnsi="Times New Roman" w:cs="Times New Roman"/>
      <w:sz w:val="24"/>
      <w:szCs w:val="20"/>
      <w:lang w:val="en-US"/>
    </w:rPr>
  </w:style>
  <w:style w:type="paragraph" w:customStyle="1" w:styleId="text0">
    <w:name w:val="text"/>
    <w:basedOn w:val="ad"/>
    <w:uiPriority w:val="99"/>
    <w:rsid w:val="00AE2D74"/>
    <w:pPr>
      <w:spacing w:after="240" w:line="240" w:lineRule="auto"/>
    </w:pPr>
    <w:rPr>
      <w:rFonts w:ascii="Times New Roman" w:eastAsia="Times New Roman" w:hAnsi="Times New Roman" w:cs="Times New Roman"/>
      <w:sz w:val="24"/>
      <w:szCs w:val="24"/>
      <w:lang w:eastAsia="ru-RU"/>
    </w:rPr>
  </w:style>
  <w:style w:type="character" w:customStyle="1" w:styleId="FontStyle50">
    <w:name w:val="Font Style50"/>
    <w:uiPriority w:val="99"/>
    <w:rsid w:val="00AE2D74"/>
    <w:rPr>
      <w:rFonts w:ascii="Times New Roman" w:hAnsi="Times New Roman"/>
      <w:sz w:val="24"/>
    </w:rPr>
  </w:style>
  <w:style w:type="paragraph" w:customStyle="1" w:styleId="Style17">
    <w:name w:val="Style17"/>
    <w:basedOn w:val="ad"/>
    <w:uiPriority w:val="99"/>
    <w:rsid w:val="00AE2D74"/>
    <w:pPr>
      <w:widowControl w:val="0"/>
      <w:autoSpaceDE w:val="0"/>
      <w:autoSpaceDN w:val="0"/>
      <w:adjustRightInd w:val="0"/>
      <w:spacing w:after="0" w:line="347" w:lineRule="exact"/>
      <w:ind w:firstLine="643"/>
      <w:jc w:val="both"/>
    </w:pPr>
    <w:rPr>
      <w:rFonts w:ascii="Tahoma" w:eastAsia="Times New Roman" w:hAnsi="Tahoma" w:cs="Times New Roman"/>
      <w:sz w:val="24"/>
      <w:szCs w:val="24"/>
      <w:lang w:eastAsia="ru-RU"/>
    </w:rPr>
  </w:style>
  <w:style w:type="paragraph" w:customStyle="1" w:styleId="Style16">
    <w:name w:val="Style16"/>
    <w:basedOn w:val="ad"/>
    <w:uiPriority w:val="99"/>
    <w:rsid w:val="00AE2D74"/>
    <w:pPr>
      <w:widowControl w:val="0"/>
      <w:autoSpaceDE w:val="0"/>
      <w:autoSpaceDN w:val="0"/>
      <w:adjustRightInd w:val="0"/>
      <w:spacing w:after="0" w:line="240" w:lineRule="auto"/>
    </w:pPr>
    <w:rPr>
      <w:rFonts w:ascii="Tahoma" w:eastAsia="Times New Roman" w:hAnsi="Tahoma" w:cs="Times New Roman"/>
      <w:sz w:val="24"/>
      <w:szCs w:val="24"/>
      <w:lang w:eastAsia="ru-RU"/>
    </w:rPr>
  </w:style>
  <w:style w:type="paragraph" w:customStyle="1" w:styleId="Style22">
    <w:name w:val="Style22"/>
    <w:basedOn w:val="ad"/>
    <w:uiPriority w:val="99"/>
    <w:rsid w:val="00AE2D74"/>
    <w:pPr>
      <w:widowControl w:val="0"/>
      <w:autoSpaceDE w:val="0"/>
      <w:autoSpaceDN w:val="0"/>
      <w:adjustRightInd w:val="0"/>
      <w:spacing w:after="0" w:line="336" w:lineRule="exact"/>
    </w:pPr>
    <w:rPr>
      <w:rFonts w:ascii="Tahoma" w:eastAsia="Times New Roman" w:hAnsi="Tahoma" w:cs="Times New Roman"/>
      <w:sz w:val="24"/>
      <w:szCs w:val="24"/>
      <w:lang w:eastAsia="ru-RU"/>
    </w:rPr>
  </w:style>
  <w:style w:type="paragraph" w:customStyle="1" w:styleId="Style32">
    <w:name w:val="Style32"/>
    <w:basedOn w:val="ad"/>
    <w:uiPriority w:val="99"/>
    <w:rsid w:val="00AE2D74"/>
    <w:pPr>
      <w:widowControl w:val="0"/>
      <w:autoSpaceDE w:val="0"/>
      <w:autoSpaceDN w:val="0"/>
      <w:adjustRightInd w:val="0"/>
      <w:spacing w:after="0" w:line="346" w:lineRule="exact"/>
      <w:ind w:firstLine="653"/>
      <w:jc w:val="both"/>
    </w:pPr>
    <w:rPr>
      <w:rFonts w:ascii="Tahoma" w:eastAsia="Times New Roman" w:hAnsi="Tahoma" w:cs="Times New Roman"/>
      <w:sz w:val="24"/>
      <w:szCs w:val="24"/>
      <w:lang w:eastAsia="ru-RU"/>
    </w:rPr>
  </w:style>
  <w:style w:type="paragraph" w:customStyle="1" w:styleId="affff7">
    <w:name w:val="Текст в документе"/>
    <w:basedOn w:val="ad"/>
    <w:uiPriority w:val="99"/>
    <w:rsid w:val="00AE2D74"/>
    <w:pPr>
      <w:spacing w:after="0" w:line="360" w:lineRule="auto"/>
      <w:ind w:firstLine="709"/>
    </w:pPr>
    <w:rPr>
      <w:rFonts w:ascii="Times New Roman" w:eastAsia="Times New Roman" w:hAnsi="Times New Roman" w:cs="Times New Roman"/>
      <w:bCs/>
      <w:sz w:val="24"/>
      <w:szCs w:val="24"/>
      <w:lang w:eastAsia="ru-RU"/>
    </w:rPr>
  </w:style>
  <w:style w:type="character" w:customStyle="1" w:styleId="72">
    <w:name w:val="Знак Знак7"/>
    <w:uiPriority w:val="99"/>
    <w:rsid w:val="00AE2D74"/>
    <w:rPr>
      <w:rFonts w:ascii="Arial" w:hAnsi="Arial"/>
      <w:sz w:val="20"/>
      <w:lang w:val="x-none" w:eastAsia="ru-RU"/>
    </w:rPr>
  </w:style>
  <w:style w:type="paragraph" w:styleId="affff8">
    <w:name w:val="footnote text"/>
    <w:basedOn w:val="ad"/>
    <w:link w:val="affff9"/>
    <w:uiPriority w:val="99"/>
    <w:unhideWhenUsed/>
    <w:rsid w:val="00AE2D74"/>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fff9">
    <w:name w:val="Текст сноски Знак"/>
    <w:basedOn w:val="ae"/>
    <w:link w:val="affff8"/>
    <w:uiPriority w:val="99"/>
    <w:rsid w:val="00AE2D74"/>
    <w:rPr>
      <w:rFonts w:ascii="Arial" w:eastAsia="Times New Roman" w:hAnsi="Arial" w:cs="Arial"/>
      <w:sz w:val="20"/>
      <w:szCs w:val="20"/>
      <w:lang w:eastAsia="ru-RU"/>
    </w:rPr>
  </w:style>
  <w:style w:type="character" w:styleId="affffa">
    <w:name w:val="footnote reference"/>
    <w:basedOn w:val="ae"/>
    <w:uiPriority w:val="99"/>
    <w:unhideWhenUsed/>
    <w:rsid w:val="00AE2D74"/>
    <w:rPr>
      <w:rFonts w:cs="Times New Roman"/>
      <w:vertAlign w:val="superscript"/>
    </w:rPr>
  </w:style>
  <w:style w:type="character" w:customStyle="1" w:styleId="aff0">
    <w:name w:val="Абзац списка Знак"/>
    <w:aliases w:val="Нумерованый список Знак,Абзац маркированнный Знак,ПАРАГРАФ Знак,UL Знак,1. Абзац списка Знак,Table-Normal Знак,RSHB_Table-Normal Знак,Предусловия Знак,Subtle Emphasis Знак,head 5 Знак,Светлая сетка - Акцент 31 Знак,List Paragraph Знак"/>
    <w:basedOn w:val="ae"/>
    <w:link w:val="aff"/>
    <w:uiPriority w:val="34"/>
    <w:rsid w:val="00FA4DFB"/>
    <w:rPr>
      <w:rFonts w:ascii="Times New Roman" w:eastAsia="Times New Roman" w:hAnsi="Times New Roman" w:cs="Times New Roman"/>
      <w:sz w:val="24"/>
      <w:szCs w:val="24"/>
      <w:lang w:eastAsia="ru-RU"/>
    </w:rPr>
  </w:style>
  <w:style w:type="numbering" w:customStyle="1" w:styleId="2d">
    <w:name w:val="Нет списка2"/>
    <w:next w:val="af0"/>
    <w:semiHidden/>
    <w:unhideWhenUsed/>
    <w:rsid w:val="00E971A4"/>
  </w:style>
  <w:style w:type="numbering" w:customStyle="1" w:styleId="110">
    <w:name w:val="Нет списка11"/>
    <w:next w:val="af0"/>
    <w:uiPriority w:val="99"/>
    <w:semiHidden/>
    <w:unhideWhenUsed/>
    <w:rsid w:val="00E971A4"/>
  </w:style>
  <w:style w:type="table" w:customStyle="1" w:styleId="1f6">
    <w:name w:val="Сетка таблицы1"/>
    <w:basedOn w:val="af"/>
    <w:next w:val="afff6"/>
    <w:uiPriority w:val="59"/>
    <w:rsid w:val="00E971A4"/>
    <w:pPr>
      <w:widowControl w:val="0"/>
      <w:autoSpaceDE w:val="0"/>
      <w:autoSpaceDN w:val="0"/>
      <w:adjustRightInd w:val="0"/>
      <w:spacing w:after="0" w:line="240" w:lineRule="auto"/>
    </w:pPr>
    <w:rPr>
      <w:rFonts w:ascii="Calibri" w:eastAsia="Times New Roman" w:hAnsi="Calibri"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e">
    <w:name w:val="Основной текст (2)"/>
    <w:basedOn w:val="ae"/>
    <w:rsid w:val="00757462"/>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style>
  <w:style w:type="paragraph" w:customStyle="1" w:styleId="footnotedescription">
    <w:name w:val="footnote description"/>
    <w:next w:val="ad"/>
    <w:link w:val="footnotedescriptionChar"/>
    <w:hidden/>
    <w:rsid w:val="00D11EAA"/>
    <w:pPr>
      <w:spacing w:after="0" w:line="274" w:lineRule="auto"/>
      <w:jc w:val="both"/>
    </w:pPr>
    <w:rPr>
      <w:rFonts w:ascii="Times New Roman" w:eastAsia="Times New Roman" w:hAnsi="Times New Roman" w:cs="Times New Roman"/>
      <w:color w:val="000000"/>
      <w:sz w:val="20"/>
      <w:lang w:eastAsia="ru-RU"/>
    </w:rPr>
  </w:style>
  <w:style w:type="character" w:customStyle="1" w:styleId="footnotedescriptionChar">
    <w:name w:val="footnote description Char"/>
    <w:link w:val="footnotedescription"/>
    <w:rsid w:val="00D11EAA"/>
    <w:rPr>
      <w:rFonts w:ascii="Times New Roman" w:eastAsia="Times New Roman" w:hAnsi="Times New Roman" w:cs="Times New Roman"/>
      <w:color w:val="000000"/>
      <w:sz w:val="20"/>
      <w:lang w:eastAsia="ru-RU"/>
    </w:rPr>
  </w:style>
  <w:style w:type="character" w:customStyle="1" w:styleId="footnotemark">
    <w:name w:val="footnote mark"/>
    <w:hidden/>
    <w:rsid w:val="00D11EAA"/>
    <w:rPr>
      <w:rFonts w:ascii="Times New Roman" w:eastAsia="Times New Roman" w:hAnsi="Times New Roman" w:cs="Times New Roman"/>
      <w:color w:val="000000"/>
      <w:sz w:val="20"/>
      <w:vertAlign w:val="superscript"/>
    </w:rPr>
  </w:style>
  <w:style w:type="table" w:customStyle="1" w:styleId="TableGrid">
    <w:name w:val="TableGrid"/>
    <w:rsid w:val="00D11EAA"/>
    <w:pPr>
      <w:spacing w:after="0" w:line="240" w:lineRule="auto"/>
    </w:pPr>
    <w:rPr>
      <w:rFonts w:eastAsiaTheme="minorEastAsia"/>
      <w:lang w:eastAsia="ru-RU"/>
    </w:rPr>
    <w:tblPr>
      <w:tblCellMar>
        <w:top w:w="0" w:type="dxa"/>
        <w:left w:w="0" w:type="dxa"/>
        <w:bottom w:w="0" w:type="dxa"/>
        <w:right w:w="0" w:type="dxa"/>
      </w:tblCellMar>
    </w:tblPr>
  </w:style>
  <w:style w:type="paragraph" w:customStyle="1" w:styleId="a6">
    <w:name w:val="Тире"/>
    <w:basedOn w:val="ad"/>
    <w:uiPriority w:val="99"/>
    <w:rsid w:val="00D11EAA"/>
    <w:pPr>
      <w:widowControl w:val="0"/>
      <w:numPr>
        <w:numId w:val="9"/>
      </w:numPr>
      <w:spacing w:after="120" w:line="240" w:lineRule="auto"/>
    </w:pPr>
    <w:rPr>
      <w:rFonts w:ascii="Times New Roman" w:eastAsia="MS Mincho" w:hAnsi="Times New Roman" w:cs="Times New Roman"/>
      <w:sz w:val="24"/>
      <w:szCs w:val="24"/>
      <w:lang w:eastAsia="ja-JP"/>
    </w:rPr>
  </w:style>
  <w:style w:type="paragraph" w:customStyle="1" w:styleId="1f7">
    <w:name w:val="Пункт1"/>
    <w:basedOn w:val="ad"/>
    <w:rsid w:val="00D11EAA"/>
    <w:pPr>
      <w:spacing w:after="0" w:line="360" w:lineRule="auto"/>
      <w:jc w:val="both"/>
    </w:pPr>
    <w:rPr>
      <w:rFonts w:ascii="Times New Roman" w:eastAsia="Times New Roman" w:hAnsi="Times New Roman" w:cs="Times New Roman"/>
      <w:sz w:val="28"/>
      <w:szCs w:val="28"/>
      <w:lang w:eastAsia="ru-RU"/>
    </w:rPr>
  </w:style>
  <w:style w:type="paragraph" w:customStyle="1" w:styleId="ConsNonformat">
    <w:name w:val="ConsNonformat"/>
    <w:rsid w:val="00D11EA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Title">
    <w:name w:val="ConsTitle"/>
    <w:uiPriority w:val="99"/>
    <w:rsid w:val="00D11EAA"/>
    <w:pPr>
      <w:widowControl w:val="0"/>
      <w:autoSpaceDE w:val="0"/>
      <w:autoSpaceDN w:val="0"/>
      <w:adjustRightInd w:val="0"/>
      <w:spacing w:after="0" w:line="240" w:lineRule="auto"/>
    </w:pPr>
    <w:rPr>
      <w:rFonts w:ascii="Arial" w:eastAsia="Times New Roman" w:hAnsi="Arial" w:cs="Arial"/>
      <w:b/>
      <w:bCs/>
      <w:sz w:val="16"/>
      <w:szCs w:val="16"/>
      <w:lang w:eastAsia="ru-RU"/>
    </w:rPr>
  </w:style>
  <w:style w:type="table" w:customStyle="1" w:styleId="1f8">
    <w:name w:val="Светлая заливка1"/>
    <w:uiPriority w:val="99"/>
    <w:rsid w:val="00D11EAA"/>
    <w:pPr>
      <w:spacing w:after="0" w:line="240" w:lineRule="auto"/>
    </w:pPr>
    <w:rPr>
      <w:rFonts w:ascii="Calibri" w:eastAsia="Times New Roman" w:hAnsi="Calibri"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character" w:customStyle="1" w:styleId="42">
    <w:name w:val="Знак Знак4"/>
    <w:uiPriority w:val="99"/>
    <w:locked/>
    <w:rsid w:val="00D11EAA"/>
    <w:rPr>
      <w:rFonts w:ascii="Times New Roman" w:hAnsi="Times New Roman"/>
      <w:sz w:val="20"/>
    </w:rPr>
  </w:style>
  <w:style w:type="paragraph" w:styleId="affffb">
    <w:name w:val="Date"/>
    <w:basedOn w:val="ad"/>
    <w:next w:val="ad"/>
    <w:link w:val="affffc"/>
    <w:uiPriority w:val="99"/>
    <w:rsid w:val="00D11EAA"/>
    <w:pPr>
      <w:spacing w:after="0" w:line="240" w:lineRule="auto"/>
    </w:pPr>
    <w:rPr>
      <w:rFonts w:ascii="Times New Roman" w:eastAsia="Times New Roman" w:hAnsi="Times New Roman" w:cs="Times New Roman"/>
      <w:sz w:val="24"/>
      <w:szCs w:val="20"/>
      <w:lang w:eastAsia="ru-RU"/>
    </w:rPr>
  </w:style>
  <w:style w:type="character" w:customStyle="1" w:styleId="affffc">
    <w:name w:val="Дата Знак"/>
    <w:basedOn w:val="ae"/>
    <w:link w:val="affffb"/>
    <w:uiPriority w:val="99"/>
    <w:rsid w:val="00D11EAA"/>
    <w:rPr>
      <w:rFonts w:ascii="Times New Roman" w:eastAsia="Times New Roman" w:hAnsi="Times New Roman" w:cs="Times New Roman"/>
      <w:sz w:val="24"/>
      <w:szCs w:val="20"/>
      <w:lang w:eastAsia="ru-RU"/>
    </w:rPr>
  </w:style>
  <w:style w:type="paragraph" w:customStyle="1" w:styleId="affffd">
    <w:name w:val="Текст документа"/>
    <w:basedOn w:val="af9"/>
    <w:uiPriority w:val="99"/>
    <w:rsid w:val="00D11EAA"/>
    <w:pPr>
      <w:widowControl/>
      <w:autoSpaceDE/>
      <w:autoSpaceDN/>
      <w:adjustRightInd/>
      <w:spacing w:after="0"/>
      <w:ind w:firstLine="720"/>
      <w:jc w:val="both"/>
    </w:pPr>
    <w:rPr>
      <w:rFonts w:ascii="Times New Roman" w:hAnsi="Times New Roman"/>
      <w:sz w:val="28"/>
    </w:rPr>
  </w:style>
  <w:style w:type="paragraph" w:customStyle="1" w:styleId="1f9">
    <w:name w:val="Рецензия1"/>
    <w:hidden/>
    <w:uiPriority w:val="99"/>
    <w:semiHidden/>
    <w:rsid w:val="00D11EAA"/>
    <w:pPr>
      <w:spacing w:after="0" w:line="240" w:lineRule="auto"/>
    </w:pPr>
    <w:rPr>
      <w:rFonts w:ascii="Times New Roman" w:eastAsia="Times New Roman" w:hAnsi="Times New Roman" w:cs="Times New Roman"/>
      <w:sz w:val="24"/>
      <w:szCs w:val="24"/>
      <w:lang w:eastAsia="ru-RU"/>
    </w:rPr>
  </w:style>
  <w:style w:type="paragraph" w:customStyle="1" w:styleId="2f">
    <w:name w:val="Рецензия2"/>
    <w:hidden/>
    <w:uiPriority w:val="99"/>
    <w:semiHidden/>
    <w:rsid w:val="00D11EAA"/>
    <w:pPr>
      <w:spacing w:after="0" w:line="240" w:lineRule="auto"/>
    </w:pPr>
    <w:rPr>
      <w:rFonts w:ascii="Times New Roman" w:eastAsia="Times New Roman" w:hAnsi="Times New Roman" w:cs="Times New Roman"/>
      <w:sz w:val="24"/>
      <w:szCs w:val="24"/>
      <w:lang w:eastAsia="ru-RU"/>
    </w:rPr>
  </w:style>
  <w:style w:type="paragraph" w:customStyle="1" w:styleId="caaieiaie1">
    <w:name w:val="caaieiaie 1"/>
    <w:basedOn w:val="ad"/>
    <w:next w:val="ad"/>
    <w:rsid w:val="00D11EAA"/>
    <w:pPr>
      <w:keepNext/>
      <w:widowControl w:val="0"/>
      <w:spacing w:after="0" w:line="240" w:lineRule="auto"/>
      <w:jc w:val="both"/>
    </w:pPr>
    <w:rPr>
      <w:rFonts w:ascii="Times New Roman" w:eastAsia="Times New Roman" w:hAnsi="Times New Roman" w:cs="Times New Roman"/>
      <w:sz w:val="28"/>
      <w:szCs w:val="28"/>
      <w:lang w:eastAsia="ru-RU"/>
    </w:rPr>
  </w:style>
  <w:style w:type="paragraph" w:customStyle="1" w:styleId="220">
    <w:name w:val="Стиль22"/>
    <w:basedOn w:val="af9"/>
    <w:rsid w:val="00D11EAA"/>
    <w:pPr>
      <w:widowControl/>
      <w:autoSpaceDE/>
      <w:autoSpaceDN/>
      <w:adjustRightInd/>
      <w:spacing w:after="0"/>
      <w:jc w:val="both"/>
    </w:pPr>
    <w:rPr>
      <w:rFonts w:ascii="Times New Roman" w:hAnsi="Times New Roman"/>
      <w:iCs/>
      <w:sz w:val="28"/>
      <w:szCs w:val="28"/>
    </w:rPr>
  </w:style>
  <w:style w:type="paragraph" w:customStyle="1" w:styleId="affffe">
    <w:name w:val="Норм_док"/>
    <w:basedOn w:val="af9"/>
    <w:rsid w:val="00D11EAA"/>
    <w:pPr>
      <w:autoSpaceDE/>
      <w:autoSpaceDN/>
      <w:adjustRightInd/>
      <w:spacing w:before="60" w:after="0" w:line="288" w:lineRule="auto"/>
      <w:ind w:firstLine="720"/>
      <w:jc w:val="both"/>
    </w:pPr>
    <w:rPr>
      <w:rFonts w:ascii="Times New Roman" w:hAnsi="Times New Roman"/>
      <w:iCs/>
      <w:sz w:val="28"/>
      <w:szCs w:val="28"/>
    </w:rPr>
  </w:style>
  <w:style w:type="paragraph" w:styleId="1fa">
    <w:name w:val="toc 1"/>
    <w:basedOn w:val="ad"/>
    <w:next w:val="ad"/>
    <w:link w:val="1fb"/>
    <w:autoRedefine/>
    <w:uiPriority w:val="39"/>
    <w:qFormat/>
    <w:rsid w:val="00D11EAA"/>
    <w:pPr>
      <w:spacing w:after="0" w:line="240" w:lineRule="auto"/>
    </w:pPr>
    <w:rPr>
      <w:rFonts w:ascii="Times New Roman" w:eastAsia="Times New Roman" w:hAnsi="Times New Roman" w:cs="Times New Roman"/>
      <w:sz w:val="24"/>
      <w:szCs w:val="24"/>
      <w:lang w:eastAsia="ru-RU"/>
    </w:rPr>
  </w:style>
  <w:style w:type="paragraph" w:styleId="2f0">
    <w:name w:val="toc 2"/>
    <w:basedOn w:val="ad"/>
    <w:next w:val="ad"/>
    <w:autoRedefine/>
    <w:uiPriority w:val="39"/>
    <w:qFormat/>
    <w:rsid w:val="00D11EAA"/>
    <w:pPr>
      <w:spacing w:after="0" w:line="240" w:lineRule="auto"/>
      <w:ind w:left="240"/>
    </w:pPr>
    <w:rPr>
      <w:rFonts w:ascii="Times New Roman" w:eastAsia="Times New Roman" w:hAnsi="Times New Roman" w:cs="Times New Roman"/>
      <w:sz w:val="24"/>
      <w:szCs w:val="24"/>
      <w:lang w:eastAsia="ru-RU"/>
    </w:rPr>
  </w:style>
  <w:style w:type="paragraph" w:styleId="3d">
    <w:name w:val="toc 3"/>
    <w:basedOn w:val="ad"/>
    <w:next w:val="ad"/>
    <w:autoRedefine/>
    <w:uiPriority w:val="39"/>
    <w:qFormat/>
    <w:rsid w:val="00D11EAA"/>
    <w:pPr>
      <w:spacing w:after="0" w:line="240" w:lineRule="auto"/>
      <w:ind w:left="480"/>
    </w:pPr>
    <w:rPr>
      <w:rFonts w:ascii="Times New Roman" w:eastAsia="Times New Roman" w:hAnsi="Times New Roman" w:cs="Times New Roman"/>
      <w:sz w:val="24"/>
      <w:szCs w:val="24"/>
      <w:lang w:eastAsia="ru-RU"/>
    </w:rPr>
  </w:style>
  <w:style w:type="paragraph" w:customStyle="1" w:styleId="2f1">
    <w:name w:val="Знак2"/>
    <w:basedOn w:val="ad"/>
    <w:rsid w:val="00D11EAA"/>
    <w:pPr>
      <w:spacing w:after="160" w:line="240" w:lineRule="exact"/>
    </w:pPr>
    <w:rPr>
      <w:rFonts w:ascii="Verdana" w:eastAsia="Times New Roman" w:hAnsi="Verdana" w:cs="Verdana"/>
      <w:sz w:val="20"/>
      <w:szCs w:val="20"/>
      <w:lang w:val="en-US"/>
    </w:rPr>
  </w:style>
  <w:style w:type="paragraph" w:customStyle="1" w:styleId="221">
    <w:name w:val="Знак22"/>
    <w:basedOn w:val="ad"/>
    <w:uiPriority w:val="99"/>
    <w:rsid w:val="00D11EAA"/>
    <w:pPr>
      <w:spacing w:after="160" w:line="240" w:lineRule="exact"/>
    </w:pPr>
    <w:rPr>
      <w:rFonts w:ascii="Verdana" w:eastAsia="Times New Roman" w:hAnsi="Verdana" w:cs="Verdana"/>
      <w:sz w:val="20"/>
      <w:szCs w:val="20"/>
      <w:lang w:val="en-US"/>
    </w:rPr>
  </w:style>
  <w:style w:type="character" w:customStyle="1" w:styleId="apple-style-span">
    <w:name w:val="apple-style-span"/>
    <w:rsid w:val="00D11EAA"/>
  </w:style>
  <w:style w:type="character" w:customStyle="1" w:styleId="apple-converted-space">
    <w:name w:val="apple-converted-space"/>
    <w:rsid w:val="00D11EAA"/>
  </w:style>
  <w:style w:type="paragraph" w:customStyle="1" w:styleId="A10">
    <w:name w:val="A1"/>
    <w:basedOn w:val="ad"/>
    <w:rsid w:val="00D11EAA"/>
    <w:pPr>
      <w:tabs>
        <w:tab w:val="num" w:pos="360"/>
      </w:tabs>
      <w:spacing w:after="0" w:line="240" w:lineRule="auto"/>
      <w:ind w:left="360" w:hanging="360"/>
    </w:pPr>
    <w:rPr>
      <w:rFonts w:ascii="Times New Roman" w:eastAsia="Times New Roman" w:hAnsi="Times New Roman" w:cs="Times New Roman"/>
      <w:sz w:val="28"/>
      <w:szCs w:val="28"/>
      <w:lang w:eastAsia="ru-RU"/>
    </w:rPr>
  </w:style>
  <w:style w:type="paragraph" w:customStyle="1" w:styleId="A20">
    <w:name w:val="A2"/>
    <w:basedOn w:val="ad"/>
    <w:rsid w:val="00D11EAA"/>
    <w:pPr>
      <w:tabs>
        <w:tab w:val="num" w:pos="792"/>
      </w:tabs>
      <w:spacing w:after="0" w:line="240" w:lineRule="auto"/>
      <w:ind w:left="792" w:hanging="432"/>
    </w:pPr>
    <w:rPr>
      <w:rFonts w:ascii="Times New Roman" w:eastAsia="Times New Roman" w:hAnsi="Times New Roman" w:cs="Times New Roman"/>
      <w:sz w:val="28"/>
      <w:szCs w:val="28"/>
      <w:lang w:eastAsia="ru-RU"/>
    </w:rPr>
  </w:style>
  <w:style w:type="paragraph" w:customStyle="1" w:styleId="A30">
    <w:name w:val="A3"/>
    <w:basedOn w:val="ad"/>
    <w:rsid w:val="00D11EAA"/>
    <w:pPr>
      <w:numPr>
        <w:ilvl w:val="2"/>
        <w:numId w:val="10"/>
      </w:numPr>
      <w:spacing w:before="120" w:after="0" w:line="240" w:lineRule="auto"/>
      <w:jc w:val="both"/>
    </w:pPr>
    <w:rPr>
      <w:rFonts w:ascii="Times New Roman" w:eastAsia="Times New Roman" w:hAnsi="Times New Roman" w:cs="Times New Roman"/>
      <w:sz w:val="28"/>
      <w:szCs w:val="28"/>
      <w:lang w:eastAsia="ru-RU"/>
    </w:rPr>
  </w:style>
  <w:style w:type="character" w:customStyle="1" w:styleId="FontStyle57">
    <w:name w:val="Font Style57"/>
    <w:rsid w:val="00D11EAA"/>
    <w:rPr>
      <w:rFonts w:ascii="Times New Roman" w:hAnsi="Times New Roman"/>
      <w:sz w:val="20"/>
    </w:rPr>
  </w:style>
  <w:style w:type="paragraph" w:customStyle="1" w:styleId="3e">
    <w:name w:val="Заг3"/>
    <w:basedOn w:val="31"/>
    <w:rsid w:val="00D11EAA"/>
    <w:pPr>
      <w:widowControl w:val="0"/>
      <w:numPr>
        <w:ilvl w:val="0"/>
        <w:numId w:val="0"/>
      </w:numPr>
      <w:tabs>
        <w:tab w:val="left" w:pos="1680"/>
      </w:tabs>
      <w:suppressAutoHyphens w:val="0"/>
      <w:snapToGrid w:val="0"/>
      <w:spacing w:after="240"/>
      <w:ind w:left="1502" w:hanging="822"/>
    </w:pPr>
    <w:rPr>
      <w:rFonts w:ascii="Arial" w:hAnsi="Arial" w:cs="Arial"/>
      <w:sz w:val="24"/>
      <w:szCs w:val="24"/>
      <w:lang w:eastAsia="ko-KR"/>
    </w:rPr>
  </w:style>
  <w:style w:type="paragraph" w:customStyle="1" w:styleId="font0">
    <w:name w:val="font0"/>
    <w:basedOn w:val="ad"/>
    <w:rsid w:val="00D11EAA"/>
    <w:pPr>
      <w:spacing w:before="100" w:beforeAutospacing="1" w:after="100" w:afterAutospacing="1" w:line="240" w:lineRule="auto"/>
    </w:pPr>
    <w:rPr>
      <w:rFonts w:ascii="Arial" w:eastAsia="Arial Unicode MS" w:hAnsi="Arial" w:cs="Arial"/>
      <w:sz w:val="20"/>
      <w:szCs w:val="20"/>
      <w:lang w:val="en-US"/>
    </w:rPr>
  </w:style>
  <w:style w:type="paragraph" w:customStyle="1" w:styleId="afffff">
    <w:name w:val="ТекстОбычный"/>
    <w:rsid w:val="00D11EAA"/>
    <w:pPr>
      <w:spacing w:after="0" w:line="360" w:lineRule="auto"/>
      <w:ind w:firstLine="851"/>
      <w:jc w:val="both"/>
    </w:pPr>
    <w:rPr>
      <w:rFonts w:ascii="Times New Roman" w:eastAsia="Times New Roman" w:hAnsi="Times New Roman" w:cs="Times New Roman"/>
      <w:sz w:val="24"/>
      <w:szCs w:val="20"/>
      <w:lang w:eastAsia="ru-RU"/>
    </w:rPr>
  </w:style>
  <w:style w:type="paragraph" w:customStyle="1" w:styleId="Pick">
    <w:name w:val="Pick"/>
    <w:basedOn w:val="ad"/>
    <w:rsid w:val="00D11EAA"/>
    <w:pPr>
      <w:keepNext/>
      <w:widowControl w:val="0"/>
      <w:spacing w:before="240" w:after="240" w:line="240" w:lineRule="auto"/>
      <w:jc w:val="center"/>
    </w:pPr>
    <w:rPr>
      <w:rFonts w:ascii="Times New Roman" w:eastAsia="Times New Roman" w:hAnsi="Times New Roman" w:cs="Times New Roman"/>
      <w:sz w:val="24"/>
      <w:szCs w:val="20"/>
      <w:lang w:eastAsia="ru-RU"/>
    </w:rPr>
  </w:style>
  <w:style w:type="paragraph" w:customStyle="1" w:styleId="afffff0">
    <w:name w:val="Список маркированный"/>
    <w:basedOn w:val="ad"/>
    <w:rsid w:val="00D11EAA"/>
    <w:pPr>
      <w:spacing w:after="0" w:line="360" w:lineRule="auto"/>
      <w:jc w:val="both"/>
    </w:pPr>
    <w:rPr>
      <w:rFonts w:ascii="Arial" w:eastAsia="Times New Roman" w:hAnsi="Arial" w:cs="Times New Roman"/>
      <w:szCs w:val="20"/>
    </w:rPr>
  </w:style>
  <w:style w:type="paragraph" w:customStyle="1" w:styleId="afffff1">
    <w:name w:val="Таблица"/>
    <w:basedOn w:val="ad"/>
    <w:link w:val="afffff2"/>
    <w:qFormat/>
    <w:rsid w:val="00D11EAA"/>
    <w:pPr>
      <w:spacing w:before="40" w:after="0" w:line="360" w:lineRule="auto"/>
      <w:jc w:val="both"/>
    </w:pPr>
    <w:rPr>
      <w:rFonts w:ascii="Arial" w:eastAsia="Times New Roman" w:hAnsi="Arial" w:cs="Times New Roman"/>
      <w:szCs w:val="20"/>
    </w:rPr>
  </w:style>
  <w:style w:type="paragraph" w:styleId="53">
    <w:name w:val="toc 5"/>
    <w:basedOn w:val="ad"/>
    <w:next w:val="ad"/>
    <w:autoRedefine/>
    <w:uiPriority w:val="99"/>
    <w:rsid w:val="00D11EAA"/>
    <w:pPr>
      <w:spacing w:after="0" w:line="240" w:lineRule="auto"/>
      <w:ind w:left="720"/>
    </w:pPr>
    <w:rPr>
      <w:rFonts w:ascii="Times New Roman" w:eastAsia="Times New Roman" w:hAnsi="Times New Roman" w:cs="Times New Roman"/>
      <w:sz w:val="20"/>
      <w:szCs w:val="20"/>
      <w:lang w:val="en-US"/>
    </w:rPr>
  </w:style>
  <w:style w:type="paragraph" w:styleId="43">
    <w:name w:val="toc 4"/>
    <w:basedOn w:val="ad"/>
    <w:next w:val="ad"/>
    <w:autoRedefine/>
    <w:uiPriority w:val="99"/>
    <w:rsid w:val="00D11EAA"/>
    <w:pPr>
      <w:spacing w:after="0" w:line="240" w:lineRule="auto"/>
      <w:ind w:left="480"/>
    </w:pPr>
    <w:rPr>
      <w:rFonts w:ascii="Times New Roman" w:eastAsia="Times New Roman" w:hAnsi="Times New Roman" w:cs="Times New Roman"/>
      <w:sz w:val="20"/>
      <w:szCs w:val="20"/>
      <w:lang w:val="en-US"/>
    </w:rPr>
  </w:style>
  <w:style w:type="paragraph" w:styleId="62">
    <w:name w:val="toc 6"/>
    <w:basedOn w:val="ad"/>
    <w:next w:val="ad"/>
    <w:autoRedefine/>
    <w:uiPriority w:val="99"/>
    <w:rsid w:val="00D11EAA"/>
    <w:pPr>
      <w:spacing w:after="0" w:line="240" w:lineRule="auto"/>
      <w:ind w:left="960"/>
    </w:pPr>
    <w:rPr>
      <w:rFonts w:ascii="Times New Roman" w:eastAsia="Times New Roman" w:hAnsi="Times New Roman" w:cs="Times New Roman"/>
      <w:sz w:val="20"/>
      <w:szCs w:val="20"/>
      <w:lang w:val="en-US"/>
    </w:rPr>
  </w:style>
  <w:style w:type="paragraph" w:styleId="73">
    <w:name w:val="toc 7"/>
    <w:basedOn w:val="ad"/>
    <w:next w:val="ad"/>
    <w:autoRedefine/>
    <w:uiPriority w:val="99"/>
    <w:rsid w:val="00D11EAA"/>
    <w:pPr>
      <w:spacing w:after="0" w:line="240" w:lineRule="auto"/>
      <w:ind w:left="1200"/>
    </w:pPr>
    <w:rPr>
      <w:rFonts w:ascii="Times New Roman" w:eastAsia="Times New Roman" w:hAnsi="Times New Roman" w:cs="Times New Roman"/>
      <w:sz w:val="20"/>
      <w:szCs w:val="20"/>
      <w:lang w:val="en-US"/>
    </w:rPr>
  </w:style>
  <w:style w:type="paragraph" w:styleId="82">
    <w:name w:val="toc 8"/>
    <w:basedOn w:val="ad"/>
    <w:next w:val="ad"/>
    <w:autoRedefine/>
    <w:uiPriority w:val="99"/>
    <w:rsid w:val="00D11EAA"/>
    <w:pPr>
      <w:spacing w:after="0" w:line="240" w:lineRule="auto"/>
      <w:ind w:left="1440"/>
    </w:pPr>
    <w:rPr>
      <w:rFonts w:ascii="Times New Roman" w:eastAsia="Times New Roman" w:hAnsi="Times New Roman" w:cs="Times New Roman"/>
      <w:sz w:val="20"/>
      <w:szCs w:val="20"/>
      <w:lang w:val="en-US"/>
    </w:rPr>
  </w:style>
  <w:style w:type="paragraph" w:styleId="91">
    <w:name w:val="toc 9"/>
    <w:basedOn w:val="ad"/>
    <w:next w:val="ad"/>
    <w:autoRedefine/>
    <w:uiPriority w:val="99"/>
    <w:rsid w:val="00D11EAA"/>
    <w:pPr>
      <w:spacing w:after="0" w:line="240" w:lineRule="auto"/>
      <w:ind w:left="1680"/>
    </w:pPr>
    <w:rPr>
      <w:rFonts w:ascii="Times New Roman" w:eastAsia="Times New Roman" w:hAnsi="Times New Roman" w:cs="Times New Roman"/>
      <w:sz w:val="20"/>
      <w:szCs w:val="20"/>
      <w:lang w:val="en-US"/>
    </w:rPr>
  </w:style>
  <w:style w:type="paragraph" w:customStyle="1" w:styleId="2f2">
    <w:name w:val="Заг2"/>
    <w:basedOn w:val="25"/>
    <w:rsid w:val="00D11EAA"/>
    <w:pPr>
      <w:widowControl w:val="0"/>
      <w:tabs>
        <w:tab w:val="left" w:pos="288"/>
      </w:tabs>
      <w:snapToGrid w:val="0"/>
      <w:spacing w:after="240"/>
      <w:ind w:left="1355" w:hanging="590"/>
    </w:pPr>
    <w:rPr>
      <w:rFonts w:ascii="Arial" w:hAnsi="Arial" w:cs="Arial"/>
      <w:i w:val="0"/>
      <w:iCs w:val="0"/>
    </w:rPr>
  </w:style>
  <w:style w:type="paragraph" w:customStyle="1" w:styleId="Default">
    <w:name w:val="Default"/>
    <w:link w:val="Default0"/>
    <w:rsid w:val="00D11EA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66">
    <w:name w:val="Стиль по ширине Перед:  6 пт После:  6 пт"/>
    <w:basedOn w:val="Default"/>
    <w:next w:val="Default"/>
    <w:rsid w:val="00D11EAA"/>
    <w:pPr>
      <w:spacing w:before="120" w:after="120"/>
    </w:pPr>
    <w:rPr>
      <w:color w:val="auto"/>
    </w:rPr>
  </w:style>
  <w:style w:type="paragraph" w:customStyle="1" w:styleId="1fc">
    <w:name w:val="Заг1"/>
    <w:basedOn w:val="18"/>
    <w:link w:val="1fd"/>
    <w:rsid w:val="00D11EAA"/>
    <w:pPr>
      <w:keepNext/>
      <w:widowControl w:val="0"/>
      <w:snapToGrid w:val="0"/>
      <w:spacing w:after="200" w:line="240" w:lineRule="auto"/>
      <w:jc w:val="center"/>
    </w:pPr>
    <w:rPr>
      <w:rFonts w:ascii="Arial" w:hAnsi="Arial" w:cs="Times New Roman"/>
      <w:b/>
      <w:caps/>
      <w:spacing w:val="20"/>
      <w:kern w:val="32"/>
      <w:lang w:val="ru-RU" w:eastAsia="ru-RU"/>
    </w:rPr>
  </w:style>
  <w:style w:type="character" w:customStyle="1" w:styleId="1fd">
    <w:name w:val="Заг1 Знак"/>
    <w:link w:val="1fc"/>
    <w:locked/>
    <w:rsid w:val="00D11EAA"/>
    <w:rPr>
      <w:rFonts w:ascii="Arial" w:eastAsia="Times New Roman" w:hAnsi="Arial" w:cs="Times New Roman"/>
      <w:b/>
      <w:caps/>
      <w:spacing w:val="20"/>
      <w:kern w:val="32"/>
      <w:sz w:val="20"/>
      <w:szCs w:val="20"/>
      <w:lang w:eastAsia="ru-RU"/>
    </w:rPr>
  </w:style>
  <w:style w:type="paragraph" w:customStyle="1" w:styleId="a9">
    <w:name w:val="Текст ТЗ"/>
    <w:basedOn w:val="18"/>
    <w:link w:val="afffff3"/>
    <w:rsid w:val="00D11EAA"/>
    <w:pPr>
      <w:keepNext/>
      <w:numPr>
        <w:ilvl w:val="1"/>
        <w:numId w:val="11"/>
      </w:numPr>
      <w:suppressAutoHyphens/>
      <w:spacing w:after="0" w:line="312" w:lineRule="auto"/>
      <w:jc w:val="both"/>
    </w:pPr>
    <w:rPr>
      <w:rFonts w:ascii="Calibri" w:hAnsi="Calibri" w:cs="Times New Roman"/>
      <w:kern w:val="28"/>
      <w:sz w:val="28"/>
      <w:szCs w:val="28"/>
      <w:lang w:val="ru-RU" w:eastAsia="ko-KR"/>
    </w:rPr>
  </w:style>
  <w:style w:type="character" w:customStyle="1" w:styleId="afffff3">
    <w:name w:val="Текст ТЗ Знак"/>
    <w:link w:val="a9"/>
    <w:locked/>
    <w:rsid w:val="00D11EAA"/>
    <w:rPr>
      <w:rFonts w:ascii="Calibri" w:eastAsia="Times New Roman" w:hAnsi="Calibri" w:cs="Times New Roman"/>
      <w:kern w:val="28"/>
      <w:sz w:val="28"/>
      <w:szCs w:val="28"/>
      <w:lang w:eastAsia="ko-KR"/>
    </w:rPr>
  </w:style>
  <w:style w:type="character" w:customStyle="1" w:styleId="54">
    <w:name w:val="Знак Знак5"/>
    <w:uiPriority w:val="99"/>
    <w:locked/>
    <w:rsid w:val="00D11EAA"/>
    <w:rPr>
      <w:rFonts w:eastAsia="Times New Roman"/>
      <w:sz w:val="24"/>
      <w:lang w:val="en-US"/>
    </w:rPr>
  </w:style>
  <w:style w:type="paragraph" w:customStyle="1" w:styleId="afffff4">
    <w:name w:val="Знак Знак Знак Знак Знак Знак"/>
    <w:basedOn w:val="ad"/>
    <w:next w:val="18"/>
    <w:uiPriority w:val="99"/>
    <w:rsid w:val="00D11EAA"/>
    <w:pPr>
      <w:spacing w:after="160" w:line="240" w:lineRule="exact"/>
      <w:jc w:val="both"/>
    </w:pPr>
    <w:rPr>
      <w:rFonts w:ascii="Verdana" w:eastAsia="Times New Roman" w:hAnsi="Verdana" w:cs="Times New Roman"/>
      <w:sz w:val="20"/>
      <w:szCs w:val="20"/>
      <w:lang w:val="en-US"/>
    </w:rPr>
  </w:style>
  <w:style w:type="paragraph" w:customStyle="1" w:styleId="214">
    <w:name w:val="Знак21"/>
    <w:basedOn w:val="ad"/>
    <w:uiPriority w:val="99"/>
    <w:rsid w:val="00D11EAA"/>
    <w:pPr>
      <w:spacing w:after="160" w:line="240" w:lineRule="exact"/>
    </w:pPr>
    <w:rPr>
      <w:rFonts w:ascii="Verdana" w:eastAsia="Times New Roman" w:hAnsi="Verdana" w:cs="Verdana"/>
      <w:sz w:val="20"/>
      <w:szCs w:val="20"/>
      <w:lang w:val="en-US"/>
    </w:rPr>
  </w:style>
  <w:style w:type="character" w:customStyle="1" w:styleId="afffff5">
    <w:name w:val="Основной текст по центру Знак Знак"/>
    <w:uiPriority w:val="99"/>
    <w:locked/>
    <w:rsid w:val="00D11EAA"/>
    <w:rPr>
      <w:sz w:val="24"/>
    </w:rPr>
  </w:style>
  <w:style w:type="paragraph" w:customStyle="1" w:styleId="112">
    <w:name w:val="Абзац списка11"/>
    <w:basedOn w:val="ad"/>
    <w:uiPriority w:val="99"/>
    <w:rsid w:val="00D11EAA"/>
    <w:pPr>
      <w:ind w:left="720"/>
    </w:pPr>
    <w:rPr>
      <w:rFonts w:ascii="Calibri" w:eastAsia="Times New Roman" w:hAnsi="Calibri" w:cs="Calibri"/>
    </w:rPr>
  </w:style>
  <w:style w:type="character" w:customStyle="1" w:styleId="63">
    <w:name w:val="Знак Знак6"/>
    <w:uiPriority w:val="99"/>
    <w:rsid w:val="00D11EAA"/>
    <w:rPr>
      <w:rFonts w:eastAsia="MS Mincho"/>
      <w:sz w:val="24"/>
      <w:lang w:eastAsia="ja-JP"/>
    </w:rPr>
  </w:style>
  <w:style w:type="character" w:customStyle="1" w:styleId="FontStyle32">
    <w:name w:val="Font Style32"/>
    <w:uiPriority w:val="99"/>
    <w:rsid w:val="00D11EAA"/>
    <w:rPr>
      <w:rFonts w:ascii="Times New Roman" w:hAnsi="Times New Roman"/>
      <w:b/>
      <w:sz w:val="20"/>
    </w:rPr>
  </w:style>
  <w:style w:type="character" w:customStyle="1" w:styleId="afffff6">
    <w:name w:val="Текст концевой сноски Знак"/>
    <w:basedOn w:val="ae"/>
    <w:link w:val="afffff7"/>
    <w:uiPriority w:val="99"/>
    <w:rsid w:val="00D11EAA"/>
    <w:rPr>
      <w:sz w:val="20"/>
      <w:szCs w:val="20"/>
    </w:rPr>
  </w:style>
  <w:style w:type="paragraph" w:styleId="afffff7">
    <w:name w:val="endnote text"/>
    <w:basedOn w:val="ad"/>
    <w:link w:val="afffff6"/>
    <w:uiPriority w:val="99"/>
    <w:unhideWhenUsed/>
    <w:rsid w:val="00D11EAA"/>
    <w:pPr>
      <w:spacing w:after="0" w:line="240" w:lineRule="auto"/>
    </w:pPr>
    <w:rPr>
      <w:sz w:val="20"/>
      <w:szCs w:val="20"/>
    </w:rPr>
  </w:style>
  <w:style w:type="character" w:customStyle="1" w:styleId="1fe">
    <w:name w:val="Текст концевой сноски Знак1"/>
    <w:basedOn w:val="ae"/>
    <w:uiPriority w:val="99"/>
    <w:semiHidden/>
    <w:rsid w:val="00D11EAA"/>
    <w:rPr>
      <w:sz w:val="20"/>
      <w:szCs w:val="20"/>
    </w:rPr>
  </w:style>
  <w:style w:type="character" w:customStyle="1" w:styleId="GrekovaOA">
    <w:name w:val="Grekova_OA"/>
    <w:uiPriority w:val="99"/>
    <w:semiHidden/>
    <w:rsid w:val="00D11EAA"/>
    <w:rPr>
      <w:color w:val="000000"/>
    </w:rPr>
  </w:style>
  <w:style w:type="character" w:customStyle="1" w:styleId="EndnoteTextChar1">
    <w:name w:val="Endnote Text Char1"/>
    <w:basedOn w:val="ae"/>
    <w:uiPriority w:val="99"/>
    <w:semiHidden/>
    <w:rsid w:val="00D11EAA"/>
    <w:rPr>
      <w:sz w:val="20"/>
      <w:szCs w:val="20"/>
    </w:rPr>
  </w:style>
  <w:style w:type="character" w:styleId="afffff8">
    <w:name w:val="endnote reference"/>
    <w:basedOn w:val="ae"/>
    <w:uiPriority w:val="99"/>
    <w:unhideWhenUsed/>
    <w:rsid w:val="00D11EAA"/>
    <w:rPr>
      <w:vertAlign w:val="superscript"/>
    </w:rPr>
  </w:style>
  <w:style w:type="paragraph" w:customStyle="1" w:styleId="44">
    <w:name w:val="Основной текст4"/>
    <w:basedOn w:val="ad"/>
    <w:link w:val="afffff9"/>
    <w:rsid w:val="00D11EAA"/>
    <w:pPr>
      <w:widowControl w:val="0"/>
      <w:shd w:val="clear" w:color="auto" w:fill="FFFFFF"/>
      <w:spacing w:after="180" w:line="327" w:lineRule="exact"/>
      <w:ind w:hanging="340"/>
    </w:pPr>
    <w:rPr>
      <w:rFonts w:ascii="Sylfaen" w:eastAsia="Sylfaen" w:hAnsi="Sylfaen" w:cs="Sylfaen"/>
      <w:color w:val="000000"/>
      <w:sz w:val="27"/>
      <w:szCs w:val="27"/>
      <w:lang w:eastAsia="ru-RU"/>
    </w:rPr>
  </w:style>
  <w:style w:type="paragraph" w:customStyle="1" w:styleId="afffffa">
    <w:name w:val="Слева (без отступа)"/>
    <w:basedOn w:val="ad"/>
    <w:rsid w:val="00D11EAA"/>
    <w:pPr>
      <w:spacing w:after="120" w:line="240" w:lineRule="auto"/>
      <w:jc w:val="both"/>
    </w:pPr>
    <w:rPr>
      <w:rFonts w:ascii="Times New Roman" w:eastAsia="Times New Roman" w:hAnsi="Times New Roman" w:cs="Times New Roman"/>
      <w:sz w:val="28"/>
      <w:szCs w:val="28"/>
      <w:lang w:eastAsia="ru-RU"/>
    </w:rPr>
  </w:style>
  <w:style w:type="numbering" w:customStyle="1" w:styleId="3f">
    <w:name w:val="Стиль3"/>
    <w:rsid w:val="00D11EAA"/>
  </w:style>
  <w:style w:type="paragraph" w:customStyle="1" w:styleId="afffffb">
    <w:name w:val="МРСК_колонтитул_верхний_правый"/>
    <w:basedOn w:val="aff1"/>
    <w:link w:val="afffffc"/>
    <w:rsid w:val="00D11EAA"/>
    <w:pPr>
      <w:keepNext/>
      <w:widowControl/>
      <w:autoSpaceDE/>
      <w:autoSpaceDN/>
      <w:adjustRightInd/>
      <w:ind w:firstLine="709"/>
      <w:jc w:val="right"/>
    </w:pPr>
    <w:rPr>
      <w:rFonts w:ascii="Times New Roman" w:hAnsi="Times New Roman"/>
      <w:caps/>
      <w:sz w:val="16"/>
      <w:szCs w:val="16"/>
    </w:rPr>
  </w:style>
  <w:style w:type="character" w:customStyle="1" w:styleId="afffffc">
    <w:name w:val="МРСК_колонтитул_верхний_правый Знак"/>
    <w:link w:val="afffffb"/>
    <w:rsid w:val="00D11EAA"/>
    <w:rPr>
      <w:rFonts w:ascii="Times New Roman" w:eastAsia="Times New Roman" w:hAnsi="Times New Roman" w:cs="Times New Roman"/>
      <w:caps/>
      <w:sz w:val="16"/>
      <w:szCs w:val="16"/>
      <w:lang w:eastAsia="ru-RU"/>
    </w:rPr>
  </w:style>
  <w:style w:type="paragraph" w:customStyle="1" w:styleId="afffffd">
    <w:name w:val="МРСК_колонтитул_верхний_центр"/>
    <w:basedOn w:val="aff1"/>
    <w:rsid w:val="00D11EAA"/>
    <w:pPr>
      <w:keepNext/>
      <w:widowControl/>
      <w:autoSpaceDE/>
      <w:autoSpaceDN/>
      <w:adjustRightInd/>
      <w:ind w:firstLine="709"/>
      <w:jc w:val="center"/>
    </w:pPr>
    <w:rPr>
      <w:rFonts w:ascii="Times New Roman" w:hAnsi="Times New Roman"/>
      <w:caps/>
      <w:sz w:val="16"/>
      <w:szCs w:val="16"/>
    </w:rPr>
  </w:style>
  <w:style w:type="paragraph" w:styleId="afffffe">
    <w:name w:val="Document Map"/>
    <w:basedOn w:val="ad"/>
    <w:link w:val="affffff"/>
    <w:rsid w:val="00D11EAA"/>
    <w:pPr>
      <w:spacing w:after="0" w:line="240" w:lineRule="auto"/>
    </w:pPr>
    <w:rPr>
      <w:rFonts w:ascii="Tahoma" w:eastAsia="Times New Roman" w:hAnsi="Tahoma" w:cs="Tahoma"/>
      <w:sz w:val="16"/>
      <w:szCs w:val="16"/>
      <w:lang w:eastAsia="ru-RU"/>
    </w:rPr>
  </w:style>
  <w:style w:type="character" w:customStyle="1" w:styleId="affffff">
    <w:name w:val="Схема документа Знак"/>
    <w:basedOn w:val="ae"/>
    <w:link w:val="afffffe"/>
    <w:rsid w:val="00D11EAA"/>
    <w:rPr>
      <w:rFonts w:ascii="Tahoma" w:eastAsia="Times New Roman" w:hAnsi="Tahoma" w:cs="Tahoma"/>
      <w:sz w:val="16"/>
      <w:szCs w:val="16"/>
      <w:lang w:eastAsia="ru-RU"/>
    </w:rPr>
  </w:style>
  <w:style w:type="paragraph" w:customStyle="1" w:styleId="affffff0">
    <w:name w:val="Знак Знак Знак"/>
    <w:basedOn w:val="ad"/>
    <w:rsid w:val="00D11EAA"/>
    <w:pPr>
      <w:tabs>
        <w:tab w:val="num" w:pos="360"/>
      </w:tabs>
      <w:spacing w:after="160" w:line="240" w:lineRule="exact"/>
    </w:pPr>
    <w:rPr>
      <w:rFonts w:ascii="Times New Roman" w:eastAsia="Times New Roman" w:hAnsi="Times New Roman" w:cs="Times New Roman"/>
      <w:noProof/>
      <w:sz w:val="24"/>
      <w:szCs w:val="24"/>
      <w:lang w:val="en-US" w:eastAsia="ru-RU"/>
    </w:rPr>
  </w:style>
  <w:style w:type="paragraph" w:customStyle="1" w:styleId="CoverAuthor">
    <w:name w:val="Cover Author"/>
    <w:basedOn w:val="ad"/>
    <w:rsid w:val="00D11EAA"/>
    <w:pPr>
      <w:keepNext/>
      <w:suppressAutoHyphens/>
      <w:spacing w:after="120" w:line="240" w:lineRule="atLeast"/>
    </w:pPr>
    <w:rPr>
      <w:rFonts w:ascii="Arial" w:eastAsia="Times New Roman" w:hAnsi="Arial" w:cs="Arial"/>
      <w:spacing w:val="-5"/>
      <w:sz w:val="28"/>
      <w:szCs w:val="28"/>
    </w:rPr>
  </w:style>
  <w:style w:type="paragraph" w:customStyle="1" w:styleId="affffff1">
    <w:name w:val="Справа"/>
    <w:basedOn w:val="ad"/>
    <w:rsid w:val="00D11EAA"/>
    <w:pPr>
      <w:spacing w:after="120" w:line="240" w:lineRule="auto"/>
      <w:jc w:val="right"/>
    </w:pPr>
    <w:rPr>
      <w:rFonts w:ascii="Times New Roman" w:eastAsia="Times New Roman" w:hAnsi="Times New Roman" w:cs="Times New Roman"/>
      <w:sz w:val="28"/>
      <w:szCs w:val="28"/>
      <w:lang w:eastAsia="ru-RU"/>
    </w:rPr>
  </w:style>
  <w:style w:type="character" w:customStyle="1" w:styleId="affffff2">
    <w:name w:val="Стиль полужирный Красный"/>
    <w:rsid w:val="00D11EAA"/>
    <w:rPr>
      <w:rFonts w:ascii="Times New Roman" w:hAnsi="Times New Roman"/>
      <w:color w:val="auto"/>
    </w:rPr>
  </w:style>
  <w:style w:type="paragraph" w:customStyle="1" w:styleId="affffff3">
    <w:name w:val="Абзац нумеров"/>
    <w:basedOn w:val="ad"/>
    <w:rsid w:val="00D11EAA"/>
    <w:pPr>
      <w:tabs>
        <w:tab w:val="num" w:pos="1440"/>
      </w:tabs>
      <w:spacing w:after="120" w:line="288" w:lineRule="auto"/>
      <w:ind w:left="1440" w:hanging="360"/>
      <w:jc w:val="both"/>
    </w:pPr>
    <w:rPr>
      <w:rFonts w:ascii="Times New Roman" w:eastAsia="Times New Roman" w:hAnsi="Times New Roman" w:cs="Times New Roman"/>
      <w:sz w:val="28"/>
      <w:szCs w:val="28"/>
      <w:lang w:eastAsia="ru-RU"/>
    </w:rPr>
  </w:style>
  <w:style w:type="table" w:customStyle="1" w:styleId="113">
    <w:name w:val="Сетка таблицы11"/>
    <w:basedOn w:val="af"/>
    <w:next w:val="afff6"/>
    <w:uiPriority w:val="99"/>
    <w:rsid w:val="00D11EA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0">
    <w:name w:val="МРСК_заголовок_1"/>
    <w:basedOn w:val="18"/>
    <w:rsid w:val="00D11EAA"/>
    <w:pPr>
      <w:keepNext/>
      <w:numPr>
        <w:numId w:val="13"/>
      </w:numPr>
      <w:shd w:val="clear" w:color="auto" w:fill="D9D9D9"/>
      <w:spacing w:before="240" w:after="60" w:line="300" w:lineRule="auto"/>
      <w:jc w:val="both"/>
    </w:pPr>
    <w:rPr>
      <w:rFonts w:ascii="Times New Roman" w:hAnsi="Times New Roman" w:cs="Arial"/>
      <w:b/>
      <w:bCs/>
      <w:caps/>
      <w:kern w:val="32"/>
      <w:sz w:val="28"/>
      <w:szCs w:val="28"/>
      <w:lang w:val="ru-RU" w:eastAsia="ru-RU"/>
    </w:rPr>
  </w:style>
  <w:style w:type="paragraph" w:customStyle="1" w:styleId="affffff4">
    <w:name w:val="МРСК_шрифт_абзаца"/>
    <w:basedOn w:val="ad"/>
    <w:link w:val="affffff5"/>
    <w:rsid w:val="00D11EAA"/>
    <w:pPr>
      <w:keepNext/>
      <w:keepLines/>
      <w:widowControl w:val="0"/>
      <w:suppressLineNumbers/>
      <w:spacing w:before="120" w:after="120" w:line="300" w:lineRule="auto"/>
      <w:ind w:firstLine="709"/>
      <w:contextualSpacing/>
      <w:jc w:val="both"/>
    </w:pPr>
    <w:rPr>
      <w:rFonts w:ascii="Times New Roman" w:eastAsia="Times New Roman" w:hAnsi="Times New Roman" w:cs="Times New Roman"/>
      <w:sz w:val="24"/>
      <w:szCs w:val="24"/>
      <w:lang w:eastAsia="ru-RU"/>
    </w:rPr>
  </w:style>
  <w:style w:type="character" w:customStyle="1" w:styleId="affffff5">
    <w:name w:val="МРСК_шрифт_абзаца Знак"/>
    <w:link w:val="affffff4"/>
    <w:rsid w:val="00D11EAA"/>
    <w:rPr>
      <w:rFonts w:ascii="Times New Roman" w:eastAsia="Times New Roman" w:hAnsi="Times New Roman" w:cs="Times New Roman"/>
      <w:sz w:val="24"/>
      <w:szCs w:val="24"/>
      <w:lang w:eastAsia="ru-RU"/>
    </w:rPr>
  </w:style>
  <w:style w:type="paragraph" w:customStyle="1" w:styleId="20">
    <w:name w:val="МРСК_заголовок_2"/>
    <w:basedOn w:val="affffff4"/>
    <w:rsid w:val="00D11EAA"/>
    <w:pPr>
      <w:keepNext w:val="0"/>
      <w:keepLines w:val="0"/>
      <w:numPr>
        <w:ilvl w:val="1"/>
        <w:numId w:val="13"/>
      </w:numPr>
      <w:tabs>
        <w:tab w:val="clear" w:pos="0"/>
        <w:tab w:val="num" w:pos="1428"/>
      </w:tabs>
      <w:spacing w:before="240" w:after="60"/>
      <w:ind w:left="1788" w:hanging="720"/>
      <w:jc w:val="left"/>
    </w:pPr>
    <w:rPr>
      <w:b/>
      <w:caps/>
      <w:spacing w:val="-6"/>
      <w:sz w:val="26"/>
      <w:szCs w:val="26"/>
    </w:rPr>
  </w:style>
  <w:style w:type="paragraph" w:customStyle="1" w:styleId="affffff6">
    <w:name w:val="МРСК_заголовок_большой"/>
    <w:basedOn w:val="ad"/>
    <w:rsid w:val="00D11EAA"/>
    <w:pPr>
      <w:keepNext/>
      <w:suppressAutoHyphens/>
      <w:spacing w:after="0" w:line="240" w:lineRule="auto"/>
      <w:ind w:firstLine="709"/>
      <w:jc w:val="center"/>
    </w:pPr>
    <w:rPr>
      <w:rFonts w:ascii="Times New Roman" w:eastAsia="Times New Roman" w:hAnsi="Times New Roman" w:cs="Times New Roman"/>
      <w:b/>
      <w:caps/>
      <w:sz w:val="32"/>
      <w:szCs w:val="32"/>
      <w:lang w:eastAsia="ru-RU"/>
    </w:rPr>
  </w:style>
  <w:style w:type="paragraph" w:customStyle="1" w:styleId="affffff7">
    <w:name w:val="МРСК_заголовок_малый"/>
    <w:basedOn w:val="ad"/>
    <w:rsid w:val="00D11EAA"/>
    <w:pPr>
      <w:keepNext/>
      <w:suppressAutoHyphens/>
      <w:spacing w:after="0" w:line="240" w:lineRule="auto"/>
      <w:ind w:firstLine="709"/>
      <w:jc w:val="center"/>
    </w:pPr>
    <w:rPr>
      <w:rFonts w:ascii="Times New Roman" w:eastAsia="Times New Roman" w:hAnsi="Times New Roman" w:cs="Times New Roman"/>
      <w:b/>
      <w:caps/>
      <w:sz w:val="24"/>
      <w:szCs w:val="24"/>
      <w:lang w:eastAsia="ru-RU"/>
    </w:rPr>
  </w:style>
  <w:style w:type="paragraph" w:customStyle="1" w:styleId="affffff8">
    <w:name w:val="МРСК_заголовок_средний"/>
    <w:basedOn w:val="ad"/>
    <w:rsid w:val="00D11EAA"/>
    <w:pPr>
      <w:keepNext/>
      <w:suppressAutoHyphens/>
      <w:spacing w:after="120" w:line="240" w:lineRule="auto"/>
      <w:ind w:firstLine="709"/>
      <w:jc w:val="center"/>
    </w:pPr>
    <w:rPr>
      <w:rFonts w:ascii="Times New Roman" w:eastAsia="Times New Roman" w:hAnsi="Times New Roman" w:cs="Times New Roman"/>
      <w:b/>
      <w:caps/>
      <w:sz w:val="28"/>
      <w:szCs w:val="28"/>
      <w:lang w:eastAsia="ru-RU"/>
    </w:rPr>
  </w:style>
  <w:style w:type="paragraph" w:customStyle="1" w:styleId="affffff9">
    <w:name w:val="МРСК_колонтитул_верхний_левый"/>
    <w:basedOn w:val="aff1"/>
    <w:rsid w:val="00D11EAA"/>
    <w:pPr>
      <w:keepNext/>
      <w:widowControl/>
      <w:autoSpaceDE/>
      <w:autoSpaceDN/>
      <w:adjustRightInd/>
      <w:ind w:firstLine="709"/>
    </w:pPr>
    <w:rPr>
      <w:rFonts w:ascii="Times New Roman" w:hAnsi="Times New Roman"/>
      <w:caps/>
      <w:sz w:val="16"/>
      <w:szCs w:val="16"/>
    </w:rPr>
  </w:style>
  <w:style w:type="paragraph" w:customStyle="1" w:styleId="a5">
    <w:name w:val="МРСК_маркированный"/>
    <w:basedOn w:val="a0"/>
    <w:rsid w:val="00D11EAA"/>
    <w:pPr>
      <w:keepNext/>
      <w:numPr>
        <w:numId w:val="17"/>
      </w:numPr>
      <w:tabs>
        <w:tab w:val="left" w:pos="567"/>
      </w:tabs>
      <w:spacing w:line="300" w:lineRule="auto"/>
      <w:ind w:left="0" w:firstLine="284"/>
      <w:jc w:val="both"/>
    </w:pPr>
  </w:style>
  <w:style w:type="paragraph" w:customStyle="1" w:styleId="affffffa">
    <w:name w:val="МРСК_название_объекта"/>
    <w:basedOn w:val="ad"/>
    <w:rsid w:val="00D11EAA"/>
    <w:pPr>
      <w:keepNext/>
      <w:spacing w:before="60" w:after="0" w:line="240" w:lineRule="auto"/>
      <w:ind w:firstLine="709"/>
      <w:jc w:val="both"/>
    </w:pPr>
    <w:rPr>
      <w:rFonts w:ascii="Times New Roman" w:eastAsia="Times New Roman" w:hAnsi="Times New Roman" w:cs="Times New Roman"/>
      <w:b/>
      <w:bCs/>
      <w:sz w:val="20"/>
      <w:szCs w:val="20"/>
      <w:lang w:eastAsia="ru-RU"/>
    </w:rPr>
  </w:style>
  <w:style w:type="paragraph" w:customStyle="1" w:styleId="a3">
    <w:name w:val="МРСК_нумерованный_список"/>
    <w:basedOn w:val="a1"/>
    <w:link w:val="affffffb"/>
    <w:rsid w:val="00D11EAA"/>
    <w:pPr>
      <w:numPr>
        <w:numId w:val="15"/>
      </w:numPr>
      <w:contextualSpacing w:val="0"/>
    </w:pPr>
  </w:style>
  <w:style w:type="paragraph" w:styleId="a1">
    <w:name w:val="List Number"/>
    <w:basedOn w:val="ad"/>
    <w:uiPriority w:val="99"/>
    <w:unhideWhenUsed/>
    <w:rsid w:val="00D11EAA"/>
    <w:pPr>
      <w:keepNext/>
      <w:numPr>
        <w:numId w:val="14"/>
      </w:numPr>
      <w:spacing w:after="0" w:line="300" w:lineRule="auto"/>
      <w:contextualSpacing/>
      <w:jc w:val="both"/>
    </w:pPr>
    <w:rPr>
      <w:rFonts w:ascii="Times New Roman" w:eastAsia="Times New Roman" w:hAnsi="Times New Roman" w:cs="Times New Roman"/>
      <w:sz w:val="24"/>
      <w:szCs w:val="24"/>
      <w:lang w:eastAsia="ru-RU"/>
    </w:rPr>
  </w:style>
  <w:style w:type="character" w:customStyle="1" w:styleId="affffffb">
    <w:name w:val="МРСК_нумерованный_список Знак"/>
    <w:link w:val="a3"/>
    <w:rsid w:val="00D11EAA"/>
    <w:rPr>
      <w:rFonts w:ascii="Times New Roman" w:eastAsia="Times New Roman" w:hAnsi="Times New Roman" w:cs="Times New Roman"/>
      <w:sz w:val="24"/>
      <w:szCs w:val="24"/>
      <w:lang w:eastAsia="ru-RU"/>
    </w:rPr>
  </w:style>
  <w:style w:type="paragraph" w:customStyle="1" w:styleId="affffffc">
    <w:name w:val="МРСК_потоковая_диаграмма"/>
    <w:basedOn w:val="ad"/>
    <w:rsid w:val="00D11EAA"/>
    <w:pPr>
      <w:keepNext/>
      <w:spacing w:after="0" w:line="240" w:lineRule="auto"/>
      <w:ind w:firstLine="709"/>
      <w:jc w:val="both"/>
    </w:pPr>
    <w:rPr>
      <w:rFonts w:ascii="Times New Roman" w:eastAsia="Times New Roman" w:hAnsi="Times New Roman" w:cs="Times New Roman"/>
      <w:sz w:val="16"/>
      <w:szCs w:val="16"/>
      <w:lang w:eastAsia="ru-RU"/>
    </w:rPr>
  </w:style>
  <w:style w:type="paragraph" w:customStyle="1" w:styleId="affffffd">
    <w:name w:val="МРСК_потоковая_диаграмма_по_центру"/>
    <w:basedOn w:val="affffffc"/>
    <w:rsid w:val="00D11EAA"/>
    <w:pPr>
      <w:suppressAutoHyphens/>
      <w:jc w:val="center"/>
    </w:pPr>
  </w:style>
  <w:style w:type="paragraph" w:customStyle="1" w:styleId="affffffe">
    <w:name w:val="МРСК_Приложения"/>
    <w:basedOn w:val="affffff8"/>
    <w:rsid w:val="00D11EAA"/>
    <w:pPr>
      <w:spacing w:before="6000"/>
    </w:pPr>
  </w:style>
  <w:style w:type="paragraph" w:customStyle="1" w:styleId="afffffff">
    <w:name w:val="МРСК_рисунок"/>
    <w:basedOn w:val="ad"/>
    <w:rsid w:val="00D11EAA"/>
    <w:pPr>
      <w:keepNext/>
      <w:suppressAutoHyphens/>
      <w:spacing w:after="0" w:line="240" w:lineRule="auto"/>
      <w:ind w:firstLine="709"/>
      <w:jc w:val="center"/>
    </w:pPr>
    <w:rPr>
      <w:rFonts w:ascii="Times New Roman" w:eastAsia="Times New Roman" w:hAnsi="Times New Roman" w:cs="Times New Roman"/>
      <w:sz w:val="16"/>
      <w:szCs w:val="16"/>
      <w:lang w:eastAsia="ru-RU"/>
    </w:rPr>
  </w:style>
  <w:style w:type="paragraph" w:customStyle="1" w:styleId="afffffff0">
    <w:name w:val="МРСК_Скрытый"/>
    <w:basedOn w:val="affffff7"/>
    <w:rsid w:val="00D11EAA"/>
    <w:pPr>
      <w:jc w:val="left"/>
    </w:pPr>
    <w:rPr>
      <w:b w:val="0"/>
      <w:color w:val="FFFFFF"/>
      <w:sz w:val="16"/>
      <w:szCs w:val="16"/>
    </w:rPr>
  </w:style>
  <w:style w:type="paragraph" w:customStyle="1" w:styleId="afffffff1">
    <w:name w:val="МРСК_таблица_заголовок"/>
    <w:basedOn w:val="ad"/>
    <w:rsid w:val="00D11EAA"/>
    <w:pPr>
      <w:keepNext/>
      <w:suppressAutoHyphens/>
      <w:spacing w:after="0" w:line="240" w:lineRule="auto"/>
      <w:ind w:firstLine="709"/>
      <w:jc w:val="center"/>
    </w:pPr>
    <w:rPr>
      <w:rFonts w:ascii="Times New Roman" w:eastAsia="Times New Roman" w:hAnsi="Times New Roman" w:cs="Times New Roman"/>
      <w:sz w:val="20"/>
      <w:szCs w:val="20"/>
      <w:lang w:eastAsia="ru-RU"/>
    </w:rPr>
  </w:style>
  <w:style w:type="paragraph" w:customStyle="1" w:styleId="afffffff2">
    <w:name w:val="МРСК_таблица_текст"/>
    <w:basedOn w:val="afffffff1"/>
    <w:rsid w:val="00D11EAA"/>
    <w:pPr>
      <w:suppressAutoHyphens w:val="0"/>
      <w:jc w:val="both"/>
    </w:pPr>
  </w:style>
  <w:style w:type="paragraph" w:customStyle="1" w:styleId="afffffff3">
    <w:name w:val="МРСК_шрифт_абзаца_без_отступа"/>
    <w:basedOn w:val="ad"/>
    <w:rsid w:val="00D11EAA"/>
    <w:pPr>
      <w:keepNext/>
      <w:spacing w:after="0" w:line="240" w:lineRule="auto"/>
      <w:ind w:firstLine="709"/>
    </w:pPr>
    <w:rPr>
      <w:rFonts w:ascii="Times New Roman" w:eastAsia="Times New Roman" w:hAnsi="Times New Roman" w:cs="Times New Roman"/>
      <w:sz w:val="24"/>
      <w:szCs w:val="24"/>
      <w:lang w:eastAsia="ru-RU"/>
    </w:rPr>
  </w:style>
  <w:style w:type="paragraph" w:customStyle="1" w:styleId="afffffff4">
    <w:name w:val="МРСК_шрифт_абзаца_без_отступа_по_центру"/>
    <w:basedOn w:val="afffffff3"/>
    <w:rsid w:val="00D11EAA"/>
    <w:pPr>
      <w:jc w:val="center"/>
    </w:pPr>
  </w:style>
  <w:style w:type="paragraph" w:customStyle="1" w:styleId="afffffff5">
    <w:name w:val="МРСК_обычный_текст"/>
    <w:basedOn w:val="ad"/>
    <w:qFormat/>
    <w:rsid w:val="00D11EAA"/>
    <w:pPr>
      <w:keepNext/>
      <w:spacing w:after="0" w:line="240" w:lineRule="auto"/>
      <w:ind w:firstLine="709"/>
      <w:jc w:val="both"/>
    </w:pPr>
    <w:rPr>
      <w:rFonts w:ascii="Times New Roman" w:eastAsia="Times New Roman" w:hAnsi="Times New Roman" w:cs="Times New Roman"/>
      <w:sz w:val="24"/>
      <w:szCs w:val="24"/>
      <w:lang w:eastAsia="ru-RU"/>
    </w:rPr>
  </w:style>
  <w:style w:type="paragraph" w:customStyle="1" w:styleId="afffffff6">
    <w:name w:val="МРСК_таблица_название"/>
    <w:basedOn w:val="afff4"/>
    <w:rsid w:val="00D11EAA"/>
    <w:pPr>
      <w:keepNext/>
      <w:autoSpaceDE/>
      <w:autoSpaceDN/>
      <w:spacing w:before="60"/>
      <w:ind w:firstLine="709"/>
    </w:pPr>
    <w:rPr>
      <w:b/>
      <w:bCs/>
      <w:sz w:val="20"/>
      <w:szCs w:val="20"/>
    </w:rPr>
  </w:style>
  <w:style w:type="paragraph" w:customStyle="1" w:styleId="3">
    <w:name w:val="МРСК_заголовок_3"/>
    <w:basedOn w:val="31"/>
    <w:qFormat/>
    <w:rsid w:val="00D11EAA"/>
    <w:pPr>
      <w:numPr>
        <w:numId w:val="13"/>
      </w:numPr>
      <w:suppressAutoHyphens w:val="0"/>
      <w:spacing w:before="0" w:after="0" w:line="300" w:lineRule="auto"/>
      <w:jc w:val="both"/>
    </w:pPr>
    <w:rPr>
      <w:caps/>
      <w:sz w:val="24"/>
      <w:szCs w:val="26"/>
    </w:rPr>
  </w:style>
  <w:style w:type="paragraph" w:customStyle="1" w:styleId="afffffff7">
    <w:name w:val="Мой_обычный"/>
    <w:basedOn w:val="ad"/>
    <w:qFormat/>
    <w:rsid w:val="00D11EAA"/>
    <w:pPr>
      <w:keepNext/>
      <w:framePr w:hSpace="180" w:wrap="around" w:vAnchor="text" w:hAnchor="margin" w:y="137"/>
      <w:spacing w:after="0" w:line="300" w:lineRule="auto"/>
      <w:ind w:firstLine="709"/>
      <w:jc w:val="both"/>
    </w:pPr>
    <w:rPr>
      <w:rFonts w:ascii="Times New Roman" w:eastAsia="Times New Roman" w:hAnsi="Times New Roman" w:cs="Times New Roman"/>
      <w:sz w:val="24"/>
      <w:szCs w:val="24"/>
      <w:lang w:eastAsia="ru-RU"/>
    </w:rPr>
  </w:style>
  <w:style w:type="paragraph" w:customStyle="1" w:styleId="afffffff8">
    <w:name w:val="МРСК_колонтитул_верхний_центр_курсив"/>
    <w:basedOn w:val="afffffd"/>
    <w:qFormat/>
    <w:rsid w:val="00D11EAA"/>
    <w:pPr>
      <w:framePr w:hSpace="180" w:wrap="around" w:vAnchor="text" w:hAnchor="margin" w:y="137"/>
    </w:pPr>
    <w:rPr>
      <w:i/>
      <w:sz w:val="12"/>
    </w:rPr>
  </w:style>
  <w:style w:type="paragraph" w:customStyle="1" w:styleId="afffffff9">
    <w:name w:val="Б_скрытый"/>
    <w:basedOn w:val="ad"/>
    <w:rsid w:val="00D11EAA"/>
    <w:pPr>
      <w:keepNext/>
      <w:tabs>
        <w:tab w:val="num" w:pos="2520"/>
      </w:tabs>
      <w:suppressAutoHyphens/>
      <w:spacing w:after="0" w:line="192" w:lineRule="auto"/>
      <w:jc w:val="center"/>
      <w:outlineLvl w:val="2"/>
    </w:pPr>
    <w:rPr>
      <w:rFonts w:ascii="Arial" w:eastAsia="Times New Roman" w:hAnsi="Arial" w:cs="Arial"/>
      <w:bCs/>
      <w:i/>
      <w:sz w:val="8"/>
      <w:szCs w:val="12"/>
      <w:lang w:eastAsia="ru-RU"/>
    </w:rPr>
  </w:style>
  <w:style w:type="paragraph" w:styleId="afffffffa">
    <w:name w:val="TOC Heading"/>
    <w:basedOn w:val="18"/>
    <w:next w:val="ad"/>
    <w:uiPriority w:val="39"/>
    <w:unhideWhenUsed/>
    <w:qFormat/>
    <w:rsid w:val="00D11EAA"/>
    <w:pPr>
      <w:keepNext/>
      <w:spacing w:before="240" w:after="60" w:line="300" w:lineRule="auto"/>
      <w:ind w:firstLine="709"/>
      <w:jc w:val="both"/>
      <w:outlineLvl w:val="9"/>
    </w:pPr>
    <w:rPr>
      <w:rFonts w:ascii="Cambria" w:hAnsi="Cambria" w:cs="Times New Roman"/>
      <w:b/>
      <w:bCs/>
      <w:kern w:val="32"/>
      <w:sz w:val="32"/>
      <w:szCs w:val="32"/>
      <w:lang w:val="ru-RU" w:eastAsia="ru-RU"/>
    </w:rPr>
  </w:style>
  <w:style w:type="paragraph" w:customStyle="1" w:styleId="afffffffb">
    <w:name w:val="Стиль специальный"/>
    <w:basedOn w:val="ad"/>
    <w:uiPriority w:val="99"/>
    <w:rsid w:val="00D11EAA"/>
    <w:pPr>
      <w:spacing w:after="0" w:line="264" w:lineRule="auto"/>
      <w:ind w:firstLine="720"/>
      <w:jc w:val="both"/>
    </w:pPr>
    <w:rPr>
      <w:rFonts w:ascii="Times New Roman" w:eastAsia="Times New Roman" w:hAnsi="Times New Roman" w:cs="Times New Roman"/>
      <w:sz w:val="28"/>
      <w:szCs w:val="28"/>
      <w:lang w:eastAsia="ru-RU"/>
    </w:rPr>
  </w:style>
  <w:style w:type="character" w:customStyle="1" w:styleId="defaultlabelstyle1">
    <w:name w:val="defaultlabelstyle1"/>
    <w:uiPriority w:val="99"/>
    <w:rsid w:val="00D11EAA"/>
    <w:rPr>
      <w:rFonts w:cs="Times New Roman"/>
      <w:color w:val="auto"/>
    </w:rPr>
  </w:style>
  <w:style w:type="character" w:customStyle="1" w:styleId="FontStyle29">
    <w:name w:val="Font Style29"/>
    <w:uiPriority w:val="99"/>
    <w:rsid w:val="00D11EAA"/>
    <w:rPr>
      <w:rFonts w:ascii="Times New Roman" w:hAnsi="Times New Roman" w:cs="Times New Roman"/>
      <w:b/>
      <w:bCs/>
      <w:i/>
      <w:iCs/>
      <w:spacing w:val="-20"/>
      <w:sz w:val="30"/>
      <w:szCs w:val="30"/>
    </w:rPr>
  </w:style>
  <w:style w:type="character" w:customStyle="1" w:styleId="FontStyle33">
    <w:name w:val="Font Style33"/>
    <w:uiPriority w:val="99"/>
    <w:rsid w:val="00D11EAA"/>
    <w:rPr>
      <w:rFonts w:ascii="Times New Roman" w:hAnsi="Times New Roman" w:cs="Times New Roman"/>
      <w:i/>
      <w:iCs/>
      <w:spacing w:val="10"/>
      <w:sz w:val="26"/>
      <w:szCs w:val="26"/>
    </w:rPr>
  </w:style>
  <w:style w:type="paragraph" w:customStyle="1" w:styleId="Style1">
    <w:name w:val="Style1"/>
    <w:basedOn w:val="ad"/>
    <w:uiPriority w:val="99"/>
    <w:rsid w:val="00D11EAA"/>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5">
    <w:name w:val="Style5"/>
    <w:basedOn w:val="ad"/>
    <w:uiPriority w:val="99"/>
    <w:rsid w:val="00D11EAA"/>
    <w:pPr>
      <w:widowControl w:val="0"/>
      <w:autoSpaceDE w:val="0"/>
      <w:autoSpaceDN w:val="0"/>
      <w:adjustRightInd w:val="0"/>
      <w:spacing w:after="0" w:line="274" w:lineRule="exact"/>
      <w:jc w:val="center"/>
    </w:pPr>
    <w:rPr>
      <w:rFonts w:ascii="Times New Roman" w:eastAsia="Times New Roman" w:hAnsi="Times New Roman" w:cs="Times New Roman"/>
      <w:sz w:val="24"/>
      <w:szCs w:val="24"/>
      <w:lang w:eastAsia="ru-RU"/>
    </w:rPr>
  </w:style>
  <w:style w:type="paragraph" w:customStyle="1" w:styleId="Style6">
    <w:name w:val="Style6"/>
    <w:basedOn w:val="ad"/>
    <w:uiPriority w:val="99"/>
    <w:rsid w:val="00D11EAA"/>
    <w:pPr>
      <w:widowControl w:val="0"/>
      <w:autoSpaceDE w:val="0"/>
      <w:autoSpaceDN w:val="0"/>
      <w:adjustRightInd w:val="0"/>
      <w:spacing w:after="0" w:line="278" w:lineRule="exact"/>
      <w:jc w:val="center"/>
    </w:pPr>
    <w:rPr>
      <w:rFonts w:ascii="Times New Roman" w:eastAsia="Times New Roman" w:hAnsi="Times New Roman" w:cs="Times New Roman"/>
      <w:sz w:val="24"/>
      <w:szCs w:val="24"/>
      <w:lang w:eastAsia="ru-RU"/>
    </w:rPr>
  </w:style>
  <w:style w:type="paragraph" w:customStyle="1" w:styleId="Style7">
    <w:name w:val="Style7"/>
    <w:basedOn w:val="ad"/>
    <w:uiPriority w:val="99"/>
    <w:rsid w:val="00D11EAA"/>
    <w:pPr>
      <w:widowControl w:val="0"/>
      <w:autoSpaceDE w:val="0"/>
      <w:autoSpaceDN w:val="0"/>
      <w:adjustRightInd w:val="0"/>
      <w:spacing w:after="0" w:line="277" w:lineRule="exact"/>
    </w:pPr>
    <w:rPr>
      <w:rFonts w:ascii="Times New Roman" w:eastAsia="Times New Roman" w:hAnsi="Times New Roman" w:cs="Times New Roman"/>
      <w:sz w:val="24"/>
      <w:szCs w:val="24"/>
      <w:lang w:eastAsia="ru-RU"/>
    </w:rPr>
  </w:style>
  <w:style w:type="character" w:customStyle="1" w:styleId="FontStyle13">
    <w:name w:val="Font Style13"/>
    <w:uiPriority w:val="99"/>
    <w:rsid w:val="00D11EAA"/>
    <w:rPr>
      <w:rFonts w:ascii="Times New Roman" w:hAnsi="Times New Roman" w:cs="Times New Roman"/>
      <w:sz w:val="22"/>
      <w:szCs w:val="22"/>
    </w:rPr>
  </w:style>
  <w:style w:type="character" w:customStyle="1" w:styleId="FontStyle14">
    <w:name w:val="Font Style14"/>
    <w:uiPriority w:val="99"/>
    <w:rsid w:val="00D11EAA"/>
    <w:rPr>
      <w:rFonts w:ascii="Times New Roman" w:hAnsi="Times New Roman" w:cs="Times New Roman"/>
      <w:b/>
      <w:bCs/>
      <w:sz w:val="22"/>
      <w:szCs w:val="22"/>
    </w:rPr>
  </w:style>
  <w:style w:type="character" w:customStyle="1" w:styleId="FontStyle34">
    <w:name w:val="Font Style34"/>
    <w:uiPriority w:val="99"/>
    <w:rsid w:val="00D11EAA"/>
    <w:rPr>
      <w:rFonts w:ascii="Times New Roman" w:hAnsi="Times New Roman" w:cs="Times New Roman"/>
      <w:spacing w:val="10"/>
      <w:sz w:val="26"/>
      <w:szCs w:val="26"/>
    </w:rPr>
  </w:style>
  <w:style w:type="paragraph" w:customStyle="1" w:styleId="Style8">
    <w:name w:val="Style8"/>
    <w:basedOn w:val="ad"/>
    <w:uiPriority w:val="99"/>
    <w:rsid w:val="00D11EAA"/>
    <w:pPr>
      <w:widowControl w:val="0"/>
      <w:autoSpaceDE w:val="0"/>
      <w:autoSpaceDN w:val="0"/>
      <w:adjustRightInd w:val="0"/>
      <w:spacing w:after="0" w:line="336" w:lineRule="exact"/>
      <w:ind w:firstLine="787"/>
    </w:pPr>
    <w:rPr>
      <w:rFonts w:ascii="Times New Roman" w:eastAsia="Times New Roman" w:hAnsi="Times New Roman" w:cs="Times New Roman"/>
      <w:sz w:val="24"/>
      <w:szCs w:val="24"/>
      <w:lang w:eastAsia="ru-RU"/>
    </w:rPr>
  </w:style>
  <w:style w:type="paragraph" w:customStyle="1" w:styleId="Style9">
    <w:name w:val="Style9"/>
    <w:basedOn w:val="ad"/>
    <w:uiPriority w:val="99"/>
    <w:rsid w:val="00D11EAA"/>
    <w:pPr>
      <w:widowControl w:val="0"/>
      <w:autoSpaceDE w:val="0"/>
      <w:autoSpaceDN w:val="0"/>
      <w:adjustRightInd w:val="0"/>
      <w:spacing w:after="0" w:line="307" w:lineRule="exact"/>
      <w:jc w:val="both"/>
    </w:pPr>
    <w:rPr>
      <w:rFonts w:ascii="Times New Roman" w:eastAsia="Times New Roman" w:hAnsi="Times New Roman" w:cs="Times New Roman"/>
      <w:sz w:val="24"/>
      <w:szCs w:val="24"/>
      <w:lang w:eastAsia="ru-RU"/>
    </w:rPr>
  </w:style>
  <w:style w:type="paragraph" w:customStyle="1" w:styleId="Style12">
    <w:name w:val="Style12"/>
    <w:basedOn w:val="ad"/>
    <w:uiPriority w:val="99"/>
    <w:rsid w:val="00D11EAA"/>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9">
    <w:name w:val="Style19"/>
    <w:basedOn w:val="ad"/>
    <w:uiPriority w:val="99"/>
    <w:rsid w:val="00D11EAA"/>
    <w:pPr>
      <w:widowControl w:val="0"/>
      <w:autoSpaceDE w:val="0"/>
      <w:autoSpaceDN w:val="0"/>
      <w:adjustRightInd w:val="0"/>
      <w:spacing w:after="0" w:line="394" w:lineRule="exact"/>
      <w:ind w:firstLine="86"/>
      <w:jc w:val="both"/>
    </w:pPr>
    <w:rPr>
      <w:rFonts w:ascii="Times New Roman" w:eastAsia="Times New Roman" w:hAnsi="Times New Roman" w:cs="Times New Roman"/>
      <w:sz w:val="24"/>
      <w:szCs w:val="24"/>
      <w:lang w:eastAsia="ru-RU"/>
    </w:rPr>
  </w:style>
  <w:style w:type="paragraph" w:customStyle="1" w:styleId="Style23">
    <w:name w:val="Style23"/>
    <w:basedOn w:val="ad"/>
    <w:uiPriority w:val="99"/>
    <w:rsid w:val="00D11EAA"/>
    <w:pPr>
      <w:widowControl w:val="0"/>
      <w:autoSpaceDE w:val="0"/>
      <w:autoSpaceDN w:val="0"/>
      <w:adjustRightInd w:val="0"/>
      <w:spacing w:after="0" w:line="350" w:lineRule="exact"/>
      <w:ind w:firstLine="2870"/>
    </w:pPr>
    <w:rPr>
      <w:rFonts w:ascii="Times New Roman" w:eastAsia="Times New Roman" w:hAnsi="Times New Roman" w:cs="Times New Roman"/>
      <w:sz w:val="24"/>
      <w:szCs w:val="24"/>
      <w:lang w:eastAsia="ru-RU"/>
    </w:rPr>
  </w:style>
  <w:style w:type="character" w:customStyle="1" w:styleId="FontStyle35">
    <w:name w:val="Font Style35"/>
    <w:uiPriority w:val="99"/>
    <w:rsid w:val="00D11EAA"/>
    <w:rPr>
      <w:rFonts w:ascii="Times New Roman" w:hAnsi="Times New Roman" w:cs="Times New Roman"/>
      <w:b/>
      <w:bCs/>
      <w:spacing w:val="-20"/>
      <w:sz w:val="28"/>
      <w:szCs w:val="28"/>
    </w:rPr>
  </w:style>
  <w:style w:type="character" w:customStyle="1" w:styleId="FontStyle41">
    <w:name w:val="Font Style41"/>
    <w:uiPriority w:val="99"/>
    <w:rsid w:val="00D11EAA"/>
    <w:rPr>
      <w:rFonts w:ascii="Times New Roman" w:hAnsi="Times New Roman" w:cs="Times New Roman"/>
      <w:spacing w:val="-10"/>
      <w:sz w:val="28"/>
      <w:szCs w:val="28"/>
    </w:rPr>
  </w:style>
  <w:style w:type="character" w:customStyle="1" w:styleId="FontStyle49">
    <w:name w:val="Font Style49"/>
    <w:uiPriority w:val="99"/>
    <w:rsid w:val="00D11EAA"/>
    <w:rPr>
      <w:rFonts w:ascii="Segoe UI" w:hAnsi="Segoe UI" w:cs="Segoe UI"/>
      <w:spacing w:val="10"/>
      <w:sz w:val="24"/>
      <w:szCs w:val="24"/>
    </w:rPr>
  </w:style>
  <w:style w:type="paragraph" w:customStyle="1" w:styleId="Style10">
    <w:name w:val="Style10"/>
    <w:basedOn w:val="ad"/>
    <w:uiPriority w:val="99"/>
    <w:rsid w:val="00D11EAA"/>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3">
    <w:name w:val="Style13"/>
    <w:basedOn w:val="ad"/>
    <w:uiPriority w:val="99"/>
    <w:rsid w:val="00D11EAA"/>
    <w:pPr>
      <w:widowControl w:val="0"/>
      <w:autoSpaceDE w:val="0"/>
      <w:autoSpaceDN w:val="0"/>
      <w:adjustRightInd w:val="0"/>
      <w:spacing w:after="0" w:line="235" w:lineRule="exact"/>
      <w:ind w:firstLine="672"/>
    </w:pPr>
    <w:rPr>
      <w:rFonts w:ascii="Times New Roman" w:eastAsia="Times New Roman" w:hAnsi="Times New Roman" w:cs="Times New Roman"/>
      <w:sz w:val="24"/>
      <w:szCs w:val="24"/>
      <w:lang w:eastAsia="ru-RU"/>
    </w:rPr>
  </w:style>
  <w:style w:type="paragraph" w:customStyle="1" w:styleId="Style15">
    <w:name w:val="Style15"/>
    <w:basedOn w:val="ad"/>
    <w:uiPriority w:val="99"/>
    <w:rsid w:val="00D11EAA"/>
    <w:pPr>
      <w:widowControl w:val="0"/>
      <w:autoSpaceDE w:val="0"/>
      <w:autoSpaceDN w:val="0"/>
      <w:adjustRightInd w:val="0"/>
      <w:spacing w:after="0" w:line="240" w:lineRule="exact"/>
      <w:ind w:firstLine="528"/>
    </w:pPr>
    <w:rPr>
      <w:rFonts w:ascii="Times New Roman" w:eastAsia="Times New Roman" w:hAnsi="Times New Roman" w:cs="Times New Roman"/>
      <w:sz w:val="24"/>
      <w:szCs w:val="24"/>
      <w:lang w:eastAsia="ru-RU"/>
    </w:rPr>
  </w:style>
  <w:style w:type="paragraph" w:customStyle="1" w:styleId="Style18">
    <w:name w:val="Style18"/>
    <w:basedOn w:val="ad"/>
    <w:uiPriority w:val="99"/>
    <w:rsid w:val="00D11EAA"/>
    <w:pPr>
      <w:widowControl w:val="0"/>
      <w:autoSpaceDE w:val="0"/>
      <w:autoSpaceDN w:val="0"/>
      <w:adjustRightInd w:val="0"/>
      <w:spacing w:after="0" w:line="240" w:lineRule="exact"/>
      <w:ind w:firstLine="557"/>
      <w:jc w:val="both"/>
    </w:pPr>
    <w:rPr>
      <w:rFonts w:ascii="Times New Roman" w:eastAsia="Times New Roman" w:hAnsi="Times New Roman" w:cs="Times New Roman"/>
      <w:sz w:val="24"/>
      <w:szCs w:val="24"/>
      <w:lang w:eastAsia="ru-RU"/>
    </w:rPr>
  </w:style>
  <w:style w:type="paragraph" w:customStyle="1" w:styleId="Style20">
    <w:name w:val="Style20"/>
    <w:basedOn w:val="ad"/>
    <w:uiPriority w:val="99"/>
    <w:rsid w:val="00D11EAA"/>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30">
    <w:name w:val="Font Style30"/>
    <w:uiPriority w:val="99"/>
    <w:rsid w:val="00D11EAA"/>
    <w:rPr>
      <w:rFonts w:ascii="Times New Roman" w:hAnsi="Times New Roman" w:cs="Times New Roman"/>
      <w:i/>
      <w:iCs/>
      <w:sz w:val="18"/>
      <w:szCs w:val="18"/>
    </w:rPr>
  </w:style>
  <w:style w:type="paragraph" w:customStyle="1" w:styleId="Style14">
    <w:name w:val="Style14"/>
    <w:basedOn w:val="ad"/>
    <w:uiPriority w:val="99"/>
    <w:rsid w:val="00D11EAA"/>
    <w:pPr>
      <w:widowControl w:val="0"/>
      <w:autoSpaceDE w:val="0"/>
      <w:autoSpaceDN w:val="0"/>
      <w:adjustRightInd w:val="0"/>
      <w:spacing w:after="0" w:line="322" w:lineRule="exact"/>
      <w:jc w:val="right"/>
    </w:pPr>
    <w:rPr>
      <w:rFonts w:ascii="Times New Roman" w:eastAsia="Times New Roman" w:hAnsi="Times New Roman" w:cs="Times New Roman"/>
      <w:sz w:val="24"/>
      <w:szCs w:val="24"/>
      <w:lang w:eastAsia="ru-RU"/>
    </w:rPr>
  </w:style>
  <w:style w:type="character" w:customStyle="1" w:styleId="FontStyle43">
    <w:name w:val="Font Style43"/>
    <w:uiPriority w:val="99"/>
    <w:rsid w:val="00D11EAA"/>
    <w:rPr>
      <w:rFonts w:ascii="Times New Roman" w:hAnsi="Times New Roman" w:cs="Times New Roman"/>
      <w:b/>
      <w:bCs/>
      <w:i/>
      <w:iCs/>
      <w:spacing w:val="20"/>
      <w:sz w:val="24"/>
      <w:szCs w:val="24"/>
    </w:rPr>
  </w:style>
  <w:style w:type="paragraph" w:customStyle="1" w:styleId="BodyText">
    <w:name w:val="Body_Text"/>
    <w:basedOn w:val="ad"/>
    <w:rsid w:val="00D11EAA"/>
    <w:pPr>
      <w:spacing w:after="0" w:line="264" w:lineRule="auto"/>
      <w:ind w:left="284" w:right="567" w:hanging="284"/>
      <w:jc w:val="both"/>
    </w:pPr>
    <w:rPr>
      <w:rFonts w:ascii="Arial" w:eastAsia="Times New Roman" w:hAnsi="Arial" w:cs="Times New Roman"/>
      <w:sz w:val="20"/>
      <w:szCs w:val="20"/>
      <w:lang w:val="uk-UA" w:eastAsia="ru-RU"/>
    </w:rPr>
  </w:style>
  <w:style w:type="paragraph" w:customStyle="1" w:styleId="Iauiue">
    <w:name w:val="Iau?iue"/>
    <w:rsid w:val="00D11EAA"/>
    <w:pPr>
      <w:spacing w:after="0" w:line="240" w:lineRule="auto"/>
    </w:pPr>
    <w:rPr>
      <w:rFonts w:ascii="Times New Roman" w:eastAsia="Times New Roman" w:hAnsi="Times New Roman" w:cs="Times New Roman"/>
      <w:sz w:val="20"/>
      <w:szCs w:val="20"/>
      <w:lang w:eastAsia="ru-RU"/>
    </w:rPr>
  </w:style>
  <w:style w:type="paragraph" w:customStyle="1" w:styleId="141">
    <w:name w:val="Стиль14"/>
    <w:basedOn w:val="ad"/>
    <w:rsid w:val="00D11EAA"/>
    <w:pPr>
      <w:spacing w:after="0" w:line="264" w:lineRule="auto"/>
      <w:ind w:firstLine="720"/>
      <w:jc w:val="both"/>
    </w:pPr>
    <w:rPr>
      <w:rFonts w:ascii="Times New Roman" w:eastAsia="Times New Roman" w:hAnsi="Times New Roman" w:cs="Times New Roman"/>
      <w:sz w:val="28"/>
      <w:szCs w:val="28"/>
      <w:lang w:eastAsia="ru-RU"/>
    </w:rPr>
  </w:style>
  <w:style w:type="table" w:customStyle="1" w:styleId="2f3">
    <w:name w:val="Сетка таблицы2"/>
    <w:basedOn w:val="af"/>
    <w:next w:val="afff6"/>
    <w:rsid w:val="00D11EAA"/>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eadertext">
    <w:name w:val="headertext"/>
    <w:uiPriority w:val="99"/>
    <w:rsid w:val="00D11EAA"/>
    <w:pPr>
      <w:widowControl w:val="0"/>
      <w:autoSpaceDE w:val="0"/>
      <w:autoSpaceDN w:val="0"/>
      <w:adjustRightInd w:val="0"/>
      <w:spacing w:after="0" w:line="240" w:lineRule="auto"/>
    </w:pPr>
    <w:rPr>
      <w:rFonts w:ascii="Arial" w:eastAsia="Times New Roman" w:hAnsi="Arial" w:cs="Arial"/>
      <w:b/>
      <w:bCs/>
      <w:lang w:eastAsia="ru-RU"/>
    </w:rPr>
  </w:style>
  <w:style w:type="paragraph" w:customStyle="1" w:styleId="ConsPlusTitle">
    <w:name w:val="ConsPlusTitle"/>
    <w:rsid w:val="00D11EAA"/>
    <w:pPr>
      <w:widowControl w:val="0"/>
      <w:autoSpaceDE w:val="0"/>
      <w:autoSpaceDN w:val="0"/>
      <w:adjustRightInd w:val="0"/>
      <w:spacing w:after="0" w:line="240" w:lineRule="auto"/>
    </w:pPr>
    <w:rPr>
      <w:rFonts w:ascii="Times New Roman" w:eastAsia="Times New Roman" w:hAnsi="Times New Roman" w:cs="Times New Roman"/>
      <w:b/>
      <w:bCs/>
      <w:sz w:val="20"/>
      <w:szCs w:val="20"/>
      <w:lang w:eastAsia="ru-RU"/>
    </w:rPr>
  </w:style>
  <w:style w:type="paragraph" w:customStyle="1" w:styleId="ConsPlusCell">
    <w:name w:val="ConsPlusCell"/>
    <w:uiPriority w:val="99"/>
    <w:rsid w:val="00D11EAA"/>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Bullet">
    <w:name w:val="Bullet"/>
    <w:basedOn w:val="ad"/>
    <w:rsid w:val="00D11EAA"/>
    <w:pPr>
      <w:tabs>
        <w:tab w:val="num" w:pos="1287"/>
      </w:tabs>
      <w:spacing w:before="60" w:after="60" w:line="240" w:lineRule="auto"/>
      <w:ind w:left="1287" w:hanging="360"/>
    </w:pPr>
    <w:rPr>
      <w:rFonts w:ascii="Times New Roman" w:eastAsia="Times New Roman" w:hAnsi="Times New Roman" w:cs="Times New Roman"/>
      <w:sz w:val="24"/>
      <w:szCs w:val="20"/>
      <w:lang w:eastAsia="ru-RU"/>
    </w:rPr>
  </w:style>
  <w:style w:type="paragraph" w:customStyle="1" w:styleId="Style11">
    <w:name w:val="Style11"/>
    <w:basedOn w:val="ad"/>
    <w:uiPriority w:val="99"/>
    <w:rsid w:val="00D11EAA"/>
    <w:pPr>
      <w:widowControl w:val="0"/>
      <w:autoSpaceDE w:val="0"/>
      <w:autoSpaceDN w:val="0"/>
      <w:adjustRightInd w:val="0"/>
      <w:spacing w:after="0" w:line="288" w:lineRule="exact"/>
      <w:ind w:firstLine="466"/>
      <w:jc w:val="both"/>
    </w:pPr>
    <w:rPr>
      <w:rFonts w:ascii="Arial Narrow" w:eastAsia="Times New Roman" w:hAnsi="Arial Narrow" w:cs="Times New Roman"/>
      <w:sz w:val="24"/>
      <w:szCs w:val="24"/>
      <w:lang w:eastAsia="ru-RU"/>
    </w:rPr>
  </w:style>
  <w:style w:type="character" w:customStyle="1" w:styleId="FontStyle21">
    <w:name w:val="Font Style21"/>
    <w:uiPriority w:val="99"/>
    <w:rsid w:val="00D11EAA"/>
    <w:rPr>
      <w:rFonts w:ascii="Times New Roman" w:hAnsi="Times New Roman" w:cs="Times New Roman"/>
      <w:sz w:val="22"/>
      <w:szCs w:val="22"/>
    </w:rPr>
  </w:style>
  <w:style w:type="paragraph" w:customStyle="1" w:styleId="Style3">
    <w:name w:val="Style3"/>
    <w:basedOn w:val="ad"/>
    <w:uiPriority w:val="99"/>
    <w:rsid w:val="00D11EAA"/>
    <w:pPr>
      <w:widowControl w:val="0"/>
      <w:autoSpaceDE w:val="0"/>
      <w:autoSpaceDN w:val="0"/>
      <w:adjustRightInd w:val="0"/>
      <w:spacing w:after="0" w:line="318" w:lineRule="exact"/>
      <w:ind w:firstLine="720"/>
      <w:jc w:val="both"/>
    </w:pPr>
    <w:rPr>
      <w:rFonts w:ascii="Times New Roman" w:eastAsia="Times New Roman" w:hAnsi="Times New Roman" w:cs="Times New Roman"/>
      <w:sz w:val="24"/>
      <w:szCs w:val="24"/>
      <w:lang w:eastAsia="ru-RU"/>
    </w:rPr>
  </w:style>
  <w:style w:type="character" w:customStyle="1" w:styleId="FontStyle11">
    <w:name w:val="Font Style11"/>
    <w:uiPriority w:val="99"/>
    <w:rsid w:val="00D11EAA"/>
    <w:rPr>
      <w:rFonts w:ascii="Times New Roman" w:hAnsi="Times New Roman" w:cs="Times New Roman"/>
      <w:spacing w:val="10"/>
      <w:sz w:val="24"/>
      <w:szCs w:val="24"/>
    </w:rPr>
  </w:style>
  <w:style w:type="character" w:customStyle="1" w:styleId="FontStyle12">
    <w:name w:val="Font Style12"/>
    <w:uiPriority w:val="99"/>
    <w:rsid w:val="00D11EAA"/>
    <w:rPr>
      <w:rFonts w:ascii="Times New Roman" w:hAnsi="Times New Roman" w:cs="Times New Roman"/>
      <w:spacing w:val="10"/>
      <w:sz w:val="24"/>
      <w:szCs w:val="24"/>
    </w:rPr>
  </w:style>
  <w:style w:type="paragraph" w:customStyle="1" w:styleId="Style2">
    <w:name w:val="Style2"/>
    <w:basedOn w:val="ad"/>
    <w:uiPriority w:val="99"/>
    <w:rsid w:val="00D11EAA"/>
    <w:pPr>
      <w:widowControl w:val="0"/>
      <w:autoSpaceDE w:val="0"/>
      <w:autoSpaceDN w:val="0"/>
      <w:adjustRightInd w:val="0"/>
      <w:spacing w:after="0" w:line="322" w:lineRule="exact"/>
      <w:ind w:hanging="1896"/>
    </w:pPr>
    <w:rPr>
      <w:rFonts w:ascii="Times New Roman" w:eastAsia="Times New Roman" w:hAnsi="Times New Roman" w:cs="Times New Roman"/>
      <w:sz w:val="24"/>
      <w:szCs w:val="24"/>
      <w:lang w:eastAsia="ru-RU"/>
    </w:rPr>
  </w:style>
  <w:style w:type="numbering" w:customStyle="1" w:styleId="1ff">
    <w:name w:val="Стиль1"/>
    <w:rsid w:val="00D11EAA"/>
  </w:style>
  <w:style w:type="numbering" w:customStyle="1" w:styleId="3f0">
    <w:name w:val="Нет списка3"/>
    <w:next w:val="af0"/>
    <w:uiPriority w:val="99"/>
    <w:semiHidden/>
    <w:unhideWhenUsed/>
    <w:rsid w:val="00D11EAA"/>
  </w:style>
  <w:style w:type="table" w:customStyle="1" w:styleId="3f1">
    <w:name w:val="Сетка таблицы3"/>
    <w:basedOn w:val="af"/>
    <w:next w:val="afff6"/>
    <w:uiPriority w:val="99"/>
    <w:rsid w:val="00D11EA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5">
    <w:name w:val="Нет списка4"/>
    <w:next w:val="af0"/>
    <w:uiPriority w:val="99"/>
    <w:semiHidden/>
    <w:unhideWhenUsed/>
    <w:rsid w:val="00D11EAA"/>
  </w:style>
  <w:style w:type="numbering" w:customStyle="1" w:styleId="1110">
    <w:name w:val="Нет списка111"/>
    <w:next w:val="af0"/>
    <w:uiPriority w:val="99"/>
    <w:semiHidden/>
    <w:unhideWhenUsed/>
    <w:rsid w:val="00D11EAA"/>
  </w:style>
  <w:style w:type="numbering" w:customStyle="1" w:styleId="1111">
    <w:name w:val="Нет списка1111"/>
    <w:next w:val="af0"/>
    <w:uiPriority w:val="99"/>
    <w:semiHidden/>
    <w:unhideWhenUsed/>
    <w:rsid w:val="00D11EAA"/>
  </w:style>
  <w:style w:type="numbering" w:customStyle="1" w:styleId="215">
    <w:name w:val="Нет списка21"/>
    <w:next w:val="af0"/>
    <w:semiHidden/>
    <w:unhideWhenUsed/>
    <w:rsid w:val="00D11EAA"/>
  </w:style>
  <w:style w:type="numbering" w:customStyle="1" w:styleId="114">
    <w:name w:val="Стиль11"/>
    <w:rsid w:val="00D11EAA"/>
  </w:style>
  <w:style w:type="numbering" w:customStyle="1" w:styleId="313">
    <w:name w:val="Нет списка31"/>
    <w:next w:val="af0"/>
    <w:uiPriority w:val="99"/>
    <w:semiHidden/>
    <w:unhideWhenUsed/>
    <w:rsid w:val="00D11EAA"/>
  </w:style>
  <w:style w:type="numbering" w:customStyle="1" w:styleId="410">
    <w:name w:val="Нет списка41"/>
    <w:next w:val="af0"/>
    <w:uiPriority w:val="99"/>
    <w:semiHidden/>
    <w:unhideWhenUsed/>
    <w:rsid w:val="00D11EAA"/>
  </w:style>
  <w:style w:type="numbering" w:customStyle="1" w:styleId="120">
    <w:name w:val="Нет списка12"/>
    <w:next w:val="af0"/>
    <w:uiPriority w:val="99"/>
    <w:semiHidden/>
    <w:unhideWhenUsed/>
    <w:rsid w:val="00D11EAA"/>
  </w:style>
  <w:style w:type="numbering" w:customStyle="1" w:styleId="11111">
    <w:name w:val="Нет списка11111"/>
    <w:next w:val="af0"/>
    <w:uiPriority w:val="99"/>
    <w:semiHidden/>
    <w:unhideWhenUsed/>
    <w:rsid w:val="00D11EAA"/>
  </w:style>
  <w:style w:type="table" w:customStyle="1" w:styleId="46">
    <w:name w:val="Сетка таблицы4"/>
    <w:basedOn w:val="af"/>
    <w:next w:val="afff6"/>
    <w:uiPriority w:val="59"/>
    <w:rsid w:val="00D11EA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
    <w:name w:val="Нет списка111111"/>
    <w:next w:val="af0"/>
    <w:uiPriority w:val="99"/>
    <w:semiHidden/>
    <w:unhideWhenUsed/>
    <w:rsid w:val="00D11EAA"/>
  </w:style>
  <w:style w:type="numbering" w:customStyle="1" w:styleId="2110">
    <w:name w:val="Нет списка211"/>
    <w:next w:val="af0"/>
    <w:semiHidden/>
    <w:unhideWhenUsed/>
    <w:rsid w:val="00D11EAA"/>
  </w:style>
  <w:style w:type="table" w:customStyle="1" w:styleId="216">
    <w:name w:val="Сетка таблицы21"/>
    <w:basedOn w:val="af"/>
    <w:next w:val="afff6"/>
    <w:rsid w:val="00D11EAA"/>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2">
    <w:name w:val="Стиль111"/>
    <w:rsid w:val="00D11EAA"/>
  </w:style>
  <w:style w:type="numbering" w:customStyle="1" w:styleId="3110">
    <w:name w:val="Нет списка311"/>
    <w:next w:val="af0"/>
    <w:uiPriority w:val="99"/>
    <w:semiHidden/>
    <w:unhideWhenUsed/>
    <w:rsid w:val="00D11EAA"/>
  </w:style>
  <w:style w:type="table" w:customStyle="1" w:styleId="314">
    <w:name w:val="Сетка таблицы31"/>
    <w:basedOn w:val="af"/>
    <w:next w:val="afff6"/>
    <w:uiPriority w:val="99"/>
    <w:rsid w:val="00D11EA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5">
    <w:name w:val="Нет списка5"/>
    <w:next w:val="af0"/>
    <w:uiPriority w:val="99"/>
    <w:semiHidden/>
    <w:unhideWhenUsed/>
    <w:rsid w:val="00D11EAA"/>
  </w:style>
  <w:style w:type="numbering" w:customStyle="1" w:styleId="130">
    <w:name w:val="Нет списка13"/>
    <w:next w:val="af0"/>
    <w:uiPriority w:val="99"/>
    <w:semiHidden/>
    <w:unhideWhenUsed/>
    <w:rsid w:val="00D11EAA"/>
  </w:style>
  <w:style w:type="numbering" w:customStyle="1" w:styleId="1120">
    <w:name w:val="Нет списка112"/>
    <w:next w:val="af0"/>
    <w:uiPriority w:val="99"/>
    <w:semiHidden/>
    <w:unhideWhenUsed/>
    <w:rsid w:val="00D11EAA"/>
  </w:style>
  <w:style w:type="table" w:customStyle="1" w:styleId="56">
    <w:name w:val="Сетка таблицы5"/>
    <w:basedOn w:val="af"/>
    <w:next w:val="afff6"/>
    <w:uiPriority w:val="59"/>
    <w:rsid w:val="00D11EA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20">
    <w:name w:val="Нет списка1112"/>
    <w:next w:val="af0"/>
    <w:uiPriority w:val="99"/>
    <w:semiHidden/>
    <w:unhideWhenUsed/>
    <w:rsid w:val="00D11EAA"/>
  </w:style>
  <w:style w:type="table" w:customStyle="1" w:styleId="121">
    <w:name w:val="Сетка таблицы12"/>
    <w:basedOn w:val="af"/>
    <w:next w:val="afff6"/>
    <w:uiPriority w:val="99"/>
    <w:rsid w:val="00D11EA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2">
    <w:name w:val="Нет списка22"/>
    <w:next w:val="af0"/>
    <w:semiHidden/>
    <w:unhideWhenUsed/>
    <w:rsid w:val="00D11EAA"/>
  </w:style>
  <w:style w:type="table" w:customStyle="1" w:styleId="223">
    <w:name w:val="Сетка таблицы22"/>
    <w:basedOn w:val="af"/>
    <w:next w:val="afff6"/>
    <w:rsid w:val="00D11EAA"/>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22">
    <w:name w:val="Стиль12"/>
    <w:rsid w:val="00D11EAA"/>
  </w:style>
  <w:style w:type="numbering" w:customStyle="1" w:styleId="320">
    <w:name w:val="Нет списка32"/>
    <w:next w:val="af0"/>
    <w:uiPriority w:val="99"/>
    <w:semiHidden/>
    <w:unhideWhenUsed/>
    <w:rsid w:val="00D11EAA"/>
  </w:style>
  <w:style w:type="table" w:customStyle="1" w:styleId="321">
    <w:name w:val="Сетка таблицы32"/>
    <w:basedOn w:val="af"/>
    <w:next w:val="afff6"/>
    <w:uiPriority w:val="99"/>
    <w:rsid w:val="00D11EA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4">
    <w:name w:val="Нет списка6"/>
    <w:next w:val="af0"/>
    <w:uiPriority w:val="99"/>
    <w:semiHidden/>
    <w:unhideWhenUsed/>
    <w:rsid w:val="00D11EAA"/>
  </w:style>
  <w:style w:type="numbering" w:customStyle="1" w:styleId="142">
    <w:name w:val="Нет списка14"/>
    <w:next w:val="af0"/>
    <w:uiPriority w:val="99"/>
    <w:semiHidden/>
    <w:unhideWhenUsed/>
    <w:rsid w:val="00D11EAA"/>
  </w:style>
  <w:style w:type="numbering" w:customStyle="1" w:styleId="1130">
    <w:name w:val="Нет списка113"/>
    <w:next w:val="af0"/>
    <w:uiPriority w:val="99"/>
    <w:semiHidden/>
    <w:unhideWhenUsed/>
    <w:rsid w:val="00D11EAA"/>
  </w:style>
  <w:style w:type="numbering" w:customStyle="1" w:styleId="1113">
    <w:name w:val="Нет списка1113"/>
    <w:next w:val="af0"/>
    <w:uiPriority w:val="99"/>
    <w:semiHidden/>
    <w:unhideWhenUsed/>
    <w:rsid w:val="00D11EAA"/>
  </w:style>
  <w:style w:type="numbering" w:customStyle="1" w:styleId="231">
    <w:name w:val="Нет списка23"/>
    <w:next w:val="af0"/>
    <w:semiHidden/>
    <w:unhideWhenUsed/>
    <w:rsid w:val="00D11EAA"/>
  </w:style>
  <w:style w:type="numbering" w:customStyle="1" w:styleId="131">
    <w:name w:val="Стиль13"/>
    <w:rsid w:val="00D11EAA"/>
  </w:style>
  <w:style w:type="numbering" w:customStyle="1" w:styleId="330">
    <w:name w:val="Нет списка33"/>
    <w:next w:val="af0"/>
    <w:uiPriority w:val="99"/>
    <w:semiHidden/>
    <w:unhideWhenUsed/>
    <w:rsid w:val="00D11EAA"/>
  </w:style>
  <w:style w:type="numbering" w:customStyle="1" w:styleId="2f4">
    <w:name w:val="Стиль2"/>
    <w:rsid w:val="00D11EAA"/>
  </w:style>
  <w:style w:type="character" w:customStyle="1" w:styleId="webofficeattributevalue">
    <w:name w:val="webofficeattributevalue"/>
    <w:basedOn w:val="ae"/>
    <w:rsid w:val="00D11EAA"/>
  </w:style>
  <w:style w:type="paragraph" w:customStyle="1" w:styleId="217">
    <w:name w:val="Основной текст с отступом 21"/>
    <w:basedOn w:val="ad"/>
    <w:rsid w:val="00D11EAA"/>
    <w:pPr>
      <w:suppressAutoHyphens/>
      <w:spacing w:after="0" w:line="240" w:lineRule="auto"/>
      <w:ind w:left="5040"/>
    </w:pPr>
    <w:rPr>
      <w:rFonts w:ascii="Times New Roman" w:eastAsia="Times New Roman" w:hAnsi="Times New Roman" w:cs="Times New Roman"/>
      <w:sz w:val="24"/>
      <w:szCs w:val="20"/>
      <w:lang w:eastAsia="ar-SA"/>
    </w:rPr>
  </w:style>
  <w:style w:type="character" w:customStyle="1" w:styleId="1ff0">
    <w:name w:val="Основной текст1"/>
    <w:basedOn w:val="ae"/>
    <w:rsid w:val="00D11EAA"/>
    <w:rPr>
      <w:rFonts w:ascii="Times New Roman" w:eastAsia="Times New Roman" w:hAnsi="Times New Roman" w:cs="Times New Roman"/>
      <w:b w:val="0"/>
      <w:bCs w:val="0"/>
      <w:i w:val="0"/>
      <w:iCs w:val="0"/>
      <w:smallCaps w:val="0"/>
      <w:strike w:val="0"/>
      <w:spacing w:val="0"/>
      <w:sz w:val="21"/>
      <w:szCs w:val="21"/>
    </w:rPr>
  </w:style>
  <w:style w:type="character" w:customStyle="1" w:styleId="FontStyle65">
    <w:name w:val="Font Style65"/>
    <w:rsid w:val="00D11EAA"/>
    <w:rPr>
      <w:rFonts w:ascii="Times New Roman" w:hAnsi="Times New Roman" w:cs="Times New Roman" w:hint="default"/>
      <w:sz w:val="26"/>
      <w:szCs w:val="26"/>
    </w:rPr>
  </w:style>
  <w:style w:type="character" w:customStyle="1" w:styleId="nameatlas1">
    <w:name w:val="name_atlas1"/>
    <w:rsid w:val="00D11EAA"/>
  </w:style>
  <w:style w:type="character" w:customStyle="1" w:styleId="2f5">
    <w:name w:val="Основной текст (2)_"/>
    <w:basedOn w:val="ae"/>
    <w:link w:val="218"/>
    <w:rsid w:val="00C833E4"/>
    <w:rPr>
      <w:rFonts w:ascii="Times New Roman" w:eastAsia="Times New Roman" w:hAnsi="Times New Roman" w:cs="Times New Roman"/>
      <w:b w:val="0"/>
      <w:bCs w:val="0"/>
      <w:i w:val="0"/>
      <w:iCs w:val="0"/>
      <w:smallCaps w:val="0"/>
      <w:strike w:val="0"/>
      <w:sz w:val="22"/>
      <w:szCs w:val="22"/>
      <w:u w:val="none"/>
    </w:rPr>
  </w:style>
  <w:style w:type="character" w:customStyle="1" w:styleId="2f6">
    <w:name w:val="Основной текст (2) + Полужирный"/>
    <w:basedOn w:val="2f5"/>
    <w:rsid w:val="00C833E4"/>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2CourierNew85pt">
    <w:name w:val="Основной текст (2) + Courier New;8;5 pt"/>
    <w:basedOn w:val="2f5"/>
    <w:rsid w:val="00C833E4"/>
    <w:rPr>
      <w:rFonts w:ascii="Courier New" w:eastAsia="Courier New" w:hAnsi="Courier New" w:cs="Courier New"/>
      <w:b w:val="0"/>
      <w:bCs w:val="0"/>
      <w:i w:val="0"/>
      <w:iCs w:val="0"/>
      <w:smallCaps w:val="0"/>
      <w:strike w:val="0"/>
      <w:color w:val="000000"/>
      <w:spacing w:val="0"/>
      <w:w w:val="100"/>
      <w:position w:val="0"/>
      <w:sz w:val="17"/>
      <w:szCs w:val="17"/>
      <w:u w:val="none"/>
      <w:lang w:val="ru-RU" w:eastAsia="ru-RU" w:bidi="ru-RU"/>
    </w:rPr>
  </w:style>
  <w:style w:type="paragraph" w:customStyle="1" w:styleId="LO-Normal1">
    <w:name w:val="LO-Normal1"/>
    <w:rsid w:val="00454DD7"/>
    <w:pPr>
      <w:widowControl w:val="0"/>
      <w:suppressAutoHyphens/>
      <w:spacing w:after="0" w:line="480" w:lineRule="auto"/>
      <w:ind w:left="1960" w:right="1400"/>
      <w:jc w:val="center"/>
    </w:pPr>
    <w:rPr>
      <w:rFonts w:ascii="Courier New" w:eastAsia="Arial" w:hAnsi="Courier New" w:cs="Courier New"/>
      <w:sz w:val="16"/>
      <w:szCs w:val="20"/>
      <w:lang w:eastAsia="zh-CN"/>
    </w:rPr>
  </w:style>
  <w:style w:type="character" w:styleId="afffffffc">
    <w:name w:val="Subtle Emphasis"/>
    <w:uiPriority w:val="19"/>
    <w:qFormat/>
    <w:rsid w:val="000A3100"/>
    <w:rPr>
      <w:i/>
      <w:iCs/>
      <w:color w:val="808080"/>
    </w:rPr>
  </w:style>
  <w:style w:type="numbering" w:customStyle="1" w:styleId="WWNum21">
    <w:name w:val="WWNum21"/>
    <w:basedOn w:val="af0"/>
    <w:rsid w:val="00601827"/>
    <w:pPr>
      <w:numPr>
        <w:numId w:val="21"/>
      </w:numPr>
    </w:pPr>
  </w:style>
  <w:style w:type="numbering" w:customStyle="1" w:styleId="WWNum22">
    <w:name w:val="WWNum22"/>
    <w:basedOn w:val="af0"/>
    <w:rsid w:val="00601827"/>
    <w:pPr>
      <w:numPr>
        <w:numId w:val="22"/>
      </w:numPr>
    </w:pPr>
  </w:style>
  <w:style w:type="numbering" w:customStyle="1" w:styleId="WWNum211">
    <w:name w:val="WWNum211"/>
    <w:basedOn w:val="af0"/>
    <w:rsid w:val="00601827"/>
  </w:style>
  <w:style w:type="numbering" w:customStyle="1" w:styleId="WWNum221">
    <w:name w:val="WWNum221"/>
    <w:basedOn w:val="af0"/>
    <w:rsid w:val="00601827"/>
  </w:style>
  <w:style w:type="numbering" w:customStyle="1" w:styleId="WWNum212">
    <w:name w:val="WWNum212"/>
    <w:basedOn w:val="af0"/>
    <w:rsid w:val="00601827"/>
  </w:style>
  <w:style w:type="numbering" w:customStyle="1" w:styleId="WWNum222">
    <w:name w:val="WWNum222"/>
    <w:basedOn w:val="af0"/>
    <w:rsid w:val="00601827"/>
  </w:style>
  <w:style w:type="numbering" w:customStyle="1" w:styleId="WWNum213">
    <w:name w:val="WWNum213"/>
    <w:basedOn w:val="af0"/>
    <w:rsid w:val="001E1EE4"/>
  </w:style>
  <w:style w:type="numbering" w:customStyle="1" w:styleId="WWNum223">
    <w:name w:val="WWNum223"/>
    <w:basedOn w:val="af0"/>
    <w:rsid w:val="001E1EE4"/>
  </w:style>
  <w:style w:type="numbering" w:customStyle="1" w:styleId="WWNum214">
    <w:name w:val="WWNum214"/>
    <w:basedOn w:val="af0"/>
    <w:rsid w:val="001E1EE4"/>
    <w:pPr>
      <w:numPr>
        <w:numId w:val="9"/>
      </w:numPr>
    </w:pPr>
  </w:style>
  <w:style w:type="numbering" w:customStyle="1" w:styleId="WWNum224">
    <w:name w:val="WWNum224"/>
    <w:basedOn w:val="af0"/>
    <w:rsid w:val="001E1EE4"/>
    <w:pPr>
      <w:numPr>
        <w:numId w:val="23"/>
      </w:numPr>
    </w:pPr>
  </w:style>
  <w:style w:type="numbering" w:customStyle="1" w:styleId="WWNum215">
    <w:name w:val="WWNum215"/>
    <w:basedOn w:val="af0"/>
    <w:rsid w:val="00801860"/>
  </w:style>
  <w:style w:type="numbering" w:customStyle="1" w:styleId="WWNum225">
    <w:name w:val="WWNum225"/>
    <w:basedOn w:val="af0"/>
    <w:rsid w:val="00801860"/>
  </w:style>
  <w:style w:type="numbering" w:customStyle="1" w:styleId="WWNum216">
    <w:name w:val="WWNum216"/>
    <w:basedOn w:val="af0"/>
    <w:rsid w:val="001450A8"/>
  </w:style>
  <w:style w:type="numbering" w:customStyle="1" w:styleId="WWNum226">
    <w:name w:val="WWNum226"/>
    <w:basedOn w:val="af0"/>
    <w:rsid w:val="001450A8"/>
  </w:style>
  <w:style w:type="numbering" w:customStyle="1" w:styleId="WWNum217">
    <w:name w:val="WWNum217"/>
    <w:basedOn w:val="af0"/>
    <w:rsid w:val="00E71F55"/>
  </w:style>
  <w:style w:type="numbering" w:customStyle="1" w:styleId="WWNum227">
    <w:name w:val="WWNum227"/>
    <w:basedOn w:val="af0"/>
    <w:rsid w:val="00E71F55"/>
  </w:style>
  <w:style w:type="numbering" w:customStyle="1" w:styleId="WWNum218">
    <w:name w:val="WWNum218"/>
    <w:basedOn w:val="af0"/>
    <w:rsid w:val="00834348"/>
  </w:style>
  <w:style w:type="numbering" w:customStyle="1" w:styleId="WWNum228">
    <w:name w:val="WWNum228"/>
    <w:basedOn w:val="af0"/>
    <w:rsid w:val="00834348"/>
  </w:style>
  <w:style w:type="numbering" w:customStyle="1" w:styleId="WWNum219">
    <w:name w:val="WWNum219"/>
    <w:basedOn w:val="af0"/>
    <w:rsid w:val="00DC1F9A"/>
  </w:style>
  <w:style w:type="numbering" w:customStyle="1" w:styleId="WWNum229">
    <w:name w:val="WWNum229"/>
    <w:basedOn w:val="af0"/>
    <w:rsid w:val="00DC1F9A"/>
  </w:style>
  <w:style w:type="numbering" w:customStyle="1" w:styleId="WWNum2110">
    <w:name w:val="WWNum2110"/>
    <w:basedOn w:val="af0"/>
    <w:rsid w:val="00DC1F9A"/>
  </w:style>
  <w:style w:type="numbering" w:customStyle="1" w:styleId="WWNum2210">
    <w:name w:val="WWNum2210"/>
    <w:basedOn w:val="af0"/>
    <w:rsid w:val="00DC1F9A"/>
  </w:style>
  <w:style w:type="numbering" w:customStyle="1" w:styleId="WWNum2111">
    <w:name w:val="WWNum2111"/>
    <w:basedOn w:val="af0"/>
    <w:rsid w:val="00913861"/>
  </w:style>
  <w:style w:type="numbering" w:customStyle="1" w:styleId="WWNum2211">
    <w:name w:val="WWNum2211"/>
    <w:basedOn w:val="af0"/>
    <w:rsid w:val="00913861"/>
  </w:style>
  <w:style w:type="numbering" w:customStyle="1" w:styleId="WWNum2112">
    <w:name w:val="WWNum2112"/>
    <w:basedOn w:val="af0"/>
    <w:rsid w:val="00EA0087"/>
  </w:style>
  <w:style w:type="numbering" w:customStyle="1" w:styleId="WWNum2212">
    <w:name w:val="WWNum2212"/>
    <w:basedOn w:val="af0"/>
    <w:rsid w:val="00EA0087"/>
  </w:style>
  <w:style w:type="numbering" w:customStyle="1" w:styleId="WWNum2113">
    <w:name w:val="WWNum2113"/>
    <w:basedOn w:val="af0"/>
    <w:rsid w:val="005D339A"/>
  </w:style>
  <w:style w:type="numbering" w:customStyle="1" w:styleId="WWNum2213">
    <w:name w:val="WWNum2213"/>
    <w:basedOn w:val="af0"/>
    <w:rsid w:val="005D339A"/>
  </w:style>
  <w:style w:type="numbering" w:customStyle="1" w:styleId="WWNum2114">
    <w:name w:val="WWNum2114"/>
    <w:basedOn w:val="af0"/>
    <w:rsid w:val="00201981"/>
  </w:style>
  <w:style w:type="numbering" w:customStyle="1" w:styleId="WWNum2214">
    <w:name w:val="WWNum2214"/>
    <w:basedOn w:val="af0"/>
    <w:rsid w:val="00201981"/>
  </w:style>
  <w:style w:type="numbering" w:customStyle="1" w:styleId="WWNum2115">
    <w:name w:val="WWNum2115"/>
    <w:basedOn w:val="af0"/>
    <w:rsid w:val="00201981"/>
    <w:pPr>
      <w:numPr>
        <w:numId w:val="19"/>
      </w:numPr>
    </w:pPr>
  </w:style>
  <w:style w:type="numbering" w:customStyle="1" w:styleId="WWNum2215">
    <w:name w:val="WWNum2215"/>
    <w:basedOn w:val="af0"/>
    <w:rsid w:val="00201981"/>
  </w:style>
  <w:style w:type="numbering" w:customStyle="1" w:styleId="74">
    <w:name w:val="Нет списка7"/>
    <w:next w:val="af0"/>
    <w:uiPriority w:val="99"/>
    <w:semiHidden/>
    <w:unhideWhenUsed/>
    <w:rsid w:val="00D14705"/>
  </w:style>
  <w:style w:type="paragraph" w:styleId="afffffffd">
    <w:name w:val="Message Header"/>
    <w:basedOn w:val="af9"/>
    <w:link w:val="afffffffe"/>
    <w:unhideWhenUsed/>
    <w:rsid w:val="00D14705"/>
    <w:pPr>
      <w:keepLines/>
      <w:widowControl/>
      <w:autoSpaceDE/>
      <w:autoSpaceDN/>
      <w:adjustRightInd/>
      <w:spacing w:line="180" w:lineRule="atLeast"/>
      <w:ind w:left="1555" w:hanging="720"/>
    </w:pPr>
    <w:rPr>
      <w:spacing w:val="-5"/>
      <w:lang w:eastAsia="en-US"/>
    </w:rPr>
  </w:style>
  <w:style w:type="character" w:customStyle="1" w:styleId="afffffffe">
    <w:name w:val="Шапка Знак"/>
    <w:basedOn w:val="ae"/>
    <w:link w:val="afffffffd"/>
    <w:rsid w:val="00D14705"/>
    <w:rPr>
      <w:rFonts w:ascii="Arial" w:eastAsia="Times New Roman" w:hAnsi="Arial" w:cs="Times New Roman"/>
      <w:spacing w:val="-5"/>
      <w:sz w:val="20"/>
      <w:szCs w:val="20"/>
    </w:rPr>
  </w:style>
  <w:style w:type="paragraph" w:customStyle="1" w:styleId="affffffff">
    <w:name w:val="Глава"/>
    <w:basedOn w:val="25"/>
    <w:next w:val="af9"/>
    <w:rsid w:val="00D14705"/>
    <w:pPr>
      <w:keepLines/>
      <w:suppressLineNumbers/>
      <w:tabs>
        <w:tab w:val="num" w:pos="576"/>
        <w:tab w:val="num" w:pos="927"/>
      </w:tabs>
      <w:spacing w:after="120" w:line="300" w:lineRule="exact"/>
      <w:ind w:left="567"/>
    </w:pPr>
    <w:rPr>
      <w:rFonts w:ascii="Arial" w:hAnsi="Arial" w:cs="Arial"/>
      <w:bCs w:val="0"/>
      <w:i w:val="0"/>
      <w:iCs w:val="0"/>
      <w:caps/>
      <w:spacing w:val="24"/>
      <w:sz w:val="24"/>
      <w:szCs w:val="20"/>
    </w:rPr>
  </w:style>
  <w:style w:type="paragraph" w:styleId="affffffff0">
    <w:name w:val="List"/>
    <w:basedOn w:val="af9"/>
    <w:link w:val="affffffff1"/>
    <w:qFormat/>
    <w:rsid w:val="00D14705"/>
    <w:pPr>
      <w:widowControl/>
      <w:suppressAutoHyphens/>
      <w:autoSpaceDE/>
      <w:autoSpaceDN/>
      <w:adjustRightInd/>
      <w:spacing w:line="276" w:lineRule="auto"/>
    </w:pPr>
    <w:rPr>
      <w:rFonts w:ascii="Calibri" w:hAnsi="Calibri" w:cs="Tahoma"/>
      <w:sz w:val="22"/>
      <w:szCs w:val="22"/>
      <w:lang w:eastAsia="ar-SA"/>
    </w:rPr>
  </w:style>
  <w:style w:type="character" w:customStyle="1" w:styleId="1ff1">
    <w:name w:val="Знак примечания1"/>
    <w:rsid w:val="00D14705"/>
    <w:rPr>
      <w:sz w:val="16"/>
      <w:szCs w:val="16"/>
    </w:rPr>
  </w:style>
  <w:style w:type="paragraph" w:customStyle="1" w:styleId="411">
    <w:name w:val="Маркированный список 41"/>
    <w:basedOn w:val="ad"/>
    <w:rsid w:val="00D14705"/>
    <w:pPr>
      <w:tabs>
        <w:tab w:val="left" w:pos="567"/>
      </w:tabs>
      <w:suppressAutoHyphens/>
      <w:spacing w:after="0" w:line="240" w:lineRule="auto"/>
      <w:ind w:right="142"/>
      <w:jc w:val="both"/>
    </w:pPr>
    <w:rPr>
      <w:rFonts w:ascii="Arial" w:eastAsia="Times New Roman" w:hAnsi="Arial" w:cs="Calibri"/>
      <w:szCs w:val="20"/>
      <w:lang w:eastAsia="ar-SA"/>
    </w:rPr>
  </w:style>
  <w:style w:type="paragraph" w:customStyle="1" w:styleId="2f7">
    <w:name w:val="Пункт 2"/>
    <w:basedOn w:val="25"/>
    <w:qFormat/>
    <w:rsid w:val="00D14705"/>
    <w:pPr>
      <w:tabs>
        <w:tab w:val="left" w:pos="1134"/>
        <w:tab w:val="left" w:pos="1276"/>
      </w:tabs>
      <w:spacing w:before="120" w:line="360" w:lineRule="auto"/>
      <w:ind w:firstLine="567"/>
      <w:jc w:val="both"/>
    </w:pPr>
    <w:rPr>
      <w:rFonts w:ascii="Times New Roman" w:hAnsi="Times New Roman"/>
      <w:b w:val="0"/>
      <w:i w:val="0"/>
      <w:iCs w:val="0"/>
      <w:szCs w:val="24"/>
    </w:rPr>
  </w:style>
  <w:style w:type="paragraph" w:customStyle="1" w:styleId="115">
    <w:name w:val="Заголовок 1 Знак1"/>
    <w:basedOn w:val="aff"/>
    <w:qFormat/>
    <w:rsid w:val="00D14705"/>
    <w:pPr>
      <w:widowControl w:val="0"/>
      <w:spacing w:line="360" w:lineRule="auto"/>
      <w:contextualSpacing/>
      <w:jc w:val="both"/>
      <w:textAlignment w:val="baseline"/>
    </w:pPr>
    <w:rPr>
      <w:rFonts w:eastAsiaTheme="minorHAnsi" w:cstheme="majorBidi"/>
      <w:sz w:val="28"/>
      <w:szCs w:val="28"/>
      <w:lang w:eastAsia="en-US"/>
    </w:rPr>
  </w:style>
  <w:style w:type="paragraph" w:customStyle="1" w:styleId="412">
    <w:name w:val="Заголовок 4 Знак1"/>
    <w:basedOn w:val="4"/>
    <w:qFormat/>
    <w:rsid w:val="00D14705"/>
    <w:pPr>
      <w:keepNext w:val="0"/>
      <w:numPr>
        <w:ilvl w:val="0"/>
        <w:numId w:val="0"/>
      </w:numPr>
      <w:tabs>
        <w:tab w:val="clear" w:pos="1134"/>
        <w:tab w:val="left" w:pos="1418"/>
      </w:tabs>
      <w:suppressAutoHyphens w:val="0"/>
      <w:spacing w:before="120" w:after="60" w:line="360" w:lineRule="auto"/>
      <w:ind w:firstLine="567"/>
    </w:pPr>
    <w:rPr>
      <w:b w:val="0"/>
      <w:i w:val="0"/>
      <w:iCs w:val="0"/>
      <w:szCs w:val="24"/>
    </w:rPr>
  </w:style>
  <w:style w:type="paragraph" w:customStyle="1" w:styleId="affffffff2">
    <w:name w:val="Список а)"/>
    <w:basedOn w:val="aff"/>
    <w:qFormat/>
    <w:rsid w:val="00D14705"/>
    <w:pPr>
      <w:widowControl w:val="0"/>
      <w:spacing w:line="360" w:lineRule="auto"/>
      <w:contextualSpacing/>
      <w:jc w:val="both"/>
      <w:textAlignment w:val="baseline"/>
    </w:pPr>
    <w:rPr>
      <w:rFonts w:eastAsiaTheme="minorHAnsi" w:cstheme="majorBidi"/>
      <w:sz w:val="28"/>
      <w:szCs w:val="28"/>
      <w:lang w:eastAsia="en-US"/>
    </w:rPr>
  </w:style>
  <w:style w:type="paragraph" w:customStyle="1" w:styleId="3f2">
    <w:name w:val="Пункт 3"/>
    <w:basedOn w:val="31"/>
    <w:qFormat/>
    <w:rsid w:val="00D14705"/>
    <w:pPr>
      <w:keepNext w:val="0"/>
      <w:numPr>
        <w:ilvl w:val="0"/>
        <w:numId w:val="0"/>
      </w:numPr>
      <w:tabs>
        <w:tab w:val="left" w:pos="567"/>
      </w:tabs>
      <w:suppressAutoHyphens w:val="0"/>
      <w:spacing w:after="60" w:line="360" w:lineRule="auto"/>
      <w:ind w:left="1080" w:hanging="720"/>
      <w:jc w:val="both"/>
    </w:pPr>
    <w:rPr>
      <w:b w:val="0"/>
      <w:iCs/>
      <w:szCs w:val="24"/>
    </w:rPr>
  </w:style>
  <w:style w:type="paragraph" w:customStyle="1" w:styleId="47">
    <w:name w:val="Пункт 4"/>
    <w:basedOn w:val="4"/>
    <w:qFormat/>
    <w:rsid w:val="00D14705"/>
    <w:pPr>
      <w:keepNext w:val="0"/>
      <w:numPr>
        <w:ilvl w:val="0"/>
        <w:numId w:val="0"/>
      </w:numPr>
      <w:tabs>
        <w:tab w:val="clear" w:pos="1134"/>
        <w:tab w:val="left" w:pos="1418"/>
      </w:tabs>
      <w:suppressAutoHyphens w:val="0"/>
      <w:spacing w:before="120" w:after="60" w:line="360" w:lineRule="auto"/>
      <w:ind w:firstLine="567"/>
    </w:pPr>
    <w:rPr>
      <w:b w:val="0"/>
      <w:i w:val="0"/>
      <w:iCs w:val="0"/>
      <w:szCs w:val="24"/>
    </w:rPr>
  </w:style>
  <w:style w:type="paragraph" w:customStyle="1" w:styleId="21">
    <w:name w:val="Стиль По ширине2"/>
    <w:basedOn w:val="ad"/>
    <w:autoRedefine/>
    <w:rsid w:val="00D14705"/>
    <w:pPr>
      <w:numPr>
        <w:numId w:val="24"/>
      </w:numPr>
      <w:spacing w:after="0" w:line="240" w:lineRule="auto"/>
      <w:jc w:val="both"/>
    </w:pPr>
    <w:rPr>
      <w:rFonts w:ascii="Times New Roman" w:eastAsia="Calibri" w:hAnsi="Times New Roman" w:cs="Times New Roman"/>
      <w:sz w:val="24"/>
      <w:szCs w:val="24"/>
      <w:lang w:eastAsia="ru-RU"/>
    </w:rPr>
  </w:style>
  <w:style w:type="character" w:customStyle="1" w:styleId="st">
    <w:name w:val="st"/>
    <w:basedOn w:val="ae"/>
    <w:rsid w:val="00D14705"/>
  </w:style>
  <w:style w:type="character" w:customStyle="1" w:styleId="grame">
    <w:name w:val="grame"/>
    <w:basedOn w:val="ae"/>
    <w:rsid w:val="00D14705"/>
  </w:style>
  <w:style w:type="table" w:customStyle="1" w:styleId="65">
    <w:name w:val="Сетка таблицы6"/>
    <w:basedOn w:val="af"/>
    <w:next w:val="afff6"/>
    <w:uiPriority w:val="59"/>
    <w:rsid w:val="00D14705"/>
    <w:pPr>
      <w:spacing w:after="0" w:line="240" w:lineRule="auto"/>
    </w:pPr>
    <w:rPr>
      <w:rFonts w:ascii="Calibri" w:eastAsia="Calibri" w:hAnsi="Calibri" w:cs="Times New Roman"/>
      <w:sz w:val="20"/>
      <w:szCs w:val="20"/>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Texte">
    <w:name w:val="Texte"/>
    <w:basedOn w:val="ad"/>
    <w:rsid w:val="00D14705"/>
    <w:pPr>
      <w:overflowPunct w:val="0"/>
      <w:autoSpaceDE w:val="0"/>
      <w:autoSpaceDN w:val="0"/>
      <w:adjustRightInd w:val="0"/>
      <w:spacing w:after="0" w:line="240" w:lineRule="auto"/>
      <w:jc w:val="both"/>
      <w:textAlignment w:val="baseline"/>
    </w:pPr>
    <w:rPr>
      <w:rFonts w:ascii="Arial" w:eastAsia="Times New Roman" w:hAnsi="Arial" w:cs="Times New Roman"/>
      <w:snapToGrid w:val="0"/>
      <w:sz w:val="20"/>
      <w:szCs w:val="20"/>
      <w:lang w:val="fr-FR" w:eastAsia="ru-RU"/>
    </w:rPr>
  </w:style>
  <w:style w:type="paragraph" w:customStyle="1" w:styleId="Annexe">
    <w:name w:val="Annexe"/>
    <w:basedOn w:val="ad"/>
    <w:rsid w:val="00D14705"/>
    <w:pPr>
      <w:overflowPunct w:val="0"/>
      <w:autoSpaceDE w:val="0"/>
      <w:autoSpaceDN w:val="0"/>
      <w:adjustRightInd w:val="0"/>
      <w:spacing w:after="0" w:line="240" w:lineRule="auto"/>
      <w:jc w:val="center"/>
      <w:textAlignment w:val="baseline"/>
    </w:pPr>
    <w:rPr>
      <w:rFonts w:ascii="Arial" w:eastAsia="Times New Roman" w:hAnsi="Arial" w:cs="Times New Roman"/>
      <w:b/>
      <w:sz w:val="28"/>
      <w:szCs w:val="20"/>
      <w:lang w:val="fr-FR" w:eastAsia="fr-FR"/>
    </w:rPr>
  </w:style>
  <w:style w:type="character" w:customStyle="1" w:styleId="def">
    <w:name w:val="def"/>
    <w:basedOn w:val="ae"/>
    <w:rsid w:val="00D14705"/>
  </w:style>
  <w:style w:type="character" w:customStyle="1" w:styleId="rvts6">
    <w:name w:val="rvts6"/>
    <w:basedOn w:val="ae"/>
    <w:rsid w:val="00D14705"/>
  </w:style>
  <w:style w:type="character" w:customStyle="1" w:styleId="rvts10">
    <w:name w:val="rvts10"/>
    <w:basedOn w:val="ae"/>
    <w:rsid w:val="00D14705"/>
  </w:style>
  <w:style w:type="character" w:customStyle="1" w:styleId="external-link">
    <w:name w:val="external-link"/>
    <w:basedOn w:val="ae"/>
    <w:rsid w:val="00D14705"/>
  </w:style>
  <w:style w:type="character" w:customStyle="1" w:styleId="ff3">
    <w:name w:val="ff3"/>
    <w:rsid w:val="00D14705"/>
  </w:style>
  <w:style w:type="paragraph" w:customStyle="1" w:styleId="consplusnormal0">
    <w:name w:val="consplusnormal"/>
    <w:basedOn w:val="ad"/>
    <w:rsid w:val="00D14705"/>
    <w:pPr>
      <w:autoSpaceDE w:val="0"/>
      <w:autoSpaceDN w:val="0"/>
      <w:spacing w:after="0" w:line="240" w:lineRule="auto"/>
      <w:ind w:firstLine="720"/>
    </w:pPr>
    <w:rPr>
      <w:rFonts w:ascii="Arial" w:eastAsia="Times New Roman" w:hAnsi="Arial" w:cs="Arial"/>
      <w:sz w:val="20"/>
      <w:szCs w:val="20"/>
      <w:lang w:eastAsia="ru-RU"/>
    </w:rPr>
  </w:style>
  <w:style w:type="character" w:customStyle="1" w:styleId="75pt0pt">
    <w:name w:val="Основной текст + 7;5 pt;Интервал 0 pt"/>
    <w:basedOn w:val="ae"/>
    <w:rsid w:val="00D14705"/>
    <w:rPr>
      <w:rFonts w:ascii="Arial" w:eastAsia="Arial" w:hAnsi="Arial" w:cs="Arial"/>
      <w:color w:val="000000"/>
      <w:spacing w:val="2"/>
      <w:w w:val="100"/>
      <w:position w:val="0"/>
      <w:sz w:val="15"/>
      <w:szCs w:val="15"/>
      <w:shd w:val="clear" w:color="auto" w:fill="FFFFFF"/>
      <w:lang w:val="ru-RU"/>
    </w:rPr>
  </w:style>
  <w:style w:type="character" w:customStyle="1" w:styleId="afffff9">
    <w:name w:val="Основной текст_"/>
    <w:basedOn w:val="ae"/>
    <w:link w:val="44"/>
    <w:rsid w:val="00D14705"/>
    <w:rPr>
      <w:rFonts w:ascii="Sylfaen" w:eastAsia="Sylfaen" w:hAnsi="Sylfaen" w:cs="Sylfaen"/>
      <w:color w:val="000000"/>
      <w:sz w:val="27"/>
      <w:szCs w:val="27"/>
      <w:shd w:val="clear" w:color="auto" w:fill="FFFFFF"/>
      <w:lang w:eastAsia="ru-RU"/>
    </w:rPr>
  </w:style>
  <w:style w:type="paragraph" w:customStyle="1" w:styleId="consplusnonformat0">
    <w:name w:val="consplusnonformat"/>
    <w:basedOn w:val="ad"/>
    <w:rsid w:val="00D14705"/>
    <w:pPr>
      <w:autoSpaceDE w:val="0"/>
      <w:autoSpaceDN w:val="0"/>
      <w:spacing w:after="0" w:line="240" w:lineRule="auto"/>
    </w:pPr>
    <w:rPr>
      <w:rFonts w:ascii="Courier New" w:eastAsia="Times New Roman" w:hAnsi="Courier New" w:cs="Courier New"/>
      <w:sz w:val="20"/>
      <w:szCs w:val="20"/>
      <w:lang w:eastAsia="ru-RU"/>
    </w:rPr>
  </w:style>
  <w:style w:type="character" w:customStyle="1" w:styleId="7pt0pt">
    <w:name w:val="Основной текст + 7 pt;Интервал 0 pt"/>
    <w:basedOn w:val="afffff9"/>
    <w:rsid w:val="00D14705"/>
    <w:rPr>
      <w:rFonts w:ascii="Sylfaen" w:eastAsia="Sylfaen" w:hAnsi="Sylfaen" w:cs="Sylfaen"/>
      <w:color w:val="000000"/>
      <w:spacing w:val="2"/>
      <w:w w:val="100"/>
      <w:position w:val="0"/>
      <w:sz w:val="14"/>
      <w:szCs w:val="14"/>
      <w:shd w:val="clear" w:color="auto" w:fill="FFFFFF"/>
      <w:lang w:val="ru-RU" w:eastAsia="ru-RU"/>
    </w:rPr>
  </w:style>
  <w:style w:type="character" w:customStyle="1" w:styleId="2f8">
    <w:name w:val="Колонтитул (2)_"/>
    <w:basedOn w:val="ae"/>
    <w:link w:val="2f9"/>
    <w:rsid w:val="00D14705"/>
    <w:rPr>
      <w:rFonts w:ascii="Arial" w:eastAsia="Arial" w:hAnsi="Arial" w:cs="Arial"/>
      <w:b/>
      <w:bCs/>
      <w:spacing w:val="2"/>
      <w:sz w:val="18"/>
      <w:szCs w:val="18"/>
      <w:shd w:val="clear" w:color="auto" w:fill="FFFFFF"/>
    </w:rPr>
  </w:style>
  <w:style w:type="paragraph" w:customStyle="1" w:styleId="2f9">
    <w:name w:val="Колонтитул (2)"/>
    <w:basedOn w:val="ad"/>
    <w:link w:val="2f8"/>
    <w:rsid w:val="00D14705"/>
    <w:pPr>
      <w:widowControl w:val="0"/>
      <w:shd w:val="clear" w:color="auto" w:fill="FFFFFF"/>
      <w:spacing w:after="0" w:line="0" w:lineRule="atLeast"/>
    </w:pPr>
    <w:rPr>
      <w:rFonts w:ascii="Arial" w:eastAsia="Arial" w:hAnsi="Arial" w:cs="Arial"/>
      <w:b/>
      <w:bCs/>
      <w:spacing w:val="2"/>
      <w:sz w:val="18"/>
      <w:szCs w:val="18"/>
    </w:rPr>
  </w:style>
  <w:style w:type="character" w:customStyle="1" w:styleId="CourierNew9pt0pt">
    <w:name w:val="Основной текст + Courier New;9 pt;Интервал 0 pt"/>
    <w:basedOn w:val="afffff9"/>
    <w:rsid w:val="00D14705"/>
    <w:rPr>
      <w:rFonts w:ascii="Courier New" w:eastAsia="Courier New" w:hAnsi="Courier New" w:cs="Courier New"/>
      <w:color w:val="000000"/>
      <w:spacing w:val="4"/>
      <w:w w:val="100"/>
      <w:position w:val="0"/>
      <w:sz w:val="27"/>
      <w:szCs w:val="27"/>
      <w:shd w:val="clear" w:color="auto" w:fill="FFFFFF"/>
      <w:lang w:val="ru-RU" w:eastAsia="ru-RU"/>
    </w:rPr>
  </w:style>
  <w:style w:type="character" w:styleId="affffffff3">
    <w:name w:val="Placeholder Text"/>
    <w:basedOn w:val="ae"/>
    <w:uiPriority w:val="99"/>
    <w:semiHidden/>
    <w:rsid w:val="00D14705"/>
    <w:rPr>
      <w:color w:val="808080"/>
    </w:rPr>
  </w:style>
  <w:style w:type="paragraph" w:customStyle="1" w:styleId="formattext">
    <w:name w:val="formattext"/>
    <w:basedOn w:val="ad"/>
    <w:rsid w:val="00D14705"/>
    <w:pPr>
      <w:tabs>
        <w:tab w:val="left" w:pos="0"/>
      </w:tabs>
      <w:spacing w:before="100" w:beforeAutospacing="1" w:after="100" w:afterAutospacing="1" w:line="240" w:lineRule="auto"/>
      <w:ind w:firstLine="709"/>
      <w:jc w:val="both"/>
    </w:pPr>
    <w:rPr>
      <w:rFonts w:ascii="Times New Roman" w:eastAsia="Times New Roman" w:hAnsi="Times New Roman" w:cs="Times New Roman"/>
      <w:color w:val="000000"/>
      <w:sz w:val="24"/>
      <w:szCs w:val="24"/>
      <w:lang w:eastAsia="ru-RU"/>
    </w:rPr>
  </w:style>
  <w:style w:type="paragraph" w:customStyle="1" w:styleId="CM37">
    <w:name w:val="CM37"/>
    <w:basedOn w:val="ad"/>
    <w:next w:val="ad"/>
    <w:uiPriority w:val="99"/>
    <w:rsid w:val="00D14705"/>
    <w:pPr>
      <w:widowControl w:val="0"/>
      <w:tabs>
        <w:tab w:val="left" w:pos="0"/>
      </w:tabs>
      <w:autoSpaceDE w:val="0"/>
      <w:autoSpaceDN w:val="0"/>
      <w:adjustRightInd w:val="0"/>
      <w:spacing w:before="100" w:after="0" w:line="240" w:lineRule="auto"/>
      <w:ind w:firstLine="709"/>
      <w:jc w:val="both"/>
    </w:pPr>
    <w:rPr>
      <w:rFonts w:ascii="LCFJD P+ Arial MT" w:eastAsia="Times New Roman" w:hAnsi="LCFJD P+ Arial MT" w:cs="Times New Roman"/>
      <w:color w:val="000000"/>
      <w:sz w:val="24"/>
      <w:szCs w:val="24"/>
      <w:lang w:eastAsia="ru-RU"/>
    </w:rPr>
  </w:style>
  <w:style w:type="paragraph" w:customStyle="1" w:styleId="CM35">
    <w:name w:val="CM35"/>
    <w:basedOn w:val="ad"/>
    <w:next w:val="ad"/>
    <w:uiPriority w:val="99"/>
    <w:rsid w:val="00D14705"/>
    <w:pPr>
      <w:widowControl w:val="0"/>
      <w:tabs>
        <w:tab w:val="left" w:pos="0"/>
      </w:tabs>
      <w:autoSpaceDE w:val="0"/>
      <w:autoSpaceDN w:val="0"/>
      <w:adjustRightInd w:val="0"/>
      <w:spacing w:before="100" w:after="0" w:line="240" w:lineRule="auto"/>
      <w:ind w:firstLine="709"/>
      <w:jc w:val="both"/>
    </w:pPr>
    <w:rPr>
      <w:rFonts w:ascii="LCFJD P+ Arial MT" w:eastAsia="Times New Roman" w:hAnsi="LCFJD P+ Arial MT" w:cs="Times New Roman"/>
      <w:color w:val="000000"/>
      <w:sz w:val="24"/>
      <w:szCs w:val="24"/>
      <w:lang w:eastAsia="ru-RU"/>
    </w:rPr>
  </w:style>
  <w:style w:type="paragraph" w:customStyle="1" w:styleId="CM39">
    <w:name w:val="CM39"/>
    <w:basedOn w:val="Default"/>
    <w:next w:val="Default"/>
    <w:uiPriority w:val="99"/>
    <w:rsid w:val="00D14705"/>
    <w:pPr>
      <w:widowControl w:val="0"/>
    </w:pPr>
    <w:rPr>
      <w:rFonts w:ascii="LCFJD P+ Arial MT" w:hAnsi="LCFJD P+ Arial MT"/>
      <w:color w:val="auto"/>
    </w:rPr>
  </w:style>
  <w:style w:type="character" w:customStyle="1" w:styleId="mw-headline">
    <w:name w:val="mw-headline"/>
    <w:basedOn w:val="ae"/>
    <w:rsid w:val="00D14705"/>
  </w:style>
  <w:style w:type="character" w:customStyle="1" w:styleId="2fa">
    <w:name w:val="Гиперссылка2"/>
    <w:rsid w:val="00D14705"/>
    <w:rPr>
      <w:rFonts w:ascii="Arial" w:hAnsi="Arial" w:cs="Arial" w:hint="default"/>
      <w:strike w:val="0"/>
      <w:dstrike w:val="0"/>
      <w:color w:val="FF5921"/>
      <w:sz w:val="20"/>
      <w:szCs w:val="20"/>
      <w:u w:val="none"/>
      <w:effect w:val="none"/>
    </w:rPr>
  </w:style>
  <w:style w:type="paragraph" w:customStyle="1" w:styleId="affffffff4">
    <w:name w:val="Стиль начало Знак"/>
    <w:basedOn w:val="ad"/>
    <w:rsid w:val="00D14705"/>
    <w:pPr>
      <w:spacing w:after="0" w:line="264" w:lineRule="auto"/>
    </w:pPr>
    <w:rPr>
      <w:rFonts w:ascii="Times New Roman" w:eastAsia="Times New Roman" w:hAnsi="Times New Roman" w:cs="Times New Roman"/>
      <w:sz w:val="28"/>
      <w:szCs w:val="24"/>
      <w:lang w:eastAsia="ru-RU"/>
    </w:rPr>
  </w:style>
  <w:style w:type="character" w:customStyle="1" w:styleId="affffffff5">
    <w:name w:val="Стиль начало Знак Знак"/>
    <w:rsid w:val="00D14705"/>
    <w:rPr>
      <w:sz w:val="28"/>
      <w:szCs w:val="24"/>
      <w:lang w:val="ru-RU" w:eastAsia="ru-RU" w:bidi="ar-SA"/>
    </w:rPr>
  </w:style>
  <w:style w:type="paragraph" w:customStyle="1" w:styleId="affffffff6">
    <w:name w:val="НАЗВАНИЕ"/>
    <w:basedOn w:val="ad"/>
    <w:next w:val="ad"/>
    <w:rsid w:val="00D14705"/>
    <w:pPr>
      <w:widowControl w:val="0"/>
      <w:tabs>
        <w:tab w:val="left" w:leader="dot" w:pos="9627"/>
      </w:tabs>
      <w:autoSpaceDE w:val="0"/>
      <w:autoSpaceDN w:val="0"/>
      <w:adjustRightInd w:val="0"/>
      <w:spacing w:after="0" w:line="240" w:lineRule="auto"/>
      <w:jc w:val="center"/>
    </w:pPr>
    <w:rPr>
      <w:rFonts w:ascii="Times New Roman" w:eastAsia="Times New Roman" w:hAnsi="Times New Roman" w:cs="Courier New"/>
      <w:caps/>
      <w:noProof/>
      <w:sz w:val="36"/>
      <w:szCs w:val="36"/>
      <w:lang w:eastAsia="ru-RU"/>
    </w:rPr>
  </w:style>
  <w:style w:type="paragraph" w:customStyle="1" w:styleId="219">
    <w:name w:val="Основной текст 21"/>
    <w:basedOn w:val="ad"/>
    <w:rsid w:val="00D14705"/>
    <w:pPr>
      <w:overflowPunct w:val="0"/>
      <w:autoSpaceDE w:val="0"/>
      <w:autoSpaceDN w:val="0"/>
      <w:adjustRightInd w:val="0"/>
      <w:spacing w:after="120" w:line="240" w:lineRule="auto"/>
      <w:ind w:left="113"/>
      <w:jc w:val="both"/>
      <w:textAlignment w:val="baseline"/>
    </w:pPr>
    <w:rPr>
      <w:rFonts w:ascii="Times New Roman" w:eastAsia="Times New Roman" w:hAnsi="Times New Roman" w:cs="Times New Roman"/>
      <w:sz w:val="24"/>
      <w:szCs w:val="20"/>
      <w:lang w:eastAsia="ru-RU"/>
    </w:rPr>
  </w:style>
  <w:style w:type="paragraph" w:customStyle="1" w:styleId="a7">
    <w:name w:val="Название функции РЗА"/>
    <w:basedOn w:val="aff4"/>
    <w:link w:val="affffffff7"/>
    <w:qFormat/>
    <w:rsid w:val="00D14705"/>
    <w:pPr>
      <w:keepNext/>
      <w:widowControl/>
      <w:numPr>
        <w:numId w:val="28"/>
      </w:numPr>
      <w:tabs>
        <w:tab w:val="left" w:pos="624"/>
      </w:tabs>
      <w:suppressAutoHyphens/>
      <w:overflowPunct w:val="0"/>
      <w:textAlignment w:val="baseline"/>
    </w:pPr>
    <w:rPr>
      <w:rFonts w:ascii="Times New Roman" w:hAnsi="Times New Roman"/>
      <w:b/>
      <w:bCs/>
      <w:sz w:val="24"/>
      <w:szCs w:val="24"/>
      <w:lang w:eastAsia="en-US"/>
    </w:rPr>
  </w:style>
  <w:style w:type="character" w:customStyle="1" w:styleId="affffffff7">
    <w:name w:val="Название функции РЗА Знак"/>
    <w:link w:val="a7"/>
    <w:rsid w:val="00D14705"/>
    <w:rPr>
      <w:rFonts w:ascii="Times New Roman" w:eastAsia="Times New Roman" w:hAnsi="Times New Roman" w:cs="Times New Roman"/>
      <w:b/>
      <w:bCs/>
      <w:sz w:val="24"/>
      <w:szCs w:val="24"/>
    </w:rPr>
  </w:style>
  <w:style w:type="paragraph" w:customStyle="1" w:styleId="affffffff8">
    <w:name w:val="Таблица середина"/>
    <w:basedOn w:val="ad"/>
    <w:link w:val="affffffff9"/>
    <w:qFormat/>
    <w:rsid w:val="00D14705"/>
    <w:pPr>
      <w:spacing w:after="0" w:line="240" w:lineRule="auto"/>
      <w:jc w:val="center"/>
    </w:pPr>
    <w:rPr>
      <w:rFonts w:ascii="Times New Roman" w:eastAsia="Times New Roman" w:hAnsi="Times New Roman" w:cs="Times New Roman"/>
      <w:color w:val="000000"/>
      <w:sz w:val="28"/>
      <w:szCs w:val="28"/>
    </w:rPr>
  </w:style>
  <w:style w:type="character" w:customStyle="1" w:styleId="affffffff9">
    <w:name w:val="Таблица середина Знак"/>
    <w:link w:val="affffffff8"/>
    <w:rsid w:val="00D14705"/>
    <w:rPr>
      <w:rFonts w:ascii="Times New Roman" w:eastAsia="Times New Roman" w:hAnsi="Times New Roman" w:cs="Times New Roman"/>
      <w:color w:val="000000"/>
      <w:sz w:val="28"/>
      <w:szCs w:val="28"/>
    </w:rPr>
  </w:style>
  <w:style w:type="paragraph" w:customStyle="1" w:styleId="affffffffa">
    <w:name w:val="Функциональные показатели"/>
    <w:basedOn w:val="afd"/>
    <w:next w:val="ad"/>
    <w:link w:val="affffffffb"/>
    <w:qFormat/>
    <w:rsid w:val="00D14705"/>
    <w:pPr>
      <w:tabs>
        <w:tab w:val="left" w:pos="993"/>
      </w:tabs>
      <w:suppressAutoHyphens/>
      <w:overflowPunct w:val="0"/>
      <w:autoSpaceDE w:val="0"/>
      <w:autoSpaceDN w:val="0"/>
      <w:adjustRightInd w:val="0"/>
      <w:ind w:left="782" w:firstLine="709"/>
      <w:jc w:val="left"/>
      <w:textAlignment w:val="baseline"/>
    </w:pPr>
    <w:rPr>
      <w:b w:val="0"/>
      <w:bCs w:val="0"/>
      <w:sz w:val="28"/>
      <w:szCs w:val="28"/>
    </w:rPr>
  </w:style>
  <w:style w:type="character" w:customStyle="1" w:styleId="affffffffb">
    <w:name w:val="Функциональные показатели Знак"/>
    <w:link w:val="affffffffa"/>
    <w:rsid w:val="00D14705"/>
    <w:rPr>
      <w:rFonts w:ascii="Times New Roman" w:eastAsia="Times New Roman" w:hAnsi="Times New Roman" w:cs="Times New Roman"/>
      <w:sz w:val="28"/>
      <w:szCs w:val="28"/>
      <w:lang w:eastAsia="ru-RU"/>
    </w:rPr>
  </w:style>
  <w:style w:type="paragraph" w:customStyle="1" w:styleId="23">
    <w:name w:val="Функция 2"/>
    <w:basedOn w:val="a7"/>
    <w:next w:val="ad"/>
    <w:link w:val="2fb"/>
    <w:qFormat/>
    <w:rsid w:val="00D14705"/>
    <w:pPr>
      <w:numPr>
        <w:ilvl w:val="1"/>
      </w:numPr>
      <w:tabs>
        <w:tab w:val="clear" w:pos="4677"/>
        <w:tab w:val="clear" w:pos="9355"/>
      </w:tabs>
    </w:pPr>
  </w:style>
  <w:style w:type="character" w:customStyle="1" w:styleId="2fb">
    <w:name w:val="Функция 2 Знак"/>
    <w:link w:val="23"/>
    <w:rsid w:val="00D14705"/>
    <w:rPr>
      <w:rFonts w:ascii="Times New Roman" w:eastAsia="Times New Roman" w:hAnsi="Times New Roman" w:cs="Times New Roman"/>
      <w:b/>
      <w:bCs/>
      <w:sz w:val="24"/>
      <w:szCs w:val="24"/>
    </w:rPr>
  </w:style>
  <w:style w:type="paragraph" w:customStyle="1" w:styleId="affffffffc">
    <w:name w:val="Шапка таблиц"/>
    <w:basedOn w:val="afd"/>
    <w:link w:val="affffffffd"/>
    <w:qFormat/>
    <w:rsid w:val="00D14705"/>
    <w:pPr>
      <w:keepNext/>
      <w:tabs>
        <w:tab w:val="left" w:pos="2112"/>
      </w:tabs>
      <w:suppressAutoHyphens/>
      <w:overflowPunct w:val="0"/>
      <w:autoSpaceDE w:val="0"/>
      <w:autoSpaceDN w:val="0"/>
      <w:adjustRightInd w:val="0"/>
      <w:ind w:left="782" w:firstLine="709"/>
      <w:textAlignment w:val="baseline"/>
    </w:pPr>
    <w:rPr>
      <w:bCs w:val="0"/>
    </w:rPr>
  </w:style>
  <w:style w:type="character" w:customStyle="1" w:styleId="affffffffd">
    <w:name w:val="Шапка таблиц Знак"/>
    <w:link w:val="affffffffc"/>
    <w:rsid w:val="00D14705"/>
    <w:rPr>
      <w:rFonts w:ascii="Times New Roman" w:eastAsia="Times New Roman" w:hAnsi="Times New Roman" w:cs="Times New Roman"/>
      <w:b/>
      <w:sz w:val="24"/>
      <w:szCs w:val="24"/>
      <w:lang w:eastAsia="ru-RU"/>
    </w:rPr>
  </w:style>
  <w:style w:type="paragraph" w:customStyle="1" w:styleId="affffffffe">
    <w:name w:val="Шапка документа"/>
    <w:basedOn w:val="ad"/>
    <w:link w:val="afffffffff"/>
    <w:qFormat/>
    <w:rsid w:val="00D14705"/>
    <w:pPr>
      <w:spacing w:after="0" w:line="240" w:lineRule="auto"/>
    </w:pPr>
    <w:rPr>
      <w:rFonts w:ascii="Times New Roman" w:eastAsia="Times New Roman" w:hAnsi="Times New Roman" w:cs="Times New Roman"/>
      <w:b/>
      <w:sz w:val="26"/>
      <w:szCs w:val="26"/>
    </w:rPr>
  </w:style>
  <w:style w:type="character" w:customStyle="1" w:styleId="afffffffff">
    <w:name w:val="Шапка документа Знак"/>
    <w:link w:val="affffffffe"/>
    <w:rsid w:val="00D14705"/>
    <w:rPr>
      <w:rFonts w:ascii="Times New Roman" w:eastAsia="Times New Roman" w:hAnsi="Times New Roman" w:cs="Times New Roman"/>
      <w:b/>
      <w:sz w:val="26"/>
      <w:szCs w:val="26"/>
    </w:rPr>
  </w:style>
  <w:style w:type="paragraph" w:customStyle="1" w:styleId="01">
    <w:name w:val="Заголовок 01"/>
    <w:basedOn w:val="18"/>
    <w:next w:val="18"/>
    <w:autoRedefine/>
    <w:rsid w:val="00D14705"/>
    <w:pPr>
      <w:keepNext/>
      <w:tabs>
        <w:tab w:val="left" w:pos="851"/>
      </w:tabs>
      <w:spacing w:after="0" w:line="240" w:lineRule="auto"/>
      <w:ind w:firstLine="709"/>
      <w:jc w:val="both"/>
    </w:pPr>
    <w:rPr>
      <w:rFonts w:ascii="Times New Roman" w:hAnsi="Times New Roman" w:cs="Arial"/>
      <w:b/>
      <w:bCs/>
      <w:noProof/>
      <w:color w:val="000000"/>
      <w:kern w:val="32"/>
      <w:sz w:val="28"/>
      <w:szCs w:val="32"/>
    </w:rPr>
  </w:style>
  <w:style w:type="paragraph" w:customStyle="1" w:styleId="116">
    <w:name w:val="Заголовок 1.1"/>
    <w:basedOn w:val="5"/>
    <w:autoRedefine/>
    <w:rsid w:val="00D14705"/>
    <w:pPr>
      <w:numPr>
        <w:numId w:val="0"/>
      </w:numPr>
    </w:pPr>
    <w:rPr>
      <w:lang w:val="ru-RU"/>
    </w:rPr>
  </w:style>
  <w:style w:type="paragraph" w:styleId="5">
    <w:name w:val="List Number 5"/>
    <w:basedOn w:val="ad"/>
    <w:rsid w:val="00D14705"/>
    <w:pPr>
      <w:numPr>
        <w:numId w:val="25"/>
      </w:numPr>
      <w:spacing w:after="0" w:line="240" w:lineRule="auto"/>
    </w:pPr>
    <w:rPr>
      <w:rFonts w:ascii="Times New Roman" w:eastAsia="Times New Roman" w:hAnsi="Times New Roman" w:cs="Times New Roman"/>
      <w:sz w:val="28"/>
      <w:szCs w:val="24"/>
      <w:lang w:val="en-GB"/>
    </w:rPr>
  </w:style>
  <w:style w:type="paragraph" w:customStyle="1" w:styleId="111">
    <w:name w:val="Заголовок 1.1.1"/>
    <w:basedOn w:val="116"/>
    <w:link w:val="1114"/>
    <w:rsid w:val="00D14705"/>
    <w:pPr>
      <w:numPr>
        <w:ilvl w:val="2"/>
        <w:numId w:val="26"/>
      </w:numPr>
      <w:tabs>
        <w:tab w:val="clear" w:pos="1440"/>
        <w:tab w:val="num" w:pos="1080"/>
      </w:tabs>
      <w:ind w:hanging="1224"/>
    </w:pPr>
  </w:style>
  <w:style w:type="paragraph" w:customStyle="1" w:styleId="11110">
    <w:name w:val="Заголовок 1.1.1.1"/>
    <w:basedOn w:val="111"/>
    <w:rsid w:val="00D14705"/>
    <w:rPr>
      <w:b/>
      <w:color w:val="000000"/>
    </w:rPr>
  </w:style>
  <w:style w:type="paragraph" w:customStyle="1" w:styleId="BodyTextIndent33">
    <w:name w:val="Body Text Indent 33"/>
    <w:basedOn w:val="ad"/>
    <w:rsid w:val="00D14705"/>
    <w:pPr>
      <w:spacing w:after="0" w:line="240" w:lineRule="auto"/>
      <w:ind w:left="576"/>
      <w:jc w:val="both"/>
    </w:pPr>
    <w:rPr>
      <w:rFonts w:ascii="Times New Roman" w:eastAsia="Batang" w:hAnsi="Times New Roman" w:cs="Times New Roman"/>
      <w:sz w:val="28"/>
      <w:szCs w:val="24"/>
      <w:lang w:eastAsia="ko-KR"/>
    </w:rPr>
  </w:style>
  <w:style w:type="paragraph" w:customStyle="1" w:styleId="afffffffff0">
    <w:name w:val="АриалТабл"/>
    <w:basedOn w:val="ad"/>
    <w:rsid w:val="00D14705"/>
    <w:pPr>
      <w:spacing w:after="0" w:line="240" w:lineRule="auto"/>
      <w:jc w:val="both"/>
    </w:pPr>
    <w:rPr>
      <w:rFonts w:ascii="Arial" w:eastAsia="Times New Roman" w:hAnsi="Arial" w:cs="Arial"/>
      <w:sz w:val="28"/>
      <w:szCs w:val="24"/>
      <w:lang w:eastAsia="ar-SA"/>
    </w:rPr>
  </w:style>
  <w:style w:type="character" w:styleId="afffffffff1">
    <w:name w:val="Emphasis"/>
    <w:uiPriority w:val="20"/>
    <w:qFormat/>
    <w:rsid w:val="00D14705"/>
    <w:rPr>
      <w:i/>
      <w:iCs/>
    </w:rPr>
  </w:style>
  <w:style w:type="paragraph" w:customStyle="1" w:styleId="Style25">
    <w:name w:val="Style25"/>
    <w:basedOn w:val="ad"/>
    <w:rsid w:val="00D14705"/>
    <w:pPr>
      <w:widowControl w:val="0"/>
      <w:autoSpaceDE w:val="0"/>
      <w:autoSpaceDN w:val="0"/>
      <w:adjustRightInd w:val="0"/>
      <w:spacing w:after="0" w:line="240" w:lineRule="auto"/>
    </w:pPr>
    <w:rPr>
      <w:rFonts w:ascii="Arial" w:eastAsia="Times New Roman" w:hAnsi="Arial" w:cs="Arial"/>
      <w:sz w:val="28"/>
      <w:szCs w:val="24"/>
      <w:lang w:eastAsia="ru-RU"/>
    </w:rPr>
  </w:style>
  <w:style w:type="character" w:customStyle="1" w:styleId="57">
    <w:name w:val="Знак Знак Знак5"/>
    <w:rsid w:val="00D14705"/>
    <w:rPr>
      <w:lang w:val="en-US"/>
    </w:rPr>
  </w:style>
  <w:style w:type="character" w:customStyle="1" w:styleId="WW8Num3z0">
    <w:name w:val="WW8Num3z0"/>
    <w:rsid w:val="00D14705"/>
    <w:rPr>
      <w:rFonts w:ascii="Symbol" w:hAnsi="Symbol"/>
    </w:rPr>
  </w:style>
  <w:style w:type="paragraph" w:customStyle="1" w:styleId="afffffffff2">
    <w:name w:val="Заголовок перед таблицей"/>
    <w:basedOn w:val="afd"/>
    <w:link w:val="afffffffff3"/>
    <w:qFormat/>
    <w:rsid w:val="00D14705"/>
    <w:pPr>
      <w:tabs>
        <w:tab w:val="left" w:pos="2112"/>
      </w:tabs>
      <w:overflowPunct w:val="0"/>
      <w:autoSpaceDE w:val="0"/>
      <w:autoSpaceDN w:val="0"/>
      <w:adjustRightInd w:val="0"/>
      <w:spacing w:before="240" w:after="240"/>
      <w:ind w:left="782" w:firstLine="709"/>
      <w:jc w:val="left"/>
      <w:textAlignment w:val="baseline"/>
    </w:pPr>
    <w:rPr>
      <w:bCs w:val="0"/>
      <w:sz w:val="28"/>
      <w:szCs w:val="28"/>
    </w:rPr>
  </w:style>
  <w:style w:type="character" w:customStyle="1" w:styleId="afffffffff3">
    <w:name w:val="Заголовок перед таблицей Знак"/>
    <w:link w:val="afffffffff2"/>
    <w:rsid w:val="00D14705"/>
    <w:rPr>
      <w:rFonts w:ascii="Times New Roman" w:eastAsia="Times New Roman" w:hAnsi="Times New Roman" w:cs="Times New Roman"/>
      <w:b/>
      <w:sz w:val="28"/>
      <w:szCs w:val="28"/>
      <w:lang w:eastAsia="ru-RU"/>
    </w:rPr>
  </w:style>
  <w:style w:type="paragraph" w:customStyle="1" w:styleId="afffffffff4">
    <w:name w:val="Название документа"/>
    <w:basedOn w:val="afd"/>
    <w:link w:val="afffffffff5"/>
    <w:qFormat/>
    <w:rsid w:val="00D14705"/>
    <w:pPr>
      <w:tabs>
        <w:tab w:val="left" w:pos="2112"/>
      </w:tabs>
      <w:overflowPunct w:val="0"/>
      <w:autoSpaceDE w:val="0"/>
      <w:autoSpaceDN w:val="0"/>
      <w:adjustRightInd w:val="0"/>
      <w:ind w:left="782" w:firstLine="709"/>
      <w:textAlignment w:val="baseline"/>
    </w:pPr>
    <w:rPr>
      <w:bCs w:val="0"/>
      <w:sz w:val="28"/>
      <w:szCs w:val="28"/>
    </w:rPr>
  </w:style>
  <w:style w:type="character" w:customStyle="1" w:styleId="afffffffff5">
    <w:name w:val="Название документа Знак"/>
    <w:link w:val="afffffffff4"/>
    <w:rsid w:val="00D14705"/>
    <w:rPr>
      <w:rFonts w:ascii="Times New Roman" w:eastAsia="Times New Roman" w:hAnsi="Times New Roman" w:cs="Times New Roman"/>
      <w:b/>
      <w:sz w:val="28"/>
      <w:szCs w:val="28"/>
      <w:lang w:eastAsia="ru-RU"/>
    </w:rPr>
  </w:style>
  <w:style w:type="paragraph" w:customStyle="1" w:styleId="afffffffff6">
    <w:name w:val="Таблица обычный"/>
    <w:basedOn w:val="ad"/>
    <w:qFormat/>
    <w:rsid w:val="00D14705"/>
    <w:pPr>
      <w:tabs>
        <w:tab w:val="left" w:pos="851"/>
      </w:tabs>
      <w:suppressAutoHyphens/>
      <w:spacing w:after="0" w:line="240" w:lineRule="auto"/>
    </w:pPr>
    <w:rPr>
      <w:rFonts w:ascii="Times New Roman" w:eastAsia="Times New Roman" w:hAnsi="Times New Roman" w:cs="Times New Roman"/>
      <w:bCs/>
      <w:sz w:val="28"/>
      <w:szCs w:val="28"/>
      <w:lang w:eastAsia="ru-RU"/>
    </w:rPr>
  </w:style>
  <w:style w:type="paragraph" w:customStyle="1" w:styleId="a">
    <w:name w:val="Название таблицы"/>
    <w:basedOn w:val="ad"/>
    <w:link w:val="afffffffff7"/>
    <w:qFormat/>
    <w:rsid w:val="00D14705"/>
    <w:pPr>
      <w:keepNext/>
      <w:numPr>
        <w:numId w:val="27"/>
      </w:numPr>
      <w:autoSpaceDE w:val="0"/>
      <w:autoSpaceDN w:val="0"/>
      <w:adjustRightInd w:val="0"/>
      <w:spacing w:after="120" w:line="240" w:lineRule="auto"/>
      <w:jc w:val="center"/>
    </w:pPr>
    <w:rPr>
      <w:rFonts w:ascii="Times New Roman" w:eastAsia="Times New Roman" w:hAnsi="Times New Roman" w:cs="Times New Roman"/>
      <w:sz w:val="28"/>
      <w:szCs w:val="28"/>
      <w:lang w:eastAsia="ru-RU"/>
    </w:rPr>
  </w:style>
  <w:style w:type="paragraph" w:customStyle="1" w:styleId="a8">
    <w:name w:val="Параметр функции"/>
    <w:basedOn w:val="23"/>
    <w:next w:val="ad"/>
    <w:qFormat/>
    <w:rsid w:val="00D14705"/>
    <w:pPr>
      <w:keepNext w:val="0"/>
      <w:numPr>
        <w:ilvl w:val="2"/>
      </w:numPr>
      <w:tabs>
        <w:tab w:val="clear" w:pos="624"/>
        <w:tab w:val="num" w:pos="0"/>
        <w:tab w:val="num" w:pos="360"/>
        <w:tab w:val="left" w:pos="908"/>
      </w:tabs>
      <w:ind w:left="792" w:hanging="432"/>
    </w:pPr>
    <w:rPr>
      <w:b w:val="0"/>
    </w:rPr>
  </w:style>
  <w:style w:type="character" w:customStyle="1" w:styleId="afffffffff7">
    <w:name w:val="Название таблицы Знак"/>
    <w:basedOn w:val="ae"/>
    <w:link w:val="a"/>
    <w:rsid w:val="00D14705"/>
    <w:rPr>
      <w:rFonts w:ascii="Times New Roman" w:eastAsia="Times New Roman" w:hAnsi="Times New Roman" w:cs="Times New Roman"/>
      <w:sz w:val="28"/>
      <w:szCs w:val="28"/>
      <w:lang w:eastAsia="ru-RU"/>
    </w:rPr>
  </w:style>
  <w:style w:type="paragraph" w:customStyle="1" w:styleId="Normale2">
    <w:name w:val="Normale2"/>
    <w:basedOn w:val="ad"/>
    <w:uiPriority w:val="99"/>
    <w:rsid w:val="00D14705"/>
    <w:pPr>
      <w:overflowPunct w:val="0"/>
      <w:autoSpaceDE w:val="0"/>
      <w:autoSpaceDN w:val="0"/>
      <w:adjustRightInd w:val="0"/>
      <w:spacing w:after="0" w:line="360" w:lineRule="auto"/>
      <w:jc w:val="both"/>
      <w:textAlignment w:val="baseline"/>
    </w:pPr>
    <w:rPr>
      <w:rFonts w:ascii="Arial" w:eastAsia="Times New Roman" w:hAnsi="Arial" w:cs="Times New Roman"/>
      <w:sz w:val="24"/>
      <w:szCs w:val="20"/>
      <w:lang w:val="en-US" w:eastAsia="it-IT"/>
    </w:rPr>
  </w:style>
  <w:style w:type="paragraph" w:customStyle="1" w:styleId="CORPOTESTO">
    <w:name w:val="CORPOTESTO"/>
    <w:basedOn w:val="ad"/>
    <w:rsid w:val="00D14705"/>
    <w:pPr>
      <w:overflowPunct w:val="0"/>
      <w:autoSpaceDE w:val="0"/>
      <w:autoSpaceDN w:val="0"/>
      <w:adjustRightInd w:val="0"/>
      <w:spacing w:after="0" w:line="240" w:lineRule="auto"/>
      <w:jc w:val="both"/>
      <w:textAlignment w:val="baseline"/>
    </w:pPr>
    <w:rPr>
      <w:rFonts w:ascii="Arial" w:eastAsia="Times New Roman" w:hAnsi="Arial" w:cs="Times New Roman"/>
      <w:sz w:val="24"/>
      <w:szCs w:val="20"/>
      <w:lang w:val="it-IT" w:eastAsia="it-IT"/>
    </w:rPr>
  </w:style>
  <w:style w:type="paragraph" w:customStyle="1" w:styleId="Normale1">
    <w:name w:val="Normale 1"/>
    <w:basedOn w:val="ad"/>
    <w:rsid w:val="00D14705"/>
    <w:pPr>
      <w:overflowPunct w:val="0"/>
      <w:autoSpaceDE w:val="0"/>
      <w:autoSpaceDN w:val="0"/>
      <w:adjustRightInd w:val="0"/>
      <w:spacing w:after="0" w:line="360" w:lineRule="auto"/>
      <w:textAlignment w:val="baseline"/>
    </w:pPr>
    <w:rPr>
      <w:rFonts w:ascii="Arial" w:eastAsia="Arial Unicode MS" w:hAnsi="Arial" w:cs="Times New Roman"/>
      <w:sz w:val="20"/>
      <w:szCs w:val="20"/>
      <w:lang w:val="en-US" w:eastAsia="it-IT"/>
    </w:rPr>
  </w:style>
  <w:style w:type="character" w:customStyle="1" w:styleId="1ff2">
    <w:name w:val="Стиль1 Знак"/>
    <w:basedOn w:val="ae"/>
    <w:rsid w:val="00D14705"/>
    <w:rPr>
      <w:rFonts w:ascii="Times New Roman" w:eastAsia="Times New Roman" w:hAnsi="Times New Roman" w:cs="Times New Roman"/>
      <w:sz w:val="28"/>
      <w:szCs w:val="24"/>
    </w:rPr>
  </w:style>
  <w:style w:type="paragraph" w:customStyle="1" w:styleId="1ff3">
    <w:name w:val="1"/>
    <w:basedOn w:val="ad"/>
    <w:rsid w:val="00D14705"/>
    <w:pPr>
      <w:spacing w:after="160" w:line="240" w:lineRule="auto"/>
    </w:pPr>
    <w:rPr>
      <w:rFonts w:ascii="Arial" w:eastAsia="Times New Roman" w:hAnsi="Arial" w:cs="Times New Roman"/>
      <w:b/>
      <w:color w:val="FFFFFF"/>
      <w:sz w:val="32"/>
      <w:szCs w:val="20"/>
      <w:lang w:val="en-US"/>
    </w:rPr>
  </w:style>
  <w:style w:type="character" w:customStyle="1" w:styleId="2fc">
    <w:name w:val="Стиль2 Знак"/>
    <w:basedOn w:val="19"/>
    <w:rsid w:val="00D14705"/>
    <w:rPr>
      <w:rFonts w:ascii="Times New Roman" w:eastAsia="Times New Roman" w:hAnsi="Times New Roman" w:cs="Times New Roman"/>
      <w:b w:val="0"/>
      <w:bCs w:val="0"/>
      <w:sz w:val="24"/>
      <w:szCs w:val="20"/>
      <w:lang w:val="en-US" w:eastAsia="ru-RU"/>
    </w:rPr>
  </w:style>
  <w:style w:type="paragraph" w:customStyle="1" w:styleId="2TimesNewRoman3">
    <w:name w:val="Стиль Заголовок 2 + Times New Roman не курсив Перед:  3 пт"/>
    <w:basedOn w:val="25"/>
    <w:rsid w:val="00D14705"/>
    <w:pPr>
      <w:tabs>
        <w:tab w:val="num" w:pos="568"/>
      </w:tabs>
      <w:overflowPunct w:val="0"/>
      <w:autoSpaceDE w:val="0"/>
      <w:autoSpaceDN w:val="0"/>
      <w:adjustRightInd w:val="0"/>
      <w:spacing w:before="60" w:line="276" w:lineRule="auto"/>
      <w:ind w:left="568"/>
      <w:textAlignment w:val="baseline"/>
    </w:pPr>
    <w:rPr>
      <w:rFonts w:ascii="Times New Roman" w:hAnsi="Times New Roman"/>
      <w:i w:val="0"/>
      <w:iCs w:val="0"/>
      <w:szCs w:val="20"/>
      <w:lang w:val="it-IT" w:eastAsia="it-IT"/>
    </w:rPr>
  </w:style>
  <w:style w:type="paragraph" w:customStyle="1" w:styleId="afffffffff8">
    <w:name w:val="Рисунок"/>
    <w:basedOn w:val="ad"/>
    <w:link w:val="afffffffff9"/>
    <w:qFormat/>
    <w:rsid w:val="00D14705"/>
    <w:pPr>
      <w:overflowPunct w:val="0"/>
      <w:autoSpaceDE w:val="0"/>
      <w:autoSpaceDN w:val="0"/>
      <w:adjustRightInd w:val="0"/>
      <w:spacing w:after="0" w:line="240" w:lineRule="auto"/>
      <w:jc w:val="center"/>
      <w:textAlignment w:val="baseline"/>
    </w:pPr>
    <w:rPr>
      <w:rFonts w:ascii="Times New Roman" w:eastAsia="Times New Roman" w:hAnsi="Times New Roman" w:cs="Times New Roman"/>
      <w:noProof/>
      <w:sz w:val="28"/>
      <w:szCs w:val="20"/>
      <w:lang w:eastAsia="ru-RU"/>
    </w:rPr>
  </w:style>
  <w:style w:type="character" w:customStyle="1" w:styleId="afffffffff9">
    <w:name w:val="Рисунок Знак"/>
    <w:basedOn w:val="ae"/>
    <w:link w:val="afffffffff8"/>
    <w:rsid w:val="00D14705"/>
    <w:rPr>
      <w:rFonts w:ascii="Times New Roman" w:eastAsia="Times New Roman" w:hAnsi="Times New Roman" w:cs="Times New Roman"/>
      <w:noProof/>
      <w:sz w:val="28"/>
      <w:szCs w:val="20"/>
      <w:lang w:eastAsia="ru-RU"/>
    </w:rPr>
  </w:style>
  <w:style w:type="character" w:customStyle="1" w:styleId="Default0">
    <w:name w:val="Default Знак"/>
    <w:basedOn w:val="ae"/>
    <w:link w:val="Default"/>
    <w:rsid w:val="00D14705"/>
    <w:rPr>
      <w:rFonts w:ascii="Times New Roman" w:eastAsia="Times New Roman" w:hAnsi="Times New Roman" w:cs="Times New Roman"/>
      <w:color w:val="000000"/>
      <w:sz w:val="24"/>
      <w:szCs w:val="24"/>
      <w:lang w:eastAsia="ru-RU"/>
    </w:rPr>
  </w:style>
  <w:style w:type="character" w:customStyle="1" w:styleId="afffff2">
    <w:name w:val="Таблица Знак"/>
    <w:basedOn w:val="Default0"/>
    <w:link w:val="afffff1"/>
    <w:rsid w:val="00D14705"/>
    <w:rPr>
      <w:rFonts w:ascii="Arial" w:eastAsia="Times New Roman" w:hAnsi="Arial" w:cs="Times New Roman"/>
      <w:color w:val="000000"/>
      <w:sz w:val="24"/>
      <w:szCs w:val="20"/>
      <w:lang w:eastAsia="ru-RU"/>
    </w:rPr>
  </w:style>
  <w:style w:type="paragraph" w:customStyle="1" w:styleId="afffffffffa">
    <w:name w:val="Таблица слева"/>
    <w:basedOn w:val="afffff1"/>
    <w:link w:val="afffffffffb"/>
    <w:qFormat/>
    <w:rsid w:val="00D14705"/>
    <w:pPr>
      <w:autoSpaceDE w:val="0"/>
      <w:autoSpaceDN w:val="0"/>
      <w:adjustRightInd w:val="0"/>
      <w:spacing w:before="0" w:line="240" w:lineRule="auto"/>
      <w:jc w:val="left"/>
    </w:pPr>
    <w:rPr>
      <w:rFonts w:ascii="Times New Roman" w:hAnsi="Times New Roman"/>
      <w:color w:val="000000"/>
      <w:sz w:val="28"/>
      <w:szCs w:val="28"/>
      <w:lang w:eastAsia="ru-RU"/>
    </w:rPr>
  </w:style>
  <w:style w:type="character" w:customStyle="1" w:styleId="afffffffffb">
    <w:name w:val="Таблица слева Знак"/>
    <w:basedOn w:val="afffff2"/>
    <w:link w:val="afffffffffa"/>
    <w:rsid w:val="00D14705"/>
    <w:rPr>
      <w:rFonts w:ascii="Times New Roman" w:eastAsia="Times New Roman" w:hAnsi="Times New Roman" w:cs="Times New Roman"/>
      <w:color w:val="000000"/>
      <w:sz w:val="28"/>
      <w:szCs w:val="28"/>
      <w:lang w:eastAsia="ru-RU"/>
    </w:rPr>
  </w:style>
  <w:style w:type="paragraph" w:customStyle="1" w:styleId="afffffffffc">
    <w:name w:val="Обычный_жирный"/>
    <w:basedOn w:val="ad"/>
    <w:qFormat/>
    <w:rsid w:val="00D14705"/>
    <w:pPr>
      <w:spacing w:after="0" w:line="360" w:lineRule="auto"/>
      <w:ind w:firstLine="567"/>
      <w:jc w:val="both"/>
    </w:pPr>
    <w:rPr>
      <w:rFonts w:ascii="Times New Roman" w:eastAsia="Times New Roman" w:hAnsi="Times New Roman" w:cs="Times New Roman"/>
      <w:b/>
      <w:sz w:val="28"/>
      <w:szCs w:val="24"/>
      <w:lang w:eastAsia="ru-RU"/>
    </w:rPr>
  </w:style>
  <w:style w:type="paragraph" w:customStyle="1" w:styleId="164848">
    <w:name w:val="Стиль Абзац списка + 16 пт полужирный Перед:  48 пт После:  48 пт"/>
    <w:basedOn w:val="aff"/>
    <w:next w:val="ad"/>
    <w:rsid w:val="00D14705"/>
    <w:pPr>
      <w:spacing w:before="960" w:after="960"/>
      <w:ind w:left="708"/>
    </w:pPr>
    <w:rPr>
      <w:b/>
      <w:bCs/>
      <w:sz w:val="32"/>
      <w:szCs w:val="20"/>
      <w:lang w:val="en-GB" w:eastAsia="en-US"/>
    </w:rPr>
  </w:style>
  <w:style w:type="paragraph" w:customStyle="1" w:styleId="143">
    <w:name w:val="Стиль Название объекта + 14 пт не полужирный"/>
    <w:basedOn w:val="afff4"/>
    <w:next w:val="ad"/>
    <w:rsid w:val="00D14705"/>
    <w:pPr>
      <w:keepNext/>
      <w:overflowPunct w:val="0"/>
      <w:adjustRightInd w:val="0"/>
      <w:spacing w:before="0"/>
      <w:jc w:val="center"/>
      <w:textAlignment w:val="baseline"/>
    </w:pPr>
    <w:rPr>
      <w:sz w:val="28"/>
      <w:szCs w:val="20"/>
      <w:lang w:val="it-IT" w:eastAsia="it-IT"/>
    </w:rPr>
  </w:style>
  <w:style w:type="character" w:customStyle="1" w:styleId="qfztst">
    <w:name w:val="qfztst"/>
    <w:basedOn w:val="ae"/>
    <w:rsid w:val="00D14705"/>
  </w:style>
  <w:style w:type="table" w:customStyle="1" w:styleId="132">
    <w:name w:val="Сетка таблицы13"/>
    <w:basedOn w:val="af"/>
    <w:next w:val="afff6"/>
    <w:uiPriority w:val="59"/>
    <w:rsid w:val="00D14705"/>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114">
    <w:name w:val="Заголовок 1.1.1 Знак"/>
    <w:link w:val="111"/>
    <w:rsid w:val="00D14705"/>
    <w:rPr>
      <w:rFonts w:ascii="Times New Roman" w:eastAsia="Times New Roman" w:hAnsi="Times New Roman" w:cs="Times New Roman"/>
      <w:sz w:val="28"/>
      <w:szCs w:val="24"/>
    </w:rPr>
  </w:style>
  <w:style w:type="paragraph" w:customStyle="1" w:styleId="afffffffffd">
    <w:name w:val="таблица центр"/>
    <w:basedOn w:val="ad"/>
    <w:rsid w:val="00D14705"/>
    <w:pPr>
      <w:spacing w:after="0" w:line="240" w:lineRule="auto"/>
      <w:jc w:val="center"/>
    </w:pPr>
    <w:rPr>
      <w:rFonts w:ascii="Arial" w:eastAsia="Times New Roman" w:hAnsi="Arial" w:cs="Arial"/>
      <w:lang w:eastAsia="ru-RU"/>
    </w:rPr>
  </w:style>
  <w:style w:type="paragraph" w:customStyle="1" w:styleId="FR2">
    <w:name w:val="FR2"/>
    <w:rsid w:val="00D14705"/>
    <w:pPr>
      <w:widowControl w:val="0"/>
      <w:spacing w:after="0" w:line="360" w:lineRule="auto"/>
      <w:ind w:left="40" w:firstLine="820"/>
      <w:jc w:val="both"/>
    </w:pPr>
    <w:rPr>
      <w:rFonts w:ascii="Times New Roman" w:eastAsia="Times New Roman" w:hAnsi="Times New Roman" w:cs="Times New Roman"/>
      <w:snapToGrid w:val="0"/>
      <w:sz w:val="24"/>
      <w:szCs w:val="20"/>
      <w:lang w:eastAsia="ru-RU"/>
    </w:rPr>
  </w:style>
  <w:style w:type="paragraph" w:customStyle="1" w:styleId="-3">
    <w:name w:val="основной-А"/>
    <w:autoRedefine/>
    <w:rsid w:val="00D14705"/>
    <w:pPr>
      <w:spacing w:after="0" w:line="240" w:lineRule="auto"/>
      <w:ind w:firstLine="540"/>
      <w:jc w:val="both"/>
    </w:pPr>
    <w:rPr>
      <w:rFonts w:ascii="Times New Roman" w:eastAsia="Times New Roman" w:hAnsi="Times New Roman" w:cs="Times New Roman"/>
      <w:color w:val="000000"/>
      <w:sz w:val="28"/>
      <w:szCs w:val="28"/>
      <w:lang w:eastAsia="ru-RU"/>
    </w:rPr>
  </w:style>
  <w:style w:type="character" w:customStyle="1" w:styleId="FontStyle38">
    <w:name w:val="Font Style38"/>
    <w:rsid w:val="00D14705"/>
    <w:rPr>
      <w:rFonts w:ascii="Times New Roman" w:hAnsi="Times New Roman" w:cs="Times New Roman"/>
      <w:sz w:val="22"/>
      <w:szCs w:val="22"/>
    </w:rPr>
  </w:style>
  <w:style w:type="character" w:customStyle="1" w:styleId="FontStyle42">
    <w:name w:val="Font Style42"/>
    <w:rsid w:val="00D14705"/>
    <w:rPr>
      <w:rFonts w:ascii="Times New Roman" w:hAnsi="Times New Roman" w:cs="Times New Roman"/>
      <w:sz w:val="26"/>
      <w:szCs w:val="26"/>
    </w:rPr>
  </w:style>
  <w:style w:type="character" w:customStyle="1" w:styleId="FontStyle44">
    <w:name w:val="Font Style44"/>
    <w:uiPriority w:val="99"/>
    <w:rsid w:val="00D14705"/>
    <w:rPr>
      <w:rFonts w:ascii="Times New Roman" w:hAnsi="Times New Roman" w:cs="Times New Roman"/>
      <w:sz w:val="12"/>
      <w:szCs w:val="12"/>
    </w:rPr>
  </w:style>
  <w:style w:type="paragraph" w:customStyle="1" w:styleId="Style28">
    <w:name w:val="Style28"/>
    <w:basedOn w:val="ad"/>
    <w:uiPriority w:val="99"/>
    <w:rsid w:val="00D14705"/>
    <w:pPr>
      <w:widowControl w:val="0"/>
      <w:autoSpaceDE w:val="0"/>
      <w:autoSpaceDN w:val="0"/>
      <w:adjustRightInd w:val="0"/>
      <w:spacing w:after="0" w:line="240" w:lineRule="auto"/>
    </w:pPr>
    <w:rPr>
      <w:rFonts w:ascii="Arial" w:eastAsia="Times New Roman" w:hAnsi="Arial" w:cs="Arial"/>
      <w:sz w:val="24"/>
      <w:szCs w:val="24"/>
      <w:lang w:eastAsia="ru-RU"/>
    </w:rPr>
  </w:style>
  <w:style w:type="character" w:customStyle="1" w:styleId="FontStyle23">
    <w:name w:val="Font Style23"/>
    <w:uiPriority w:val="99"/>
    <w:rsid w:val="00D14705"/>
    <w:rPr>
      <w:rFonts w:ascii="Arial" w:hAnsi="Arial" w:cs="Arial" w:hint="default"/>
      <w:sz w:val="18"/>
      <w:szCs w:val="18"/>
    </w:rPr>
  </w:style>
  <w:style w:type="paragraph" w:customStyle="1" w:styleId="Style147">
    <w:name w:val="Style147"/>
    <w:basedOn w:val="ad"/>
    <w:uiPriority w:val="99"/>
    <w:rsid w:val="00D14705"/>
    <w:pPr>
      <w:widowControl w:val="0"/>
      <w:autoSpaceDE w:val="0"/>
      <w:autoSpaceDN w:val="0"/>
      <w:adjustRightInd w:val="0"/>
      <w:spacing w:after="0" w:line="417" w:lineRule="exact"/>
      <w:ind w:firstLine="605"/>
    </w:pPr>
    <w:rPr>
      <w:rFonts w:ascii="Times New Roman" w:eastAsia="Times New Roman" w:hAnsi="Times New Roman" w:cs="Times New Roman"/>
      <w:sz w:val="24"/>
      <w:szCs w:val="24"/>
      <w:lang w:eastAsia="ru-RU"/>
    </w:rPr>
  </w:style>
  <w:style w:type="character" w:customStyle="1" w:styleId="FontStyle278">
    <w:name w:val="Font Style278"/>
    <w:uiPriority w:val="99"/>
    <w:rsid w:val="00D14705"/>
    <w:rPr>
      <w:rFonts w:ascii="Times New Roman" w:hAnsi="Times New Roman" w:cs="Times New Roman" w:hint="default"/>
      <w:sz w:val="20"/>
      <w:szCs w:val="20"/>
    </w:rPr>
  </w:style>
  <w:style w:type="character" w:customStyle="1" w:styleId="FontStyle74">
    <w:name w:val="Font Style74"/>
    <w:uiPriority w:val="99"/>
    <w:rsid w:val="00D14705"/>
    <w:rPr>
      <w:rFonts w:ascii="Times New Roman" w:hAnsi="Times New Roman" w:cs="Times New Roman"/>
      <w:spacing w:val="10"/>
      <w:sz w:val="30"/>
      <w:szCs w:val="30"/>
    </w:rPr>
  </w:style>
  <w:style w:type="character" w:customStyle="1" w:styleId="FontStyle82">
    <w:name w:val="Font Style82"/>
    <w:uiPriority w:val="99"/>
    <w:rsid w:val="00D14705"/>
    <w:rPr>
      <w:rFonts w:ascii="Times New Roman" w:hAnsi="Times New Roman" w:cs="Times New Roman"/>
      <w:b/>
      <w:bCs/>
      <w:sz w:val="18"/>
      <w:szCs w:val="18"/>
    </w:rPr>
  </w:style>
  <w:style w:type="paragraph" w:customStyle="1" w:styleId="Style54">
    <w:name w:val="Style54"/>
    <w:basedOn w:val="ad"/>
    <w:uiPriority w:val="99"/>
    <w:rsid w:val="00D14705"/>
    <w:pPr>
      <w:widowControl w:val="0"/>
      <w:autoSpaceDE w:val="0"/>
      <w:autoSpaceDN w:val="0"/>
      <w:adjustRightInd w:val="0"/>
      <w:spacing w:after="0" w:line="224" w:lineRule="exact"/>
      <w:ind w:firstLine="466"/>
      <w:jc w:val="both"/>
    </w:pPr>
    <w:rPr>
      <w:rFonts w:ascii="Arial" w:eastAsia="Times New Roman" w:hAnsi="Arial" w:cs="Arial"/>
      <w:sz w:val="24"/>
      <w:szCs w:val="24"/>
      <w:lang w:eastAsia="ru-RU"/>
    </w:rPr>
  </w:style>
  <w:style w:type="character" w:customStyle="1" w:styleId="FontStyle73">
    <w:name w:val="Font Style73"/>
    <w:uiPriority w:val="99"/>
    <w:rsid w:val="00D14705"/>
    <w:rPr>
      <w:rFonts w:ascii="Times New Roman" w:hAnsi="Times New Roman" w:cs="Times New Roman"/>
      <w:spacing w:val="10"/>
      <w:sz w:val="22"/>
      <w:szCs w:val="22"/>
    </w:rPr>
  </w:style>
  <w:style w:type="character" w:customStyle="1" w:styleId="FontStyle87">
    <w:name w:val="Font Style87"/>
    <w:uiPriority w:val="99"/>
    <w:rsid w:val="00D14705"/>
    <w:rPr>
      <w:rFonts w:ascii="Times New Roman" w:hAnsi="Times New Roman" w:cs="Times New Roman"/>
      <w:b/>
      <w:bCs/>
      <w:sz w:val="22"/>
      <w:szCs w:val="22"/>
    </w:rPr>
  </w:style>
  <w:style w:type="paragraph" w:customStyle="1" w:styleId="Style42">
    <w:name w:val="Style42"/>
    <w:basedOn w:val="ad"/>
    <w:uiPriority w:val="99"/>
    <w:rsid w:val="00D14705"/>
    <w:pPr>
      <w:widowControl w:val="0"/>
      <w:autoSpaceDE w:val="0"/>
      <w:autoSpaceDN w:val="0"/>
      <w:adjustRightInd w:val="0"/>
      <w:spacing w:after="0" w:line="414" w:lineRule="exact"/>
      <w:ind w:firstLine="698"/>
      <w:jc w:val="both"/>
    </w:pPr>
    <w:rPr>
      <w:rFonts w:ascii="Times New Roman" w:eastAsia="Times New Roman" w:hAnsi="Times New Roman" w:cs="Times New Roman"/>
      <w:sz w:val="24"/>
      <w:szCs w:val="24"/>
      <w:lang w:eastAsia="ru-RU"/>
    </w:rPr>
  </w:style>
  <w:style w:type="paragraph" w:customStyle="1" w:styleId="Style134">
    <w:name w:val="Style134"/>
    <w:basedOn w:val="ad"/>
    <w:uiPriority w:val="99"/>
    <w:rsid w:val="00D14705"/>
    <w:pPr>
      <w:widowControl w:val="0"/>
      <w:autoSpaceDE w:val="0"/>
      <w:autoSpaceDN w:val="0"/>
      <w:adjustRightInd w:val="0"/>
      <w:spacing w:after="0" w:line="414" w:lineRule="exact"/>
      <w:ind w:firstLine="724"/>
      <w:jc w:val="both"/>
    </w:pPr>
    <w:rPr>
      <w:rFonts w:ascii="Times New Roman" w:eastAsia="Times New Roman" w:hAnsi="Times New Roman" w:cs="Times New Roman"/>
      <w:sz w:val="24"/>
      <w:szCs w:val="24"/>
      <w:lang w:eastAsia="ru-RU"/>
    </w:rPr>
  </w:style>
  <w:style w:type="paragraph" w:customStyle="1" w:styleId="FORMATTEXT0">
    <w:name w:val=".FORMATTEXT"/>
    <w:uiPriority w:val="99"/>
    <w:rsid w:val="00D14705"/>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67">
    <w:name w:val="Font Style67"/>
    <w:uiPriority w:val="99"/>
    <w:rsid w:val="00D14705"/>
    <w:rPr>
      <w:rFonts w:ascii="Times New Roman" w:hAnsi="Times New Roman" w:cs="Times New Roman"/>
      <w:spacing w:val="20"/>
      <w:sz w:val="26"/>
      <w:szCs w:val="26"/>
    </w:rPr>
  </w:style>
  <w:style w:type="character" w:customStyle="1" w:styleId="FontStyle71">
    <w:name w:val="Font Style71"/>
    <w:uiPriority w:val="99"/>
    <w:rsid w:val="00D14705"/>
    <w:rPr>
      <w:rFonts w:ascii="Times New Roman" w:hAnsi="Times New Roman" w:cs="Times New Roman"/>
      <w:b/>
      <w:bCs/>
      <w:spacing w:val="10"/>
      <w:sz w:val="26"/>
      <w:szCs w:val="26"/>
    </w:rPr>
  </w:style>
  <w:style w:type="paragraph" w:customStyle="1" w:styleId="Style36">
    <w:name w:val="Style36"/>
    <w:basedOn w:val="ad"/>
    <w:uiPriority w:val="99"/>
    <w:rsid w:val="00D14705"/>
    <w:pPr>
      <w:widowControl w:val="0"/>
      <w:autoSpaceDE w:val="0"/>
      <w:autoSpaceDN w:val="0"/>
      <w:adjustRightInd w:val="0"/>
      <w:spacing w:after="0" w:line="289" w:lineRule="exact"/>
      <w:ind w:firstLine="427"/>
      <w:jc w:val="both"/>
    </w:pPr>
    <w:rPr>
      <w:rFonts w:ascii="Arial" w:eastAsia="Times New Roman" w:hAnsi="Arial" w:cs="Arial"/>
      <w:sz w:val="24"/>
      <w:szCs w:val="24"/>
      <w:lang w:eastAsia="ru-RU"/>
    </w:rPr>
  </w:style>
  <w:style w:type="paragraph" w:customStyle="1" w:styleId="Style47">
    <w:name w:val="Style47"/>
    <w:basedOn w:val="ad"/>
    <w:uiPriority w:val="99"/>
    <w:rsid w:val="00D14705"/>
    <w:pPr>
      <w:widowControl w:val="0"/>
      <w:autoSpaceDE w:val="0"/>
      <w:autoSpaceDN w:val="0"/>
      <w:adjustRightInd w:val="0"/>
      <w:spacing w:after="0" w:line="281" w:lineRule="exact"/>
    </w:pPr>
    <w:rPr>
      <w:rFonts w:ascii="Arial" w:eastAsia="Times New Roman" w:hAnsi="Arial" w:cs="Arial"/>
      <w:sz w:val="24"/>
      <w:szCs w:val="24"/>
      <w:lang w:eastAsia="ru-RU"/>
    </w:rPr>
  </w:style>
  <w:style w:type="paragraph" w:customStyle="1" w:styleId="315">
    <w:name w:val="Основной текст с отступом 31"/>
    <w:basedOn w:val="ad"/>
    <w:rsid w:val="00D14705"/>
    <w:pPr>
      <w:suppressAutoHyphens/>
      <w:spacing w:after="120" w:line="240" w:lineRule="auto"/>
      <w:ind w:left="283"/>
    </w:pPr>
    <w:rPr>
      <w:rFonts w:ascii="Times New Roman" w:eastAsia="Times New Roman" w:hAnsi="Times New Roman" w:cs="Times New Roman"/>
      <w:sz w:val="16"/>
      <w:szCs w:val="16"/>
      <w:lang w:eastAsia="ar-SA"/>
    </w:rPr>
  </w:style>
  <w:style w:type="paragraph" w:customStyle="1" w:styleId="316">
    <w:name w:val="Основной текст 31"/>
    <w:basedOn w:val="ad"/>
    <w:rsid w:val="00D14705"/>
    <w:pPr>
      <w:suppressAutoHyphens/>
      <w:spacing w:after="0" w:line="240" w:lineRule="auto"/>
    </w:pPr>
    <w:rPr>
      <w:rFonts w:ascii="Arial" w:eastAsia="Batang" w:hAnsi="Arial" w:cs="Times New Roman"/>
      <w:szCs w:val="16"/>
      <w:lang w:eastAsia="ar-SA"/>
    </w:rPr>
  </w:style>
  <w:style w:type="paragraph" w:customStyle="1" w:styleId="Iauiue0">
    <w:name w:val="Iau.iue"/>
    <w:basedOn w:val="ad"/>
    <w:next w:val="ad"/>
    <w:rsid w:val="00D14705"/>
    <w:pPr>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Oaeno">
    <w:name w:val="Oaeno"/>
    <w:basedOn w:val="ad"/>
    <w:next w:val="ad"/>
    <w:rsid w:val="00D14705"/>
    <w:pPr>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BodyText28">
    <w:name w:val="Body Text 28"/>
    <w:basedOn w:val="ad"/>
    <w:rsid w:val="00D14705"/>
    <w:pPr>
      <w:spacing w:after="0" w:line="240" w:lineRule="auto"/>
      <w:ind w:firstLine="709"/>
      <w:jc w:val="both"/>
    </w:pPr>
    <w:rPr>
      <w:rFonts w:ascii="Arial" w:eastAsia="Times New Roman" w:hAnsi="Arial" w:cs="Times New Roman"/>
      <w:sz w:val="24"/>
      <w:szCs w:val="24"/>
      <w:lang w:eastAsia="ru-RU"/>
    </w:rPr>
  </w:style>
  <w:style w:type="paragraph" w:customStyle="1" w:styleId="afffffffffe">
    <w:name w:val="!Заголовок"/>
    <w:basedOn w:val="ad"/>
    <w:qFormat/>
    <w:rsid w:val="00D14705"/>
    <w:pPr>
      <w:spacing w:after="0" w:line="240" w:lineRule="auto"/>
    </w:pPr>
    <w:rPr>
      <w:rFonts w:ascii="Times New Roman" w:eastAsia="Times New Roman" w:hAnsi="Times New Roman" w:cs="Times New Roman"/>
      <w:b/>
      <w:sz w:val="24"/>
      <w:szCs w:val="24"/>
      <w:lang w:eastAsia="ru-RU"/>
    </w:rPr>
  </w:style>
  <w:style w:type="paragraph" w:customStyle="1" w:styleId="sp">
    <w:name w:val="sp"/>
    <w:basedOn w:val="ad"/>
    <w:rsid w:val="00D1470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ffffffffff">
    <w:name w:val="Символ сноски"/>
    <w:rsid w:val="00D14705"/>
    <w:rPr>
      <w:vertAlign w:val="superscript"/>
    </w:rPr>
  </w:style>
  <w:style w:type="paragraph" w:customStyle="1" w:styleId="Heading">
    <w:name w:val="Heading"/>
    <w:rsid w:val="00D14705"/>
    <w:pPr>
      <w:autoSpaceDE w:val="0"/>
      <w:autoSpaceDN w:val="0"/>
      <w:adjustRightInd w:val="0"/>
      <w:spacing w:after="0" w:line="240" w:lineRule="auto"/>
    </w:pPr>
    <w:rPr>
      <w:rFonts w:ascii="Arial" w:eastAsia="Times New Roman" w:hAnsi="Arial" w:cs="Arial"/>
      <w:b/>
      <w:bCs/>
      <w:lang w:eastAsia="ru-RU"/>
    </w:rPr>
  </w:style>
  <w:style w:type="paragraph" w:customStyle="1" w:styleId="tehnormaNonformat">
    <w:name w:val="tehnormaNonformat"/>
    <w:uiPriority w:val="99"/>
    <w:rsid w:val="00D14705"/>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FontStyle64">
    <w:name w:val="Font Style64"/>
    <w:rsid w:val="00D14705"/>
    <w:rPr>
      <w:rFonts w:ascii="Times New Roman" w:hAnsi="Times New Roman" w:cs="Times New Roman"/>
      <w:sz w:val="28"/>
      <w:szCs w:val="28"/>
    </w:rPr>
  </w:style>
  <w:style w:type="paragraph" w:customStyle="1" w:styleId="2fd">
    <w:name w:val="Обычный2"/>
    <w:rsid w:val="00D14705"/>
    <w:pPr>
      <w:widowControl w:val="0"/>
      <w:spacing w:after="0" w:line="240" w:lineRule="auto"/>
    </w:pPr>
    <w:rPr>
      <w:rFonts w:ascii="Times New Roman" w:eastAsia="Times New Roman" w:hAnsi="Times New Roman" w:cs="Times New Roman"/>
      <w:snapToGrid w:val="0"/>
      <w:color w:val="000000"/>
      <w:sz w:val="20"/>
      <w:szCs w:val="20"/>
      <w:lang w:val="en-US" w:eastAsia="ru-RU"/>
    </w:rPr>
  </w:style>
  <w:style w:type="paragraph" w:customStyle="1" w:styleId="textn">
    <w:name w:val="textn"/>
    <w:basedOn w:val="ad"/>
    <w:rsid w:val="00D1470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match">
    <w:name w:val="match"/>
    <w:basedOn w:val="ae"/>
    <w:rsid w:val="00D14705"/>
  </w:style>
  <w:style w:type="paragraph" w:customStyle="1" w:styleId="1">
    <w:name w:val="Заголовок1"/>
    <w:basedOn w:val="afffffffff2"/>
    <w:autoRedefine/>
    <w:rsid w:val="00D14705"/>
    <w:pPr>
      <w:numPr>
        <w:numId w:val="29"/>
      </w:numPr>
      <w:tabs>
        <w:tab w:val="num" w:pos="1730"/>
      </w:tabs>
      <w:ind w:left="1944" w:hanging="1020"/>
    </w:pPr>
    <w:rPr>
      <w:noProof/>
      <w:color w:val="000000"/>
      <w:lang w:val="en-US"/>
    </w:rPr>
  </w:style>
  <w:style w:type="character" w:customStyle="1" w:styleId="FontStyle16">
    <w:name w:val="Font Style16"/>
    <w:rsid w:val="00D14705"/>
    <w:rPr>
      <w:rFonts w:ascii="Times New Roman" w:hAnsi="Times New Roman" w:cs="Times New Roman"/>
      <w:sz w:val="26"/>
      <w:szCs w:val="26"/>
    </w:rPr>
  </w:style>
  <w:style w:type="paragraph" w:customStyle="1" w:styleId="Style33">
    <w:name w:val="Style33"/>
    <w:basedOn w:val="ad"/>
    <w:uiPriority w:val="99"/>
    <w:rsid w:val="00D14705"/>
    <w:pPr>
      <w:widowControl w:val="0"/>
      <w:autoSpaceDE w:val="0"/>
      <w:autoSpaceDN w:val="0"/>
      <w:adjustRightInd w:val="0"/>
      <w:spacing w:after="0" w:line="374" w:lineRule="exact"/>
    </w:pPr>
    <w:rPr>
      <w:rFonts w:ascii="Times New Roman" w:eastAsia="Times New Roman" w:hAnsi="Times New Roman" w:cs="Times New Roman"/>
      <w:sz w:val="24"/>
      <w:szCs w:val="24"/>
      <w:lang w:eastAsia="ru-RU"/>
    </w:rPr>
  </w:style>
  <w:style w:type="paragraph" w:customStyle="1" w:styleId="Style83">
    <w:name w:val="Style83"/>
    <w:basedOn w:val="ad"/>
    <w:uiPriority w:val="99"/>
    <w:rsid w:val="00D14705"/>
    <w:pPr>
      <w:widowControl w:val="0"/>
      <w:autoSpaceDE w:val="0"/>
      <w:autoSpaceDN w:val="0"/>
      <w:adjustRightInd w:val="0"/>
      <w:spacing w:after="0" w:line="322" w:lineRule="exact"/>
      <w:ind w:firstLine="394"/>
    </w:pPr>
    <w:rPr>
      <w:rFonts w:ascii="Times New Roman" w:eastAsia="Times New Roman" w:hAnsi="Times New Roman" w:cs="Times New Roman"/>
      <w:sz w:val="24"/>
      <w:szCs w:val="24"/>
      <w:lang w:eastAsia="ru-RU"/>
    </w:rPr>
  </w:style>
  <w:style w:type="character" w:customStyle="1" w:styleId="FontStyle115">
    <w:name w:val="Font Style115"/>
    <w:uiPriority w:val="99"/>
    <w:rsid w:val="00D14705"/>
    <w:rPr>
      <w:rFonts w:ascii="Times New Roman" w:hAnsi="Times New Roman" w:cs="Times New Roman"/>
      <w:sz w:val="26"/>
      <w:szCs w:val="26"/>
    </w:rPr>
  </w:style>
  <w:style w:type="character" w:customStyle="1" w:styleId="FontStyle117">
    <w:name w:val="Font Style117"/>
    <w:uiPriority w:val="99"/>
    <w:rsid w:val="00D14705"/>
    <w:rPr>
      <w:rFonts w:ascii="Times New Roman" w:hAnsi="Times New Roman" w:cs="Times New Roman"/>
      <w:sz w:val="26"/>
      <w:szCs w:val="26"/>
    </w:rPr>
  </w:style>
  <w:style w:type="paragraph" w:customStyle="1" w:styleId="Style38">
    <w:name w:val="Style38"/>
    <w:basedOn w:val="ad"/>
    <w:uiPriority w:val="99"/>
    <w:rsid w:val="00D14705"/>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49">
    <w:name w:val="Style49"/>
    <w:basedOn w:val="ad"/>
    <w:uiPriority w:val="99"/>
    <w:rsid w:val="00D14705"/>
    <w:pPr>
      <w:widowControl w:val="0"/>
      <w:autoSpaceDE w:val="0"/>
      <w:autoSpaceDN w:val="0"/>
      <w:adjustRightInd w:val="0"/>
      <w:spacing w:after="0" w:line="370" w:lineRule="exact"/>
      <w:ind w:hanging="346"/>
    </w:pPr>
    <w:rPr>
      <w:rFonts w:ascii="Times New Roman" w:eastAsia="Times New Roman" w:hAnsi="Times New Roman" w:cs="Times New Roman"/>
      <w:sz w:val="24"/>
      <w:szCs w:val="24"/>
      <w:lang w:eastAsia="ru-RU"/>
    </w:rPr>
  </w:style>
  <w:style w:type="paragraph" w:customStyle="1" w:styleId="Style50">
    <w:name w:val="Style50"/>
    <w:basedOn w:val="ad"/>
    <w:uiPriority w:val="99"/>
    <w:rsid w:val="00D14705"/>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98">
    <w:name w:val="Font Style98"/>
    <w:uiPriority w:val="99"/>
    <w:rsid w:val="00D14705"/>
    <w:rPr>
      <w:rFonts w:ascii="Times New Roman" w:hAnsi="Times New Roman" w:cs="Times New Roman"/>
      <w:i/>
      <w:iCs/>
      <w:spacing w:val="20"/>
      <w:sz w:val="20"/>
      <w:szCs w:val="20"/>
    </w:rPr>
  </w:style>
  <w:style w:type="character" w:customStyle="1" w:styleId="FontStyle116">
    <w:name w:val="Font Style116"/>
    <w:uiPriority w:val="99"/>
    <w:rsid w:val="00D14705"/>
    <w:rPr>
      <w:rFonts w:ascii="Times New Roman" w:hAnsi="Times New Roman" w:cs="Times New Roman"/>
      <w:sz w:val="18"/>
      <w:szCs w:val="18"/>
    </w:rPr>
  </w:style>
  <w:style w:type="paragraph" w:customStyle="1" w:styleId="1TimesNewRoman">
    <w:name w:val="Стиль Заголовок 1 + Times New Roman"/>
    <w:basedOn w:val="18"/>
    <w:rsid w:val="00D14705"/>
    <w:pPr>
      <w:keepNext/>
      <w:tabs>
        <w:tab w:val="left" w:pos="851"/>
      </w:tabs>
      <w:spacing w:before="240" w:after="80" w:line="240" w:lineRule="auto"/>
      <w:ind w:firstLine="709"/>
      <w:jc w:val="both"/>
    </w:pPr>
    <w:rPr>
      <w:rFonts w:ascii="Times New Roman" w:hAnsi="Times New Roman" w:cs="Arial"/>
      <w:b/>
      <w:bCs/>
      <w:kern w:val="32"/>
      <w:sz w:val="32"/>
      <w:szCs w:val="32"/>
      <w:lang w:val="ru-RU" w:eastAsia="ru-RU"/>
    </w:rPr>
  </w:style>
  <w:style w:type="paragraph" w:customStyle="1" w:styleId="affffffffff0">
    <w:name w:val="Обычный (ТЭСП)"/>
    <w:basedOn w:val="ad"/>
    <w:link w:val="affffffffff1"/>
    <w:rsid w:val="00D14705"/>
    <w:pPr>
      <w:spacing w:after="0" w:line="240" w:lineRule="auto"/>
      <w:ind w:firstLine="851"/>
      <w:jc w:val="both"/>
    </w:pPr>
    <w:rPr>
      <w:rFonts w:ascii="Times New Roman" w:eastAsia="Times New Roman" w:hAnsi="Times New Roman" w:cs="Times New Roman"/>
      <w:sz w:val="24"/>
      <w:szCs w:val="24"/>
    </w:rPr>
  </w:style>
  <w:style w:type="character" w:customStyle="1" w:styleId="affffffffff1">
    <w:name w:val="Обычный (ТЭСП) Знак"/>
    <w:link w:val="affffffffff0"/>
    <w:rsid w:val="00D14705"/>
    <w:rPr>
      <w:rFonts w:ascii="Times New Roman" w:eastAsia="Times New Roman" w:hAnsi="Times New Roman" w:cs="Times New Roman"/>
      <w:sz w:val="24"/>
      <w:szCs w:val="24"/>
    </w:rPr>
  </w:style>
  <w:style w:type="paragraph" w:customStyle="1" w:styleId="textb">
    <w:name w:val="textb"/>
    <w:basedOn w:val="ad"/>
    <w:rsid w:val="00D14705"/>
    <w:pPr>
      <w:spacing w:after="0" w:line="240" w:lineRule="auto"/>
    </w:pPr>
    <w:rPr>
      <w:rFonts w:ascii="Arial" w:eastAsia="Times New Roman" w:hAnsi="Arial" w:cs="Arial"/>
      <w:b/>
      <w:bCs/>
      <w:lang w:eastAsia="ru-RU"/>
    </w:rPr>
  </w:style>
  <w:style w:type="numbering" w:customStyle="1" w:styleId="150">
    <w:name w:val="Нет списка15"/>
    <w:next w:val="af0"/>
    <w:uiPriority w:val="99"/>
    <w:semiHidden/>
    <w:unhideWhenUsed/>
    <w:rsid w:val="00D14705"/>
  </w:style>
  <w:style w:type="table" w:customStyle="1" w:styleId="232">
    <w:name w:val="Сетка таблицы23"/>
    <w:basedOn w:val="af"/>
    <w:next w:val="afff6"/>
    <w:uiPriority w:val="59"/>
    <w:rsid w:val="00D1470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3">
    <w:name w:val="s3"/>
    <w:uiPriority w:val="99"/>
    <w:rsid w:val="00D14705"/>
    <w:rPr>
      <w:rFonts w:cs="Times New Roman"/>
    </w:rPr>
  </w:style>
  <w:style w:type="paragraph" w:customStyle="1" w:styleId="affffffffff2">
    <w:name w:val="ЗаглК"/>
    <w:basedOn w:val="18"/>
    <w:link w:val="affffffffff3"/>
    <w:qFormat/>
    <w:rsid w:val="00D14705"/>
    <w:pPr>
      <w:keepNext/>
      <w:tabs>
        <w:tab w:val="left" w:pos="851"/>
      </w:tabs>
      <w:spacing w:before="120" w:after="120" w:line="240" w:lineRule="auto"/>
      <w:ind w:firstLine="709"/>
      <w:jc w:val="both"/>
    </w:pPr>
    <w:rPr>
      <w:rFonts w:ascii="Times New Roman" w:eastAsia="SimSun" w:hAnsi="Times New Roman" w:cs="Times New Roman"/>
      <w:b/>
      <w:color w:val="000000"/>
      <w:sz w:val="28"/>
      <w:szCs w:val="32"/>
      <w:lang w:val="ru-RU"/>
    </w:rPr>
  </w:style>
  <w:style w:type="character" w:customStyle="1" w:styleId="affffffffff3">
    <w:name w:val="ЗаглК Знак"/>
    <w:link w:val="affffffffff2"/>
    <w:rsid w:val="00D14705"/>
    <w:rPr>
      <w:rFonts w:ascii="Times New Roman" w:eastAsia="SimSun" w:hAnsi="Times New Roman" w:cs="Times New Roman"/>
      <w:b/>
      <w:color w:val="000000"/>
      <w:sz w:val="28"/>
      <w:szCs w:val="32"/>
    </w:rPr>
  </w:style>
  <w:style w:type="paragraph" w:customStyle="1" w:styleId="affffffffff4">
    <w:name w:val="ОглаК"/>
    <w:basedOn w:val="1fa"/>
    <w:link w:val="affffffffff5"/>
    <w:qFormat/>
    <w:rsid w:val="00D14705"/>
    <w:pPr>
      <w:tabs>
        <w:tab w:val="right" w:pos="8789"/>
      </w:tabs>
      <w:spacing w:before="120" w:after="120"/>
      <w:ind w:left="170"/>
    </w:pPr>
    <w:rPr>
      <w:rFonts w:eastAsia="Calibri" w:cs="Calibri"/>
      <w:bCs/>
      <w:noProof/>
      <w:sz w:val="28"/>
      <w:szCs w:val="20"/>
      <w:lang w:eastAsia="en-US"/>
    </w:rPr>
  </w:style>
  <w:style w:type="paragraph" w:customStyle="1" w:styleId="1ff4">
    <w:name w:val="ЗаглК1"/>
    <w:basedOn w:val="18"/>
    <w:link w:val="1ff5"/>
    <w:qFormat/>
    <w:rsid w:val="00D14705"/>
    <w:pPr>
      <w:keepNext/>
      <w:tabs>
        <w:tab w:val="left" w:pos="851"/>
      </w:tabs>
      <w:spacing w:before="120" w:after="120" w:line="240" w:lineRule="auto"/>
      <w:ind w:firstLine="709"/>
      <w:jc w:val="both"/>
    </w:pPr>
    <w:rPr>
      <w:rFonts w:ascii="Times New Roman" w:eastAsia="SimSun" w:hAnsi="Times New Roman" w:cs="Times New Roman"/>
      <w:b/>
      <w:color w:val="000000"/>
      <w:sz w:val="28"/>
      <w:szCs w:val="28"/>
      <w:lang w:val="ru-RU"/>
    </w:rPr>
  </w:style>
  <w:style w:type="character" w:customStyle="1" w:styleId="1fb">
    <w:name w:val="Оглавление 1 Знак"/>
    <w:link w:val="1fa"/>
    <w:uiPriority w:val="39"/>
    <w:rsid w:val="00D14705"/>
    <w:rPr>
      <w:rFonts w:ascii="Times New Roman" w:eastAsia="Times New Roman" w:hAnsi="Times New Roman" w:cs="Times New Roman"/>
      <w:sz w:val="24"/>
      <w:szCs w:val="24"/>
      <w:lang w:eastAsia="ru-RU"/>
    </w:rPr>
  </w:style>
  <w:style w:type="character" w:customStyle="1" w:styleId="affffffffff5">
    <w:name w:val="ОглаК Знак"/>
    <w:link w:val="affffffffff4"/>
    <w:rsid w:val="00D14705"/>
    <w:rPr>
      <w:rFonts w:ascii="Times New Roman" w:eastAsia="Calibri" w:hAnsi="Times New Roman" w:cs="Calibri"/>
      <w:bCs/>
      <w:noProof/>
      <w:sz w:val="28"/>
      <w:szCs w:val="20"/>
    </w:rPr>
  </w:style>
  <w:style w:type="character" w:customStyle="1" w:styleId="1ff5">
    <w:name w:val="ЗаглК1 Знак"/>
    <w:link w:val="1ff4"/>
    <w:rsid w:val="00D14705"/>
    <w:rPr>
      <w:rFonts w:ascii="Times New Roman" w:eastAsia="SimSun" w:hAnsi="Times New Roman" w:cs="Times New Roman"/>
      <w:b/>
      <w:color w:val="000000"/>
      <w:sz w:val="28"/>
      <w:szCs w:val="28"/>
    </w:rPr>
  </w:style>
  <w:style w:type="paragraph" w:customStyle="1" w:styleId="affffffffff6">
    <w:name w:val="о"/>
    <w:basedOn w:val="ad"/>
    <w:link w:val="affffffffff7"/>
    <w:qFormat/>
    <w:rsid w:val="00D14705"/>
    <w:pPr>
      <w:spacing w:before="120" w:after="120" w:line="240" w:lineRule="auto"/>
      <w:ind w:firstLine="709"/>
      <w:jc w:val="both"/>
    </w:pPr>
    <w:rPr>
      <w:rFonts w:ascii="Times New Roman" w:eastAsia="Calibri" w:hAnsi="Times New Roman" w:cs="Times New Roman"/>
      <w:sz w:val="28"/>
    </w:rPr>
  </w:style>
  <w:style w:type="character" w:customStyle="1" w:styleId="affffffffff7">
    <w:name w:val="о Знак"/>
    <w:basedOn w:val="ae"/>
    <w:link w:val="affffffffff6"/>
    <w:rsid w:val="00D14705"/>
    <w:rPr>
      <w:rFonts w:ascii="Times New Roman" w:eastAsia="Calibri" w:hAnsi="Times New Roman" w:cs="Times New Roman"/>
      <w:sz w:val="28"/>
    </w:rPr>
  </w:style>
  <w:style w:type="paragraph" w:customStyle="1" w:styleId="1ff6">
    <w:name w:val="з1"/>
    <w:basedOn w:val="18"/>
    <w:link w:val="1ff7"/>
    <w:qFormat/>
    <w:rsid w:val="00D14705"/>
    <w:pPr>
      <w:keepNext/>
      <w:tabs>
        <w:tab w:val="left" w:pos="851"/>
        <w:tab w:val="num" w:pos="1702"/>
      </w:tabs>
      <w:spacing w:before="240" w:after="240" w:line="240" w:lineRule="auto"/>
      <w:ind w:left="568" w:firstLine="709"/>
      <w:jc w:val="both"/>
    </w:pPr>
    <w:rPr>
      <w:rFonts w:ascii="Times New Roman" w:hAnsi="Times New Roman" w:cs="Times New Roman"/>
      <w:b/>
      <w:sz w:val="32"/>
      <w:szCs w:val="32"/>
      <w:lang w:val="ru-RU"/>
    </w:rPr>
  </w:style>
  <w:style w:type="paragraph" w:customStyle="1" w:styleId="2fe">
    <w:name w:val="з2"/>
    <w:basedOn w:val="1ff6"/>
    <w:qFormat/>
    <w:rsid w:val="00D14705"/>
    <w:pPr>
      <w:tabs>
        <w:tab w:val="clear" w:pos="1702"/>
      </w:tabs>
      <w:spacing w:before="120" w:after="120"/>
      <w:ind w:left="0"/>
      <w:outlineLvl w:val="1"/>
    </w:pPr>
    <w:rPr>
      <w:b w:val="0"/>
      <w:sz w:val="28"/>
    </w:rPr>
  </w:style>
  <w:style w:type="character" w:customStyle="1" w:styleId="1ff7">
    <w:name w:val="з1 Знак"/>
    <w:basedOn w:val="affffffffff7"/>
    <w:link w:val="1ff6"/>
    <w:rsid w:val="00D14705"/>
    <w:rPr>
      <w:rFonts w:ascii="Times New Roman" w:eastAsia="Times New Roman" w:hAnsi="Times New Roman" w:cs="Times New Roman"/>
      <w:b/>
      <w:sz w:val="32"/>
      <w:szCs w:val="32"/>
    </w:rPr>
  </w:style>
  <w:style w:type="paragraph" w:customStyle="1" w:styleId="3f3">
    <w:name w:val="з3"/>
    <w:basedOn w:val="affffffffff6"/>
    <w:qFormat/>
    <w:rsid w:val="00D14705"/>
    <w:pPr>
      <w:outlineLvl w:val="2"/>
    </w:pPr>
  </w:style>
  <w:style w:type="paragraph" w:customStyle="1" w:styleId="48">
    <w:name w:val="з4"/>
    <w:basedOn w:val="3f3"/>
    <w:qFormat/>
    <w:rsid w:val="00D14705"/>
    <w:pPr>
      <w:outlineLvl w:val="3"/>
    </w:pPr>
  </w:style>
  <w:style w:type="character" w:customStyle="1" w:styleId="123">
    <w:name w:val="Стиль 12 пт"/>
    <w:basedOn w:val="ae"/>
    <w:rsid w:val="00D14705"/>
    <w:rPr>
      <w:rFonts w:ascii="Times New Roman" w:hAnsi="Times New Roman"/>
      <w:sz w:val="24"/>
    </w:rPr>
  </w:style>
  <w:style w:type="paragraph" w:customStyle="1" w:styleId="affffffffff8">
    <w:name w:val="Основной текст + По ширине"/>
    <w:aliases w:val="Первая строка:  0,5 см,Справа:  0,21 см,разреже..."/>
    <w:basedOn w:val="af9"/>
    <w:rsid w:val="00D14705"/>
    <w:pPr>
      <w:autoSpaceDE/>
      <w:autoSpaceDN/>
      <w:adjustRightInd/>
      <w:spacing w:after="0"/>
      <w:ind w:left="115" w:right="117" w:firstLine="283"/>
      <w:jc w:val="both"/>
    </w:pPr>
    <w:rPr>
      <w:rFonts w:ascii="Times New Roman" w:eastAsia="Calibri" w:hAnsi="Times New Roman"/>
      <w:color w:val="333333"/>
      <w:lang w:eastAsia="en-US"/>
    </w:rPr>
  </w:style>
  <w:style w:type="paragraph" w:customStyle="1" w:styleId="tehnormatitle">
    <w:name w:val="tehnormatitle"/>
    <w:basedOn w:val="ad"/>
    <w:rsid w:val="00D1470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00">
    <w:name w:val="Стиль 10 пт"/>
    <w:basedOn w:val="ae"/>
    <w:rsid w:val="00D14705"/>
    <w:rPr>
      <w:rFonts w:ascii="Arial" w:hAnsi="Arial"/>
      <w:sz w:val="24"/>
    </w:rPr>
  </w:style>
  <w:style w:type="paragraph" w:customStyle="1" w:styleId="TableParagraph">
    <w:name w:val="Table Paragraph"/>
    <w:basedOn w:val="ad"/>
    <w:rsid w:val="00D14705"/>
    <w:pPr>
      <w:widowControl w:val="0"/>
      <w:spacing w:after="0" w:line="240" w:lineRule="auto"/>
    </w:pPr>
    <w:rPr>
      <w:rFonts w:ascii="Calibri" w:eastAsia="Times New Roman" w:hAnsi="Calibri" w:cs="Times New Roman"/>
      <w:lang w:val="en-US"/>
    </w:rPr>
  </w:style>
  <w:style w:type="character" w:customStyle="1" w:styleId="2ff">
    <w:name w:val="Знак Знак2"/>
    <w:semiHidden/>
    <w:locked/>
    <w:rsid w:val="00D14705"/>
    <w:rPr>
      <w:rFonts w:eastAsia="Calibri"/>
      <w:lang w:val="en-US" w:eastAsia="en-US" w:bidi="ar-SA"/>
    </w:rPr>
  </w:style>
  <w:style w:type="paragraph" w:customStyle="1" w:styleId="2ff0">
    <w:name w:val="Список у2"/>
    <w:basedOn w:val="25"/>
    <w:link w:val="2ff1"/>
    <w:qFormat/>
    <w:rsid w:val="00D14705"/>
    <w:pPr>
      <w:tabs>
        <w:tab w:val="left" w:pos="1134"/>
        <w:tab w:val="left" w:pos="1276"/>
      </w:tabs>
      <w:spacing w:before="180" w:line="360" w:lineRule="auto"/>
      <w:ind w:firstLine="567"/>
    </w:pPr>
    <w:rPr>
      <w:rFonts w:ascii="Times New Roman" w:hAnsi="Times New Roman" w:cstheme="majorBidi"/>
      <w:i w:val="0"/>
      <w:iCs w:val="0"/>
      <w:szCs w:val="26"/>
      <w:lang w:eastAsia="ar-SA"/>
    </w:rPr>
  </w:style>
  <w:style w:type="character" w:customStyle="1" w:styleId="2ff1">
    <w:name w:val="Список у2 Знак"/>
    <w:basedOn w:val="aff0"/>
    <w:link w:val="2ff0"/>
    <w:rsid w:val="00D14705"/>
    <w:rPr>
      <w:rFonts w:ascii="Times New Roman" w:eastAsia="Times New Roman" w:hAnsi="Times New Roman" w:cstheme="majorBidi"/>
      <w:b/>
      <w:bCs/>
      <w:sz w:val="28"/>
      <w:szCs w:val="26"/>
      <w:lang w:eastAsia="ar-SA"/>
    </w:rPr>
  </w:style>
  <w:style w:type="paragraph" w:customStyle="1" w:styleId="3f4">
    <w:name w:val="Список у3"/>
    <w:basedOn w:val="2ff0"/>
    <w:link w:val="3f5"/>
    <w:qFormat/>
    <w:rsid w:val="00D14705"/>
    <w:pPr>
      <w:ind w:left="1277"/>
    </w:pPr>
  </w:style>
  <w:style w:type="character" w:customStyle="1" w:styleId="3f5">
    <w:name w:val="Список у3 Знак"/>
    <w:basedOn w:val="2ff1"/>
    <w:link w:val="3f4"/>
    <w:rsid w:val="00D14705"/>
    <w:rPr>
      <w:rFonts w:ascii="Times New Roman" w:eastAsia="Times New Roman" w:hAnsi="Times New Roman" w:cstheme="majorBidi"/>
      <w:b/>
      <w:bCs/>
      <w:sz w:val="28"/>
      <w:szCs w:val="26"/>
      <w:lang w:eastAsia="ar-SA"/>
    </w:rPr>
  </w:style>
  <w:style w:type="paragraph" w:customStyle="1" w:styleId="49">
    <w:name w:val="Список у4"/>
    <w:basedOn w:val="3f4"/>
    <w:link w:val="4a"/>
    <w:qFormat/>
    <w:rsid w:val="00D14705"/>
    <w:pPr>
      <w:numPr>
        <w:ilvl w:val="3"/>
      </w:numPr>
      <w:ind w:left="1277" w:firstLine="567"/>
    </w:pPr>
  </w:style>
  <w:style w:type="character" w:customStyle="1" w:styleId="4a">
    <w:name w:val="Список у4 Знак"/>
    <w:basedOn w:val="3f5"/>
    <w:link w:val="49"/>
    <w:rsid w:val="00D14705"/>
    <w:rPr>
      <w:rFonts w:ascii="Times New Roman" w:eastAsia="Times New Roman" w:hAnsi="Times New Roman" w:cstheme="majorBidi"/>
      <w:b/>
      <w:bCs/>
      <w:sz w:val="28"/>
      <w:szCs w:val="26"/>
      <w:lang w:eastAsia="ar-SA"/>
    </w:rPr>
  </w:style>
  <w:style w:type="paragraph" w:customStyle="1" w:styleId="58">
    <w:name w:val="Список у5"/>
    <w:basedOn w:val="49"/>
    <w:link w:val="59"/>
    <w:qFormat/>
    <w:rsid w:val="00D14705"/>
    <w:pPr>
      <w:numPr>
        <w:ilvl w:val="4"/>
      </w:numPr>
      <w:ind w:left="1277" w:firstLine="567"/>
    </w:pPr>
  </w:style>
  <w:style w:type="character" w:customStyle="1" w:styleId="59">
    <w:name w:val="Список у5 Знак"/>
    <w:basedOn w:val="4a"/>
    <w:link w:val="58"/>
    <w:rsid w:val="00D14705"/>
    <w:rPr>
      <w:rFonts w:ascii="Times New Roman" w:eastAsia="Times New Roman" w:hAnsi="Times New Roman" w:cstheme="majorBidi"/>
      <w:b/>
      <w:bCs/>
      <w:sz w:val="28"/>
      <w:szCs w:val="26"/>
      <w:lang w:eastAsia="ar-SA"/>
    </w:rPr>
  </w:style>
  <w:style w:type="paragraph" w:customStyle="1" w:styleId="2ff2">
    <w:name w:val="2_Основной текст"/>
    <w:basedOn w:val="ad"/>
    <w:qFormat/>
    <w:rsid w:val="00D14705"/>
    <w:pPr>
      <w:widowControl w:val="0"/>
      <w:adjustRightInd w:val="0"/>
      <w:spacing w:after="0" w:line="240" w:lineRule="auto"/>
      <w:jc w:val="both"/>
      <w:textAlignment w:val="baseline"/>
    </w:pPr>
    <w:rPr>
      <w:rFonts w:ascii="Times New Roman" w:hAnsi="Times New Roman" w:cstheme="majorBidi"/>
      <w:sz w:val="28"/>
      <w:szCs w:val="28"/>
    </w:rPr>
  </w:style>
  <w:style w:type="paragraph" w:customStyle="1" w:styleId="3f6">
    <w:name w:val="3_Основной текст"/>
    <w:basedOn w:val="ad"/>
    <w:link w:val="3f7"/>
    <w:qFormat/>
    <w:rsid w:val="00D14705"/>
    <w:pPr>
      <w:widowControl w:val="0"/>
      <w:adjustRightInd w:val="0"/>
      <w:spacing w:after="0" w:line="240" w:lineRule="auto"/>
      <w:ind w:firstLine="567"/>
      <w:jc w:val="both"/>
      <w:textAlignment w:val="baseline"/>
    </w:pPr>
    <w:rPr>
      <w:rFonts w:ascii="Times New Roman" w:hAnsi="Times New Roman" w:cstheme="majorBidi"/>
      <w:sz w:val="28"/>
      <w:szCs w:val="28"/>
    </w:rPr>
  </w:style>
  <w:style w:type="character" w:customStyle="1" w:styleId="3f7">
    <w:name w:val="3_Основной текст Знак"/>
    <w:link w:val="3f6"/>
    <w:rsid w:val="00D14705"/>
    <w:rPr>
      <w:rFonts w:ascii="Times New Roman" w:hAnsi="Times New Roman" w:cstheme="majorBidi"/>
      <w:sz w:val="28"/>
      <w:szCs w:val="28"/>
    </w:rPr>
  </w:style>
  <w:style w:type="paragraph" w:customStyle="1" w:styleId="13">
    <w:name w:val="Приложение Заголовок 1"/>
    <w:basedOn w:val="18"/>
    <w:link w:val="1ff8"/>
    <w:autoRedefine/>
    <w:qFormat/>
    <w:rsid w:val="00D14705"/>
    <w:pPr>
      <w:keepNext/>
      <w:numPr>
        <w:numId w:val="31"/>
      </w:numPr>
      <w:tabs>
        <w:tab w:val="left" w:pos="851"/>
        <w:tab w:val="left" w:pos="993"/>
      </w:tabs>
      <w:spacing w:after="0" w:line="240" w:lineRule="auto"/>
      <w:ind w:left="0" w:firstLine="709"/>
      <w:jc w:val="both"/>
    </w:pPr>
    <w:rPr>
      <w:rFonts w:ascii="Times New Roman" w:hAnsi="Times New Roman" w:cs="Times New Roman"/>
      <w:b/>
      <w:sz w:val="28"/>
      <w:szCs w:val="28"/>
      <w:lang w:val="ru-RU"/>
    </w:rPr>
  </w:style>
  <w:style w:type="paragraph" w:customStyle="1" w:styleId="22">
    <w:name w:val="Приложение Заголовок 2"/>
    <w:basedOn w:val="25"/>
    <w:link w:val="2ff3"/>
    <w:qFormat/>
    <w:rsid w:val="00D14705"/>
    <w:pPr>
      <w:keepNext w:val="0"/>
      <w:numPr>
        <w:ilvl w:val="1"/>
        <w:numId w:val="31"/>
      </w:numPr>
      <w:tabs>
        <w:tab w:val="left" w:pos="1134"/>
        <w:tab w:val="left" w:pos="1276"/>
      </w:tabs>
      <w:spacing w:before="360" w:after="180" w:line="276" w:lineRule="auto"/>
    </w:pPr>
    <w:rPr>
      <w:rFonts w:ascii="Times New Roman" w:hAnsi="Times New Roman"/>
      <w:i w:val="0"/>
      <w:sz w:val="24"/>
      <w:lang w:eastAsia="en-US"/>
    </w:rPr>
  </w:style>
  <w:style w:type="character" w:customStyle="1" w:styleId="1ff8">
    <w:name w:val="Приложение Заголовок 1 Знак"/>
    <w:basedOn w:val="ae"/>
    <w:link w:val="13"/>
    <w:rsid w:val="00D14705"/>
    <w:rPr>
      <w:rFonts w:ascii="Times New Roman" w:eastAsia="Times New Roman" w:hAnsi="Times New Roman" w:cs="Times New Roman"/>
      <w:b/>
      <w:sz w:val="28"/>
      <w:szCs w:val="28"/>
    </w:rPr>
  </w:style>
  <w:style w:type="paragraph" w:customStyle="1" w:styleId="30">
    <w:name w:val="Приложение Заголовок 3"/>
    <w:basedOn w:val="25"/>
    <w:link w:val="3f8"/>
    <w:qFormat/>
    <w:rsid w:val="00D14705"/>
    <w:pPr>
      <w:numPr>
        <w:ilvl w:val="2"/>
        <w:numId w:val="31"/>
      </w:numPr>
      <w:tabs>
        <w:tab w:val="left" w:pos="1134"/>
        <w:tab w:val="left" w:pos="1276"/>
      </w:tabs>
      <w:spacing w:before="360" w:after="180" w:line="276" w:lineRule="auto"/>
      <w:ind w:left="1134" w:hanging="567"/>
    </w:pPr>
    <w:rPr>
      <w:rFonts w:ascii="Times New Roman" w:hAnsi="Times New Roman"/>
      <w:i w:val="0"/>
      <w:sz w:val="24"/>
    </w:rPr>
  </w:style>
  <w:style w:type="character" w:customStyle="1" w:styleId="2ff3">
    <w:name w:val="Приложение Заголовок 2 Знак"/>
    <w:basedOn w:val="ae"/>
    <w:link w:val="22"/>
    <w:rsid w:val="00D14705"/>
    <w:rPr>
      <w:rFonts w:ascii="Times New Roman" w:eastAsia="Times New Roman" w:hAnsi="Times New Roman" w:cs="Times New Roman"/>
      <w:b/>
      <w:bCs/>
      <w:iCs/>
      <w:sz w:val="24"/>
      <w:szCs w:val="28"/>
    </w:rPr>
  </w:style>
  <w:style w:type="paragraph" w:customStyle="1" w:styleId="ac">
    <w:name w:val="Название приложения"/>
    <w:basedOn w:val="18"/>
    <w:link w:val="affffffffff9"/>
    <w:autoRedefine/>
    <w:qFormat/>
    <w:rsid w:val="00D14705"/>
    <w:pPr>
      <w:widowControl w:val="0"/>
      <w:numPr>
        <w:numId w:val="38"/>
      </w:numPr>
      <w:tabs>
        <w:tab w:val="left" w:pos="567"/>
        <w:tab w:val="left" w:pos="851"/>
      </w:tabs>
      <w:spacing w:after="0" w:line="240" w:lineRule="auto"/>
      <w:ind w:left="57" w:right="57" w:firstLine="975"/>
      <w:outlineLvl w:val="9"/>
    </w:pPr>
    <w:rPr>
      <w:rFonts w:ascii="Times New Roman" w:hAnsi="Times New Roman" w:cs="Times New Roman"/>
      <w:b/>
      <w:sz w:val="28"/>
      <w:lang w:val="ru-RU" w:eastAsia="ru-RU"/>
    </w:rPr>
  </w:style>
  <w:style w:type="character" w:customStyle="1" w:styleId="affffffffff9">
    <w:name w:val="Название приложения Знак"/>
    <w:basedOn w:val="afa"/>
    <w:link w:val="ac"/>
    <w:rsid w:val="00D14705"/>
    <w:rPr>
      <w:rFonts w:ascii="Times New Roman" w:eastAsia="Times New Roman" w:hAnsi="Times New Roman" w:cs="Times New Roman"/>
      <w:b/>
      <w:sz w:val="28"/>
      <w:szCs w:val="20"/>
      <w:lang w:eastAsia="ru-RU"/>
    </w:rPr>
  </w:style>
  <w:style w:type="paragraph" w:customStyle="1" w:styleId="affffffffffa">
    <w:name w:val="Содержимое таблицы"/>
    <w:basedOn w:val="ad"/>
    <w:link w:val="affffffffffb"/>
    <w:qFormat/>
    <w:rsid w:val="00D14705"/>
    <w:pPr>
      <w:spacing w:after="0"/>
      <w:jc w:val="both"/>
    </w:pPr>
    <w:rPr>
      <w:rFonts w:ascii="Times New Roman" w:eastAsia="Calibri" w:hAnsi="Times New Roman" w:cstheme="majorBidi"/>
      <w:sz w:val="20"/>
      <w:szCs w:val="28"/>
      <w:lang w:eastAsia="ru-RU"/>
    </w:rPr>
  </w:style>
  <w:style w:type="character" w:customStyle="1" w:styleId="affffffffffb">
    <w:name w:val="Содержимое таблицы Знак"/>
    <w:basedOn w:val="afa"/>
    <w:link w:val="affffffffffa"/>
    <w:rsid w:val="00D14705"/>
    <w:rPr>
      <w:rFonts w:ascii="Times New Roman" w:eastAsia="Calibri" w:hAnsi="Times New Roman" w:cstheme="majorBidi"/>
      <w:sz w:val="20"/>
      <w:szCs w:val="28"/>
      <w:lang w:eastAsia="ru-RU"/>
    </w:rPr>
  </w:style>
  <w:style w:type="paragraph" w:customStyle="1" w:styleId="affffffffffc">
    <w:name w:val="Наименование ненумерованного раздела"/>
    <w:basedOn w:val="18"/>
    <w:next w:val="ad"/>
    <w:link w:val="affffffffffd"/>
    <w:autoRedefine/>
    <w:qFormat/>
    <w:rsid w:val="00D14705"/>
    <w:pPr>
      <w:keepNext/>
      <w:pageBreakBefore/>
      <w:tabs>
        <w:tab w:val="left" w:pos="851"/>
      </w:tabs>
      <w:spacing w:after="0" w:line="240" w:lineRule="auto"/>
      <w:jc w:val="both"/>
    </w:pPr>
    <w:rPr>
      <w:rFonts w:ascii="Times New Roman" w:hAnsi="Times New Roman" w:cs="Times New Roman"/>
      <w:b/>
      <w:sz w:val="28"/>
      <w:szCs w:val="32"/>
      <w:lang w:val="ru-RU"/>
    </w:rPr>
  </w:style>
  <w:style w:type="character" w:customStyle="1" w:styleId="affffffffffd">
    <w:name w:val="Наименование ненумерованного раздела Знак"/>
    <w:link w:val="affffffffffc"/>
    <w:rsid w:val="00D14705"/>
    <w:rPr>
      <w:rFonts w:ascii="Times New Roman" w:eastAsia="Times New Roman" w:hAnsi="Times New Roman" w:cs="Times New Roman"/>
      <w:b/>
      <w:sz w:val="28"/>
      <w:szCs w:val="32"/>
    </w:rPr>
  </w:style>
  <w:style w:type="paragraph" w:customStyle="1" w:styleId="ab">
    <w:name w:val="Библиографический список"/>
    <w:basedOn w:val="ad"/>
    <w:link w:val="affffffffffe"/>
    <w:qFormat/>
    <w:rsid w:val="00D14705"/>
    <w:pPr>
      <w:numPr>
        <w:ilvl w:val="1"/>
        <w:numId w:val="32"/>
      </w:numPr>
      <w:spacing w:after="0" w:line="360" w:lineRule="auto"/>
      <w:jc w:val="both"/>
    </w:pPr>
    <w:rPr>
      <w:rFonts w:ascii="Times New Roman" w:eastAsia="Calibri" w:hAnsi="Times New Roman" w:cstheme="majorBidi"/>
      <w:sz w:val="28"/>
      <w:szCs w:val="28"/>
    </w:rPr>
  </w:style>
  <w:style w:type="character" w:customStyle="1" w:styleId="affffffffffe">
    <w:name w:val="Библиографический список Знак"/>
    <w:link w:val="ab"/>
    <w:rsid w:val="00D14705"/>
    <w:rPr>
      <w:rFonts w:ascii="Times New Roman" w:eastAsia="Calibri" w:hAnsi="Times New Roman" w:cstheme="majorBidi"/>
      <w:sz w:val="28"/>
      <w:szCs w:val="28"/>
    </w:rPr>
  </w:style>
  <w:style w:type="paragraph" w:customStyle="1" w:styleId="DocumentName">
    <w:name w:val="Document Name"/>
    <w:basedOn w:val="ad"/>
    <w:rsid w:val="00D14705"/>
    <w:pPr>
      <w:suppressAutoHyphens/>
      <w:spacing w:before="120" w:after="120" w:line="288" w:lineRule="auto"/>
      <w:jc w:val="center"/>
    </w:pPr>
    <w:rPr>
      <w:rFonts w:ascii="Times New Roman" w:eastAsia="Times New Roman" w:hAnsi="Times New Roman" w:cs="Times New Roman"/>
      <w:b/>
      <w:iCs/>
      <w:sz w:val="36"/>
      <w:szCs w:val="36"/>
      <w:lang w:eastAsia="ru-RU"/>
    </w:rPr>
  </w:style>
  <w:style w:type="paragraph" w:customStyle="1" w:styleId="DocumentCode">
    <w:name w:val="Document Code"/>
    <w:basedOn w:val="ad"/>
    <w:rsid w:val="00D14705"/>
    <w:pPr>
      <w:suppressAutoHyphens/>
      <w:spacing w:before="120" w:after="120" w:line="288" w:lineRule="auto"/>
      <w:jc w:val="center"/>
    </w:pPr>
    <w:rPr>
      <w:rFonts w:ascii="Times New Roman" w:eastAsia="Times New Roman" w:hAnsi="Times New Roman" w:cs="Times New Roman"/>
      <w:iCs/>
      <w:sz w:val="24"/>
      <w:szCs w:val="24"/>
      <w:lang w:eastAsia="ru-RU"/>
    </w:rPr>
  </w:style>
  <w:style w:type="paragraph" w:customStyle="1" w:styleId="Confirmation">
    <w:name w:val="Confirmation"/>
    <w:rsid w:val="00D14705"/>
    <w:pPr>
      <w:keepNext/>
      <w:spacing w:before="120" w:after="120" w:line="240" w:lineRule="auto"/>
      <w:jc w:val="center"/>
    </w:pPr>
    <w:rPr>
      <w:rFonts w:ascii="Times New Roman" w:eastAsia="Times New Roman" w:hAnsi="Times New Roman" w:cs="Times New Roman"/>
      <w:b/>
      <w:iCs/>
      <w:caps/>
      <w:sz w:val="28"/>
      <w:szCs w:val="28"/>
    </w:rPr>
  </w:style>
  <w:style w:type="paragraph" w:customStyle="1" w:styleId="Confirmationtext">
    <w:name w:val="Confirmation text"/>
    <w:basedOn w:val="ad"/>
    <w:rsid w:val="00D14705"/>
    <w:pPr>
      <w:keepLines/>
      <w:widowControl w:val="0"/>
      <w:spacing w:before="60" w:after="60" w:line="288" w:lineRule="auto"/>
      <w:jc w:val="center"/>
    </w:pPr>
    <w:rPr>
      <w:rFonts w:ascii="Times New Roman" w:eastAsia="Times New Roman" w:hAnsi="Times New Roman" w:cs="Times New Roman"/>
      <w:iCs/>
      <w:sz w:val="24"/>
      <w:szCs w:val="24"/>
    </w:rPr>
  </w:style>
  <w:style w:type="paragraph" w:customStyle="1" w:styleId="ShortSystemName">
    <w:name w:val="Short System Name"/>
    <w:next w:val="ad"/>
    <w:rsid w:val="00D14705"/>
    <w:pPr>
      <w:spacing w:before="120" w:after="120" w:line="288" w:lineRule="auto"/>
      <w:jc w:val="center"/>
    </w:pPr>
    <w:rPr>
      <w:rFonts w:ascii="Times New Roman" w:eastAsia="Times New Roman" w:hAnsi="Times New Roman" w:cs="Times New Roman"/>
      <w:b/>
      <w:bCs/>
      <w:iCs/>
      <w:caps/>
      <w:sz w:val="28"/>
      <w:szCs w:val="28"/>
    </w:rPr>
  </w:style>
  <w:style w:type="character" w:customStyle="1" w:styleId="affffffff1">
    <w:name w:val="Список Знак"/>
    <w:basedOn w:val="ae"/>
    <w:link w:val="affffffff0"/>
    <w:rsid w:val="00D14705"/>
    <w:rPr>
      <w:rFonts w:ascii="Calibri" w:eastAsia="Times New Roman" w:hAnsi="Calibri" w:cs="Tahoma"/>
      <w:lang w:eastAsia="ar-SA"/>
    </w:rPr>
  </w:style>
  <w:style w:type="paragraph" w:customStyle="1" w:styleId="14">
    <w:name w:val="Список 1)"/>
    <w:basedOn w:val="aff"/>
    <w:qFormat/>
    <w:rsid w:val="00D14705"/>
    <w:pPr>
      <w:widowControl w:val="0"/>
      <w:numPr>
        <w:numId w:val="33"/>
      </w:numPr>
      <w:adjustRightInd w:val="0"/>
      <w:spacing w:line="360" w:lineRule="auto"/>
      <w:contextualSpacing/>
      <w:jc w:val="both"/>
      <w:textAlignment w:val="baseline"/>
    </w:pPr>
    <w:rPr>
      <w:rFonts w:eastAsiaTheme="minorHAnsi" w:cstheme="majorBidi"/>
      <w:sz w:val="28"/>
      <w:szCs w:val="28"/>
      <w:lang w:eastAsia="en-US"/>
    </w:rPr>
  </w:style>
  <w:style w:type="paragraph" w:customStyle="1" w:styleId="afffffffffff">
    <w:name w:val="Приложение Нормальный текст"/>
    <w:basedOn w:val="af9"/>
    <w:link w:val="afffffffffff0"/>
    <w:qFormat/>
    <w:rsid w:val="00D14705"/>
    <w:pPr>
      <w:widowControl/>
      <w:autoSpaceDE/>
      <w:autoSpaceDN/>
      <w:adjustRightInd/>
      <w:spacing w:after="0" w:line="360" w:lineRule="auto"/>
      <w:ind w:firstLine="567"/>
      <w:jc w:val="both"/>
    </w:pPr>
    <w:rPr>
      <w:rFonts w:ascii="Times New Roman" w:eastAsia="Calibri" w:hAnsi="Times New Roman" w:cstheme="majorBidi"/>
      <w:sz w:val="24"/>
      <w:szCs w:val="24"/>
    </w:rPr>
  </w:style>
  <w:style w:type="paragraph" w:styleId="2">
    <w:name w:val="List Bullet 2"/>
    <w:basedOn w:val="ad"/>
    <w:link w:val="2ff4"/>
    <w:uiPriority w:val="99"/>
    <w:unhideWhenUsed/>
    <w:rsid w:val="00D14705"/>
    <w:pPr>
      <w:widowControl w:val="0"/>
      <w:numPr>
        <w:numId w:val="34"/>
      </w:numPr>
      <w:adjustRightInd w:val="0"/>
      <w:spacing w:after="0" w:line="240" w:lineRule="auto"/>
      <w:contextualSpacing/>
      <w:jc w:val="both"/>
      <w:textAlignment w:val="baseline"/>
    </w:pPr>
    <w:rPr>
      <w:rFonts w:ascii="Times New Roman" w:hAnsi="Times New Roman" w:cstheme="majorBidi"/>
      <w:sz w:val="28"/>
      <w:szCs w:val="28"/>
    </w:rPr>
  </w:style>
  <w:style w:type="character" w:customStyle="1" w:styleId="afffffffffff0">
    <w:name w:val="Приложение Нормальный текст Знак"/>
    <w:basedOn w:val="afa"/>
    <w:link w:val="afffffffffff"/>
    <w:rsid w:val="00D14705"/>
    <w:rPr>
      <w:rFonts w:ascii="Times New Roman" w:eastAsia="Calibri" w:hAnsi="Times New Roman" w:cstheme="majorBidi"/>
      <w:sz w:val="24"/>
      <w:szCs w:val="24"/>
      <w:lang w:eastAsia="ru-RU"/>
    </w:rPr>
  </w:style>
  <w:style w:type="paragraph" w:customStyle="1" w:styleId="afffffffffff1">
    <w:name w:val="Приложение Список"/>
    <w:basedOn w:val="2"/>
    <w:link w:val="afffffffffff2"/>
    <w:qFormat/>
    <w:rsid w:val="00D14705"/>
    <w:pPr>
      <w:spacing w:line="360" w:lineRule="auto"/>
    </w:pPr>
    <w:rPr>
      <w:sz w:val="24"/>
      <w:szCs w:val="24"/>
    </w:rPr>
  </w:style>
  <w:style w:type="paragraph" w:customStyle="1" w:styleId="afffffffffff3">
    <w:name w:val="Таблица Текст"/>
    <w:basedOn w:val="ad"/>
    <w:qFormat/>
    <w:rsid w:val="00D14705"/>
    <w:pPr>
      <w:widowControl w:val="0"/>
      <w:adjustRightInd w:val="0"/>
      <w:spacing w:after="0" w:line="240" w:lineRule="auto"/>
      <w:textAlignment w:val="baseline"/>
    </w:pPr>
    <w:rPr>
      <w:rFonts w:ascii="Times New Roman" w:eastAsia="Calibri" w:hAnsi="Times New Roman" w:cs="Times New Roman"/>
      <w:sz w:val="24"/>
      <w:szCs w:val="24"/>
      <w:lang w:eastAsia="ru-RU"/>
    </w:rPr>
  </w:style>
  <w:style w:type="character" w:customStyle="1" w:styleId="2ff4">
    <w:name w:val="Маркированный список 2 Знак"/>
    <w:basedOn w:val="ae"/>
    <w:link w:val="2"/>
    <w:uiPriority w:val="99"/>
    <w:rsid w:val="00D14705"/>
    <w:rPr>
      <w:rFonts w:ascii="Times New Roman" w:hAnsi="Times New Roman" w:cstheme="majorBidi"/>
      <w:sz w:val="28"/>
      <w:szCs w:val="28"/>
    </w:rPr>
  </w:style>
  <w:style w:type="character" w:customStyle="1" w:styleId="afffffffffff2">
    <w:name w:val="Приложение Список Знак"/>
    <w:basedOn w:val="2ff4"/>
    <w:link w:val="afffffffffff1"/>
    <w:rsid w:val="00D14705"/>
    <w:rPr>
      <w:rFonts w:ascii="Times New Roman" w:hAnsi="Times New Roman" w:cstheme="majorBidi"/>
      <w:sz w:val="24"/>
      <w:szCs w:val="24"/>
    </w:rPr>
  </w:style>
  <w:style w:type="paragraph" w:customStyle="1" w:styleId="11">
    <w:name w:val="Нумерованный список в разделе (1 ур)"/>
    <w:basedOn w:val="af9"/>
    <w:link w:val="1ff9"/>
    <w:qFormat/>
    <w:rsid w:val="00D14705"/>
    <w:pPr>
      <w:widowControl/>
      <w:numPr>
        <w:numId w:val="35"/>
      </w:numPr>
      <w:autoSpaceDE/>
      <w:autoSpaceDN/>
      <w:adjustRightInd/>
      <w:spacing w:after="200" w:line="360" w:lineRule="auto"/>
      <w:contextualSpacing/>
      <w:jc w:val="both"/>
    </w:pPr>
    <w:rPr>
      <w:rFonts w:ascii="Times New Roman" w:eastAsia="Calibri" w:hAnsi="Times New Roman"/>
      <w:sz w:val="28"/>
      <w:szCs w:val="28"/>
      <w:lang w:eastAsia="en-US"/>
    </w:rPr>
  </w:style>
  <w:style w:type="paragraph" w:customStyle="1" w:styleId="aa">
    <w:name w:val="Приложение"/>
    <w:next w:val="af9"/>
    <w:qFormat/>
    <w:rsid w:val="00D14705"/>
    <w:pPr>
      <w:pageBreakBefore/>
      <w:numPr>
        <w:numId w:val="36"/>
      </w:numPr>
      <w:spacing w:after="0" w:line="360" w:lineRule="auto"/>
      <w:jc w:val="right"/>
    </w:pPr>
    <w:rPr>
      <w:rFonts w:ascii="Times New Roman" w:eastAsia="Calibri" w:hAnsi="Times New Roman" w:cs="Times New Roman"/>
      <w:b/>
      <w:sz w:val="32"/>
      <w:szCs w:val="28"/>
    </w:rPr>
  </w:style>
  <w:style w:type="character" w:customStyle="1" w:styleId="3f8">
    <w:name w:val="Приложение Заголовок 3 Знак"/>
    <w:basedOn w:val="affffffffff9"/>
    <w:link w:val="30"/>
    <w:rsid w:val="00D14705"/>
    <w:rPr>
      <w:rFonts w:ascii="Times New Roman" w:eastAsia="Times New Roman" w:hAnsi="Times New Roman" w:cs="Times New Roman"/>
      <w:b/>
      <w:bCs/>
      <w:iCs/>
      <w:sz w:val="24"/>
      <w:szCs w:val="28"/>
      <w:lang w:eastAsia="ru-RU"/>
    </w:rPr>
  </w:style>
  <w:style w:type="paragraph" w:customStyle="1" w:styleId="afffffffffff4">
    <w:name w:val="Приложение Выделенный текст"/>
    <w:basedOn w:val="afffffffffff"/>
    <w:link w:val="afffffffffff5"/>
    <w:qFormat/>
    <w:rsid w:val="00D14705"/>
    <w:rPr>
      <w:b/>
    </w:rPr>
  </w:style>
  <w:style w:type="character" w:customStyle="1" w:styleId="afffffffffff5">
    <w:name w:val="Приложение Выделенный текст Знак"/>
    <w:basedOn w:val="afffffffffff0"/>
    <w:link w:val="afffffffffff4"/>
    <w:rsid w:val="00D14705"/>
    <w:rPr>
      <w:rFonts w:ascii="Times New Roman" w:eastAsia="Calibri" w:hAnsi="Times New Roman" w:cstheme="majorBidi"/>
      <w:b/>
      <w:sz w:val="24"/>
      <w:szCs w:val="24"/>
      <w:lang w:eastAsia="ru-RU"/>
    </w:rPr>
  </w:style>
  <w:style w:type="paragraph" w:customStyle="1" w:styleId="afffffffffff6">
    <w:name w:val="Содержимое таблицы (по центру)"/>
    <w:basedOn w:val="ad"/>
    <w:link w:val="afffffffffff7"/>
    <w:qFormat/>
    <w:rsid w:val="00D14705"/>
    <w:pPr>
      <w:spacing w:after="0" w:line="240" w:lineRule="auto"/>
      <w:jc w:val="center"/>
    </w:pPr>
    <w:rPr>
      <w:rFonts w:ascii="Times New Roman" w:eastAsia="Calibri" w:hAnsi="Times New Roman" w:cs="Times New Roman"/>
      <w:sz w:val="24"/>
      <w:lang w:eastAsia="ru-RU"/>
    </w:rPr>
  </w:style>
  <w:style w:type="character" w:customStyle="1" w:styleId="afffffffffff7">
    <w:name w:val="Содержимое таблицы (по центру) Знак"/>
    <w:basedOn w:val="ae"/>
    <w:link w:val="afffffffffff6"/>
    <w:rsid w:val="00D14705"/>
    <w:rPr>
      <w:rFonts w:ascii="Times New Roman" w:eastAsia="Calibri" w:hAnsi="Times New Roman" w:cs="Times New Roman"/>
      <w:sz w:val="24"/>
      <w:lang w:eastAsia="ru-RU"/>
    </w:rPr>
  </w:style>
  <w:style w:type="character" w:customStyle="1" w:styleId="NoSpacingChar">
    <w:name w:val="No Spacing Char"/>
    <w:link w:val="1f4"/>
    <w:locked/>
    <w:rsid w:val="00D14705"/>
    <w:rPr>
      <w:rFonts w:ascii="Calibri" w:eastAsia="Times New Roman" w:hAnsi="Calibri" w:cs="Times New Roman"/>
    </w:rPr>
  </w:style>
  <w:style w:type="character" w:customStyle="1" w:styleId="1ff9">
    <w:name w:val="Нумерованный список в разделе (1 ур) Знак"/>
    <w:link w:val="11"/>
    <w:rsid w:val="00D14705"/>
    <w:rPr>
      <w:rFonts w:ascii="Times New Roman" w:eastAsia="Calibri" w:hAnsi="Times New Roman" w:cs="Times New Roman"/>
      <w:sz w:val="28"/>
      <w:szCs w:val="28"/>
    </w:rPr>
  </w:style>
  <w:style w:type="paragraph" w:styleId="2ff5">
    <w:name w:val="List Number 2"/>
    <w:basedOn w:val="ad"/>
    <w:uiPriority w:val="99"/>
    <w:unhideWhenUsed/>
    <w:rsid w:val="00D14705"/>
    <w:pPr>
      <w:contextualSpacing/>
      <w:jc w:val="both"/>
    </w:pPr>
    <w:rPr>
      <w:rFonts w:ascii="Times New Roman" w:eastAsia="Calibri" w:hAnsi="Times New Roman" w:cs="Times New Roman"/>
      <w:sz w:val="28"/>
    </w:rPr>
  </w:style>
  <w:style w:type="paragraph" w:customStyle="1" w:styleId="afffffffffff8">
    <w:name w:val="Содержание"/>
    <w:basedOn w:val="affffffffffc"/>
    <w:link w:val="afffffffffff9"/>
    <w:qFormat/>
    <w:rsid w:val="00D14705"/>
    <w:pPr>
      <w:pageBreakBefore w:val="0"/>
    </w:pPr>
    <w:rPr>
      <w:lang w:eastAsia="ru-RU"/>
    </w:rPr>
  </w:style>
  <w:style w:type="character" w:customStyle="1" w:styleId="afffffffffff9">
    <w:name w:val="Содержание Знак"/>
    <w:basedOn w:val="affffffffffd"/>
    <w:link w:val="afffffffffff8"/>
    <w:rsid w:val="00D14705"/>
    <w:rPr>
      <w:rFonts w:ascii="Times New Roman" w:eastAsia="Times New Roman" w:hAnsi="Times New Roman" w:cs="Times New Roman"/>
      <w:b/>
      <w:sz w:val="28"/>
      <w:szCs w:val="32"/>
      <w:lang w:eastAsia="ru-RU"/>
    </w:rPr>
  </w:style>
  <w:style w:type="paragraph" w:customStyle="1" w:styleId="51">
    <w:name w:val="Пункт 5"/>
    <w:basedOn w:val="50"/>
    <w:link w:val="5a"/>
    <w:qFormat/>
    <w:rsid w:val="00D14705"/>
    <w:pPr>
      <w:keepNext w:val="0"/>
      <w:numPr>
        <w:numId w:val="30"/>
      </w:numPr>
      <w:tabs>
        <w:tab w:val="left" w:pos="1701"/>
      </w:tabs>
      <w:suppressAutoHyphens w:val="0"/>
      <w:spacing w:after="60" w:line="240" w:lineRule="auto"/>
      <w:jc w:val="left"/>
    </w:pPr>
    <w:rPr>
      <w:b w:val="0"/>
      <w:iCs/>
      <w:sz w:val="28"/>
      <w:szCs w:val="24"/>
    </w:rPr>
  </w:style>
  <w:style w:type="character" w:customStyle="1" w:styleId="5a">
    <w:name w:val="Пункт 5 Знак"/>
    <w:basedOn w:val="ae"/>
    <w:link w:val="51"/>
    <w:rsid w:val="00D14705"/>
    <w:rPr>
      <w:rFonts w:ascii="Times New Roman" w:eastAsia="Times New Roman" w:hAnsi="Times New Roman" w:cs="Times New Roman"/>
      <w:bCs/>
      <w:iCs/>
      <w:sz w:val="28"/>
      <w:szCs w:val="24"/>
      <w:lang w:eastAsia="ru-RU"/>
    </w:rPr>
  </w:style>
  <w:style w:type="paragraph" w:customStyle="1" w:styleId="a2">
    <w:name w:val="Список нумерованный"/>
    <w:basedOn w:val="ad"/>
    <w:rsid w:val="00D14705"/>
    <w:pPr>
      <w:numPr>
        <w:numId w:val="37"/>
      </w:numPr>
      <w:spacing w:before="120" w:after="0" w:line="240" w:lineRule="auto"/>
      <w:jc w:val="both"/>
    </w:pPr>
    <w:rPr>
      <w:rFonts w:ascii="Times New Roman" w:eastAsia="Times New Roman" w:hAnsi="Times New Roman" w:cs="Times New Roman"/>
      <w:sz w:val="24"/>
      <w:szCs w:val="24"/>
      <w:lang w:eastAsia="ru-RU"/>
    </w:rPr>
  </w:style>
  <w:style w:type="paragraph" w:styleId="5b">
    <w:name w:val="List 5"/>
    <w:basedOn w:val="ad"/>
    <w:uiPriority w:val="99"/>
    <w:unhideWhenUsed/>
    <w:rsid w:val="00D14705"/>
    <w:pPr>
      <w:ind w:left="1415" w:hanging="283"/>
      <w:contextualSpacing/>
      <w:jc w:val="both"/>
    </w:pPr>
    <w:rPr>
      <w:rFonts w:ascii="Times New Roman" w:eastAsia="Calibri" w:hAnsi="Times New Roman" w:cs="Times New Roman"/>
      <w:sz w:val="28"/>
    </w:rPr>
  </w:style>
  <w:style w:type="character" w:customStyle="1" w:styleId="w">
    <w:name w:val="w"/>
    <w:basedOn w:val="ae"/>
    <w:rsid w:val="00D14705"/>
  </w:style>
  <w:style w:type="character" w:customStyle="1" w:styleId="afffffffffffa">
    <w:name w:val="Основной текст Приложения Знак"/>
    <w:basedOn w:val="ae"/>
    <w:uiPriority w:val="99"/>
    <w:rsid w:val="00D14705"/>
    <w:rPr>
      <w:rFonts w:ascii="Times New Roman" w:hAnsi="Times New Roman"/>
      <w:sz w:val="24"/>
      <w:szCs w:val="24"/>
      <w:lang w:eastAsia="en-US"/>
    </w:rPr>
  </w:style>
  <w:style w:type="paragraph" w:customStyle="1" w:styleId="afffffffffffb">
    <w:name w:val="Текст таблицы"/>
    <w:basedOn w:val="af9"/>
    <w:link w:val="afffffffffffc"/>
    <w:rsid w:val="00D14705"/>
    <w:pPr>
      <w:widowControl/>
      <w:autoSpaceDE/>
      <w:autoSpaceDN/>
      <w:adjustRightInd/>
      <w:spacing w:after="0"/>
      <w:contextualSpacing/>
    </w:pPr>
    <w:rPr>
      <w:rFonts w:ascii="Times New Roman" w:eastAsia="Calibri" w:hAnsi="Times New Roman"/>
      <w:bCs/>
    </w:rPr>
  </w:style>
  <w:style w:type="character" w:customStyle="1" w:styleId="afffffffffffc">
    <w:name w:val="Текст таблицы Знак"/>
    <w:basedOn w:val="afa"/>
    <w:link w:val="afffffffffffb"/>
    <w:rsid w:val="00D14705"/>
    <w:rPr>
      <w:rFonts w:ascii="Times New Roman" w:eastAsia="Calibri" w:hAnsi="Times New Roman" w:cs="Times New Roman"/>
      <w:bCs/>
      <w:sz w:val="20"/>
      <w:szCs w:val="20"/>
      <w:lang w:eastAsia="ru-RU"/>
    </w:rPr>
  </w:style>
  <w:style w:type="character" w:customStyle="1" w:styleId="linkotherdic">
    <w:name w:val="linkotherdic"/>
    <w:basedOn w:val="ae"/>
    <w:rsid w:val="00D14705"/>
  </w:style>
  <w:style w:type="paragraph" w:customStyle="1" w:styleId="par1">
    <w:name w:val="par1"/>
    <w:basedOn w:val="ad"/>
    <w:rsid w:val="00D1470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haracterStyle1">
    <w:name w:val="Character Style 1"/>
    <w:uiPriority w:val="99"/>
    <w:rsid w:val="00D14705"/>
    <w:rPr>
      <w:rFonts w:ascii="Tahoma" w:hAnsi="Tahoma"/>
      <w:sz w:val="30"/>
    </w:rPr>
  </w:style>
  <w:style w:type="paragraph" w:customStyle="1" w:styleId="afffffffffffd">
    <w:name w:val="_Текст+"/>
    <w:basedOn w:val="ad"/>
    <w:link w:val="afffffffffffe"/>
    <w:qFormat/>
    <w:rsid w:val="00D14705"/>
    <w:pPr>
      <w:spacing w:after="0" w:line="240" w:lineRule="auto"/>
      <w:ind w:firstLine="170"/>
      <w:jc w:val="both"/>
    </w:pPr>
    <w:rPr>
      <w:rFonts w:ascii="Times New Roman" w:eastAsia="Times New Roman" w:hAnsi="Times New Roman" w:cs="Times New Roman"/>
      <w:color w:val="000000"/>
      <w:sz w:val="24"/>
      <w:szCs w:val="24"/>
      <w:lang w:eastAsia="ru-RU"/>
    </w:rPr>
  </w:style>
  <w:style w:type="character" w:customStyle="1" w:styleId="afffffffffffe">
    <w:name w:val="_Текст+ Знак"/>
    <w:link w:val="afffffffffffd"/>
    <w:rsid w:val="00D14705"/>
    <w:rPr>
      <w:rFonts w:ascii="Times New Roman" w:eastAsia="Times New Roman" w:hAnsi="Times New Roman" w:cs="Times New Roman"/>
      <w:color w:val="000000"/>
      <w:sz w:val="24"/>
      <w:szCs w:val="24"/>
      <w:lang w:eastAsia="ru-RU"/>
    </w:rPr>
  </w:style>
  <w:style w:type="numbering" w:customStyle="1" w:styleId="83">
    <w:name w:val="Нет списка8"/>
    <w:next w:val="af0"/>
    <w:uiPriority w:val="99"/>
    <w:semiHidden/>
    <w:unhideWhenUsed/>
    <w:rsid w:val="007F279A"/>
  </w:style>
  <w:style w:type="table" w:customStyle="1" w:styleId="75">
    <w:name w:val="Сетка таблицы7"/>
    <w:basedOn w:val="af"/>
    <w:next w:val="afff6"/>
    <w:uiPriority w:val="59"/>
    <w:rsid w:val="007F279A"/>
    <w:pPr>
      <w:spacing w:after="0" w:line="240" w:lineRule="auto"/>
    </w:pPr>
    <w:rPr>
      <w:rFonts w:ascii="Calibri" w:eastAsia="Calibri" w:hAnsi="Calibri" w:cs="Times New Roman"/>
      <w:sz w:val="20"/>
      <w:szCs w:val="20"/>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144">
    <w:name w:val="Сетка таблицы14"/>
    <w:basedOn w:val="af"/>
    <w:next w:val="afff6"/>
    <w:uiPriority w:val="59"/>
    <w:rsid w:val="007F279A"/>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0">
    <w:name w:val="Нет списка16"/>
    <w:next w:val="af0"/>
    <w:uiPriority w:val="99"/>
    <w:semiHidden/>
    <w:unhideWhenUsed/>
    <w:rsid w:val="007F279A"/>
  </w:style>
  <w:style w:type="table" w:customStyle="1" w:styleId="240">
    <w:name w:val="Сетка таблицы24"/>
    <w:basedOn w:val="af"/>
    <w:next w:val="afff6"/>
    <w:uiPriority w:val="59"/>
    <w:rsid w:val="007F279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4">
    <w:name w:val="Оглавление!!!!"/>
    <w:basedOn w:val="aff"/>
    <w:link w:val="affffffffffff"/>
    <w:qFormat/>
    <w:rsid w:val="007E5109"/>
    <w:pPr>
      <w:numPr>
        <w:numId w:val="39"/>
      </w:numPr>
      <w:contextualSpacing/>
    </w:pPr>
    <w:rPr>
      <w:rFonts w:eastAsia="Calibri"/>
      <w:b/>
      <w:sz w:val="28"/>
      <w:szCs w:val="28"/>
    </w:rPr>
  </w:style>
  <w:style w:type="table" w:customStyle="1" w:styleId="84">
    <w:name w:val="Сетка таблицы8"/>
    <w:basedOn w:val="af"/>
    <w:next w:val="afff6"/>
    <w:uiPriority w:val="59"/>
    <w:rsid w:val="007E510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2">
    <w:name w:val="Нет списка9"/>
    <w:next w:val="af0"/>
    <w:uiPriority w:val="99"/>
    <w:semiHidden/>
    <w:unhideWhenUsed/>
    <w:rsid w:val="007E5109"/>
  </w:style>
  <w:style w:type="character" w:customStyle="1" w:styleId="affffffffffff">
    <w:name w:val="Оглавление!!!! Знак"/>
    <w:link w:val="a4"/>
    <w:rsid w:val="007E5109"/>
    <w:rPr>
      <w:rFonts w:ascii="Times New Roman" w:eastAsia="Calibri" w:hAnsi="Times New Roman" w:cs="Times New Roman"/>
      <w:b/>
      <w:sz w:val="28"/>
      <w:szCs w:val="28"/>
      <w:lang w:eastAsia="ru-RU"/>
    </w:rPr>
  </w:style>
  <w:style w:type="table" w:customStyle="1" w:styleId="93">
    <w:name w:val="Сетка таблицы9"/>
    <w:basedOn w:val="af"/>
    <w:next w:val="afff6"/>
    <w:uiPriority w:val="59"/>
    <w:rsid w:val="007E5109"/>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Alpha">
    <w:name w:val="List Alpha"/>
    <w:basedOn w:val="affffffff0"/>
    <w:rsid w:val="007E5109"/>
    <w:pPr>
      <w:widowControl w:val="0"/>
      <w:numPr>
        <w:numId w:val="40"/>
      </w:numPr>
      <w:suppressAutoHyphens w:val="0"/>
      <w:spacing w:before="100" w:beforeAutospacing="1" w:after="100" w:afterAutospacing="1" w:line="240" w:lineRule="auto"/>
      <w:contextualSpacing/>
      <w:jc w:val="both"/>
    </w:pPr>
    <w:rPr>
      <w:rFonts w:ascii="Arial" w:hAnsi="Arial" w:cs="Times New Roman"/>
      <w:szCs w:val="20"/>
      <w:lang w:val="en-US" w:eastAsia="en-US"/>
    </w:rPr>
  </w:style>
  <w:style w:type="paragraph" w:customStyle="1" w:styleId="NOTE">
    <w:name w:val="NOTE"/>
    <w:basedOn w:val="ad"/>
    <w:rsid w:val="007E5109"/>
    <w:pPr>
      <w:suppressAutoHyphens/>
      <w:spacing w:after="100" w:line="360" w:lineRule="auto"/>
      <w:ind w:firstLine="709"/>
      <w:jc w:val="both"/>
    </w:pPr>
    <w:rPr>
      <w:rFonts w:ascii="Arial" w:eastAsia="MS Mincho" w:hAnsi="Arial" w:cs="Arial"/>
      <w:sz w:val="20"/>
      <w:szCs w:val="20"/>
      <w:lang w:val="en-US" w:eastAsia="ja-JP"/>
    </w:rPr>
  </w:style>
  <w:style w:type="table" w:customStyle="1" w:styleId="101">
    <w:name w:val="Сетка таблицы10"/>
    <w:basedOn w:val="af"/>
    <w:next w:val="afff6"/>
    <w:uiPriority w:val="59"/>
    <w:rsid w:val="00F363F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
    <w:name w:val="Сетка таблицы15"/>
    <w:basedOn w:val="af"/>
    <w:next w:val="afff6"/>
    <w:uiPriority w:val="59"/>
    <w:rsid w:val="00F363F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
    <w:name w:val="Сетка таблицы16"/>
    <w:basedOn w:val="af"/>
    <w:next w:val="afff6"/>
    <w:uiPriority w:val="59"/>
    <w:rsid w:val="00F363F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11pt">
    <w:name w:val="Основной текст (2) + 11 pt;Курсив"/>
    <w:basedOn w:val="2f5"/>
    <w:rsid w:val="00A41E75"/>
    <w:rPr>
      <w:rFonts w:ascii="Times New Roman" w:eastAsia="Times New Roman" w:hAnsi="Times New Roman" w:cs="Times New Roman"/>
      <w:b w:val="0"/>
      <w:bCs w:val="0"/>
      <w:i/>
      <w:iCs/>
      <w:smallCaps w:val="0"/>
      <w:strike w:val="0"/>
      <w:color w:val="000000"/>
      <w:spacing w:val="0"/>
      <w:w w:val="100"/>
      <w:position w:val="0"/>
      <w:sz w:val="22"/>
      <w:szCs w:val="22"/>
      <w:u w:val="none"/>
      <w:lang w:val="ru-RU" w:eastAsia="ru-RU" w:bidi="ru-RU"/>
    </w:rPr>
  </w:style>
  <w:style w:type="numbering" w:customStyle="1" w:styleId="102">
    <w:name w:val="Нет списка10"/>
    <w:next w:val="af0"/>
    <w:uiPriority w:val="99"/>
    <w:semiHidden/>
    <w:unhideWhenUsed/>
    <w:rsid w:val="00626CC8"/>
  </w:style>
  <w:style w:type="table" w:customStyle="1" w:styleId="170">
    <w:name w:val="Сетка таблицы17"/>
    <w:basedOn w:val="af"/>
    <w:next w:val="afff6"/>
    <w:uiPriority w:val="59"/>
    <w:rsid w:val="00626CC8"/>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7">
    <w:name w:val="Светлая заливка11"/>
    <w:uiPriority w:val="99"/>
    <w:rsid w:val="00626CC8"/>
    <w:pPr>
      <w:spacing w:after="0" w:line="240" w:lineRule="auto"/>
    </w:pPr>
    <w:rPr>
      <w:rFonts w:ascii="Calibri" w:eastAsia="Times New Roman" w:hAnsi="Calibri"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numbering" w:customStyle="1" w:styleId="317">
    <w:name w:val="Стиль31"/>
    <w:rsid w:val="00626CC8"/>
  </w:style>
  <w:style w:type="numbering" w:customStyle="1" w:styleId="171">
    <w:name w:val="Нет списка17"/>
    <w:next w:val="af0"/>
    <w:uiPriority w:val="99"/>
    <w:semiHidden/>
    <w:unhideWhenUsed/>
    <w:rsid w:val="00626CC8"/>
  </w:style>
  <w:style w:type="table" w:customStyle="1" w:styleId="180">
    <w:name w:val="Сетка таблицы18"/>
    <w:basedOn w:val="af"/>
    <w:next w:val="afff6"/>
    <w:uiPriority w:val="59"/>
    <w:rsid w:val="00626CC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0">
    <w:name w:val="Нет списка114"/>
    <w:next w:val="af0"/>
    <w:uiPriority w:val="99"/>
    <w:semiHidden/>
    <w:unhideWhenUsed/>
    <w:rsid w:val="00626CC8"/>
  </w:style>
  <w:style w:type="table" w:customStyle="1" w:styleId="1115">
    <w:name w:val="Сетка таблицы111"/>
    <w:basedOn w:val="af"/>
    <w:next w:val="afff6"/>
    <w:uiPriority w:val="99"/>
    <w:rsid w:val="00626CC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41">
    <w:name w:val="Нет списка24"/>
    <w:next w:val="af0"/>
    <w:semiHidden/>
    <w:unhideWhenUsed/>
    <w:rsid w:val="00626CC8"/>
  </w:style>
  <w:style w:type="table" w:customStyle="1" w:styleId="250">
    <w:name w:val="Сетка таблицы25"/>
    <w:basedOn w:val="af"/>
    <w:next w:val="afff6"/>
    <w:rsid w:val="00626CC8"/>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5">
    <w:name w:val="Стиль15"/>
    <w:rsid w:val="00626CC8"/>
    <w:pPr>
      <w:numPr>
        <w:numId w:val="28"/>
      </w:numPr>
    </w:pPr>
  </w:style>
  <w:style w:type="numbering" w:customStyle="1" w:styleId="340">
    <w:name w:val="Нет списка34"/>
    <w:next w:val="af0"/>
    <w:uiPriority w:val="99"/>
    <w:semiHidden/>
    <w:unhideWhenUsed/>
    <w:rsid w:val="00626CC8"/>
  </w:style>
  <w:style w:type="table" w:customStyle="1" w:styleId="331">
    <w:name w:val="Сетка таблицы33"/>
    <w:basedOn w:val="af"/>
    <w:next w:val="afff6"/>
    <w:uiPriority w:val="99"/>
    <w:rsid w:val="00626CC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20">
    <w:name w:val="Нет списка42"/>
    <w:next w:val="af0"/>
    <w:uiPriority w:val="99"/>
    <w:semiHidden/>
    <w:unhideWhenUsed/>
    <w:rsid w:val="00626CC8"/>
  </w:style>
  <w:style w:type="numbering" w:customStyle="1" w:styleId="11140">
    <w:name w:val="Нет списка1114"/>
    <w:next w:val="af0"/>
    <w:uiPriority w:val="99"/>
    <w:semiHidden/>
    <w:unhideWhenUsed/>
    <w:rsid w:val="00626CC8"/>
  </w:style>
  <w:style w:type="numbering" w:customStyle="1" w:styleId="11112">
    <w:name w:val="Нет списка11112"/>
    <w:next w:val="af0"/>
    <w:uiPriority w:val="99"/>
    <w:semiHidden/>
    <w:unhideWhenUsed/>
    <w:rsid w:val="00626CC8"/>
  </w:style>
  <w:style w:type="numbering" w:customStyle="1" w:styleId="2120">
    <w:name w:val="Нет списка212"/>
    <w:next w:val="af0"/>
    <w:semiHidden/>
    <w:unhideWhenUsed/>
    <w:rsid w:val="00626CC8"/>
  </w:style>
  <w:style w:type="numbering" w:customStyle="1" w:styleId="1121">
    <w:name w:val="Стиль112"/>
    <w:rsid w:val="00626CC8"/>
  </w:style>
  <w:style w:type="numbering" w:customStyle="1" w:styleId="3120">
    <w:name w:val="Нет списка312"/>
    <w:next w:val="af0"/>
    <w:uiPriority w:val="99"/>
    <w:semiHidden/>
    <w:unhideWhenUsed/>
    <w:rsid w:val="00626CC8"/>
  </w:style>
  <w:style w:type="numbering" w:customStyle="1" w:styleId="4110">
    <w:name w:val="Нет списка411"/>
    <w:next w:val="af0"/>
    <w:uiPriority w:val="99"/>
    <w:semiHidden/>
    <w:unhideWhenUsed/>
    <w:rsid w:val="00626CC8"/>
  </w:style>
  <w:style w:type="numbering" w:customStyle="1" w:styleId="1210">
    <w:name w:val="Нет списка121"/>
    <w:next w:val="af0"/>
    <w:uiPriority w:val="99"/>
    <w:semiHidden/>
    <w:unhideWhenUsed/>
    <w:rsid w:val="00626CC8"/>
  </w:style>
  <w:style w:type="numbering" w:customStyle="1" w:styleId="111112">
    <w:name w:val="Нет списка111112"/>
    <w:next w:val="af0"/>
    <w:uiPriority w:val="99"/>
    <w:semiHidden/>
    <w:unhideWhenUsed/>
    <w:rsid w:val="00626CC8"/>
  </w:style>
  <w:style w:type="table" w:customStyle="1" w:styleId="413">
    <w:name w:val="Сетка таблицы41"/>
    <w:basedOn w:val="af"/>
    <w:next w:val="afff6"/>
    <w:uiPriority w:val="59"/>
    <w:rsid w:val="00626CC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
    <w:name w:val="Нет списка1111111"/>
    <w:next w:val="af0"/>
    <w:uiPriority w:val="99"/>
    <w:semiHidden/>
    <w:unhideWhenUsed/>
    <w:rsid w:val="00626CC8"/>
  </w:style>
  <w:style w:type="numbering" w:customStyle="1" w:styleId="2111">
    <w:name w:val="Нет списка2111"/>
    <w:next w:val="af0"/>
    <w:semiHidden/>
    <w:unhideWhenUsed/>
    <w:rsid w:val="00626CC8"/>
  </w:style>
  <w:style w:type="table" w:customStyle="1" w:styleId="2112">
    <w:name w:val="Сетка таблицы211"/>
    <w:basedOn w:val="af"/>
    <w:next w:val="afff6"/>
    <w:rsid w:val="00626CC8"/>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3">
    <w:name w:val="Стиль1111"/>
    <w:rsid w:val="00626CC8"/>
  </w:style>
  <w:style w:type="numbering" w:customStyle="1" w:styleId="3111">
    <w:name w:val="Нет списка3111"/>
    <w:next w:val="af0"/>
    <w:uiPriority w:val="99"/>
    <w:semiHidden/>
    <w:unhideWhenUsed/>
    <w:rsid w:val="00626CC8"/>
  </w:style>
  <w:style w:type="table" w:customStyle="1" w:styleId="3112">
    <w:name w:val="Сетка таблицы311"/>
    <w:basedOn w:val="af"/>
    <w:next w:val="afff6"/>
    <w:uiPriority w:val="99"/>
    <w:rsid w:val="00626CC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2">
    <w:name w:val="Нет списка51"/>
    <w:next w:val="af0"/>
    <w:uiPriority w:val="99"/>
    <w:semiHidden/>
    <w:unhideWhenUsed/>
    <w:rsid w:val="00626CC8"/>
  </w:style>
  <w:style w:type="numbering" w:customStyle="1" w:styleId="1310">
    <w:name w:val="Нет списка131"/>
    <w:next w:val="af0"/>
    <w:uiPriority w:val="99"/>
    <w:semiHidden/>
    <w:unhideWhenUsed/>
    <w:rsid w:val="00626CC8"/>
  </w:style>
  <w:style w:type="numbering" w:customStyle="1" w:styleId="11210">
    <w:name w:val="Нет списка1121"/>
    <w:next w:val="af0"/>
    <w:uiPriority w:val="99"/>
    <w:semiHidden/>
    <w:unhideWhenUsed/>
    <w:rsid w:val="00626CC8"/>
  </w:style>
  <w:style w:type="table" w:customStyle="1" w:styleId="513">
    <w:name w:val="Сетка таблицы51"/>
    <w:basedOn w:val="af"/>
    <w:next w:val="afff6"/>
    <w:uiPriority w:val="59"/>
    <w:rsid w:val="00626CC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21">
    <w:name w:val="Нет списка11121"/>
    <w:next w:val="af0"/>
    <w:uiPriority w:val="99"/>
    <w:semiHidden/>
    <w:unhideWhenUsed/>
    <w:rsid w:val="00626CC8"/>
  </w:style>
  <w:style w:type="table" w:customStyle="1" w:styleId="1211">
    <w:name w:val="Сетка таблицы121"/>
    <w:basedOn w:val="af"/>
    <w:next w:val="afff6"/>
    <w:uiPriority w:val="99"/>
    <w:rsid w:val="00626CC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10">
    <w:name w:val="Нет списка221"/>
    <w:next w:val="af0"/>
    <w:semiHidden/>
    <w:unhideWhenUsed/>
    <w:rsid w:val="00626CC8"/>
  </w:style>
  <w:style w:type="table" w:customStyle="1" w:styleId="2211">
    <w:name w:val="Сетка таблицы221"/>
    <w:basedOn w:val="af"/>
    <w:next w:val="afff6"/>
    <w:rsid w:val="00626CC8"/>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212">
    <w:name w:val="Стиль121"/>
    <w:rsid w:val="00626CC8"/>
  </w:style>
  <w:style w:type="numbering" w:customStyle="1" w:styleId="3210">
    <w:name w:val="Нет списка321"/>
    <w:next w:val="af0"/>
    <w:uiPriority w:val="99"/>
    <w:semiHidden/>
    <w:unhideWhenUsed/>
    <w:rsid w:val="00626CC8"/>
  </w:style>
  <w:style w:type="table" w:customStyle="1" w:styleId="3211">
    <w:name w:val="Сетка таблицы321"/>
    <w:basedOn w:val="af"/>
    <w:next w:val="afff6"/>
    <w:uiPriority w:val="99"/>
    <w:rsid w:val="00626CC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1">
    <w:name w:val="Нет списка61"/>
    <w:next w:val="af0"/>
    <w:uiPriority w:val="99"/>
    <w:semiHidden/>
    <w:unhideWhenUsed/>
    <w:rsid w:val="00626CC8"/>
  </w:style>
  <w:style w:type="numbering" w:customStyle="1" w:styleId="1410">
    <w:name w:val="Нет списка141"/>
    <w:next w:val="af0"/>
    <w:uiPriority w:val="99"/>
    <w:semiHidden/>
    <w:unhideWhenUsed/>
    <w:rsid w:val="00626CC8"/>
  </w:style>
  <w:style w:type="numbering" w:customStyle="1" w:styleId="1131">
    <w:name w:val="Нет списка1131"/>
    <w:next w:val="af0"/>
    <w:uiPriority w:val="99"/>
    <w:semiHidden/>
    <w:unhideWhenUsed/>
    <w:rsid w:val="00626CC8"/>
  </w:style>
  <w:style w:type="numbering" w:customStyle="1" w:styleId="11131">
    <w:name w:val="Нет списка11131"/>
    <w:next w:val="af0"/>
    <w:uiPriority w:val="99"/>
    <w:semiHidden/>
    <w:unhideWhenUsed/>
    <w:rsid w:val="00626CC8"/>
  </w:style>
  <w:style w:type="numbering" w:customStyle="1" w:styleId="2310">
    <w:name w:val="Нет списка231"/>
    <w:next w:val="af0"/>
    <w:semiHidden/>
    <w:unhideWhenUsed/>
    <w:rsid w:val="00626CC8"/>
  </w:style>
  <w:style w:type="numbering" w:customStyle="1" w:styleId="1311">
    <w:name w:val="Стиль131"/>
    <w:rsid w:val="00626CC8"/>
  </w:style>
  <w:style w:type="numbering" w:customStyle="1" w:styleId="3310">
    <w:name w:val="Нет списка331"/>
    <w:next w:val="af0"/>
    <w:uiPriority w:val="99"/>
    <w:semiHidden/>
    <w:unhideWhenUsed/>
    <w:rsid w:val="00626CC8"/>
  </w:style>
  <w:style w:type="numbering" w:customStyle="1" w:styleId="210">
    <w:name w:val="Стиль21"/>
    <w:rsid w:val="00626CC8"/>
    <w:pPr>
      <w:numPr>
        <w:numId w:val="30"/>
      </w:numPr>
    </w:pPr>
  </w:style>
  <w:style w:type="character" w:customStyle="1" w:styleId="280">
    <w:name w:val="Основной текст (28)"/>
    <w:rsid w:val="00626CC8"/>
  </w:style>
  <w:style w:type="paragraph" w:customStyle="1" w:styleId="affffffffffff0">
    <w:name w:val="маркированный"/>
    <w:basedOn w:val="ad"/>
    <w:semiHidden/>
    <w:rsid w:val="004D67E0"/>
    <w:pPr>
      <w:spacing w:after="0" w:line="360" w:lineRule="auto"/>
      <w:jc w:val="both"/>
    </w:pPr>
    <w:rPr>
      <w:rFonts w:ascii="Times New Roman" w:eastAsia="Times New Roman" w:hAnsi="Times New Roman" w:cs="Times New Roman"/>
      <w:snapToGrid w:val="0"/>
      <w:sz w:val="28"/>
      <w:szCs w:val="20"/>
      <w:lang w:eastAsia="ru-RU"/>
    </w:rPr>
  </w:style>
  <w:style w:type="character" w:customStyle="1" w:styleId="1ffa">
    <w:name w:val="Основной текст Знак1"/>
    <w:aliases w:val="Основной текст Знак Знак"/>
    <w:rsid w:val="0066455D"/>
    <w:rPr>
      <w:sz w:val="28"/>
      <w:szCs w:val="24"/>
      <w:lang w:val="ru-RU" w:eastAsia="ru-RU" w:bidi="ar-SA"/>
    </w:rPr>
  </w:style>
  <w:style w:type="paragraph" w:customStyle="1" w:styleId="218">
    <w:name w:val="Основной текст (2)1"/>
    <w:basedOn w:val="ad"/>
    <w:link w:val="2f5"/>
    <w:rsid w:val="00970A02"/>
    <w:pPr>
      <w:widowControl w:val="0"/>
      <w:shd w:val="clear" w:color="auto" w:fill="FFFFFF"/>
      <w:spacing w:before="180" w:after="240" w:line="250" w:lineRule="exact"/>
      <w:jc w:val="both"/>
    </w:pPr>
    <w:rPr>
      <w:rFonts w:ascii="Times New Roman" w:eastAsia="Times New Roman" w:hAnsi="Times New Roman" w:cs="Times New Roman"/>
    </w:rPr>
  </w:style>
  <w:style w:type="character" w:customStyle="1" w:styleId="76">
    <w:name w:val="Основной текст (7)_"/>
    <w:basedOn w:val="ae"/>
    <w:link w:val="77"/>
    <w:rsid w:val="00970A02"/>
    <w:rPr>
      <w:rFonts w:ascii="Arial Narrow" w:eastAsia="Arial Narrow" w:hAnsi="Arial Narrow" w:cs="Arial Narrow"/>
      <w:b/>
      <w:bCs/>
      <w:sz w:val="26"/>
      <w:szCs w:val="26"/>
      <w:shd w:val="clear" w:color="auto" w:fill="FFFFFF"/>
    </w:rPr>
  </w:style>
  <w:style w:type="character" w:customStyle="1" w:styleId="7Sylfaen105pt">
    <w:name w:val="Основной текст (7) + Sylfaen;10;5 pt;Не полужирный"/>
    <w:basedOn w:val="76"/>
    <w:rsid w:val="00970A02"/>
    <w:rPr>
      <w:rFonts w:ascii="Sylfaen" w:eastAsia="Sylfaen" w:hAnsi="Sylfaen" w:cs="Sylfaen"/>
      <w:b/>
      <w:bCs/>
      <w:color w:val="000000"/>
      <w:spacing w:val="0"/>
      <w:w w:val="100"/>
      <w:position w:val="0"/>
      <w:sz w:val="21"/>
      <w:szCs w:val="21"/>
      <w:shd w:val="clear" w:color="auto" w:fill="FFFFFF"/>
      <w:lang w:val="ru-RU" w:eastAsia="ru-RU" w:bidi="ru-RU"/>
    </w:rPr>
  </w:style>
  <w:style w:type="paragraph" w:customStyle="1" w:styleId="77">
    <w:name w:val="Основной текст (7)"/>
    <w:basedOn w:val="ad"/>
    <w:link w:val="76"/>
    <w:rsid w:val="00970A02"/>
    <w:pPr>
      <w:widowControl w:val="0"/>
      <w:shd w:val="clear" w:color="auto" w:fill="FFFFFF"/>
      <w:spacing w:after="0" w:line="0" w:lineRule="atLeast"/>
      <w:jc w:val="both"/>
    </w:pPr>
    <w:rPr>
      <w:rFonts w:ascii="Arial Narrow" w:eastAsia="Arial Narrow" w:hAnsi="Arial Narrow" w:cs="Arial Narrow"/>
      <w:b/>
      <w:bCs/>
      <w:sz w:val="26"/>
      <w:szCs w:val="26"/>
    </w:rPr>
  </w:style>
  <w:style w:type="table" w:customStyle="1" w:styleId="190">
    <w:name w:val="Сетка таблицы19"/>
    <w:basedOn w:val="af"/>
    <w:next w:val="afff6"/>
    <w:uiPriority w:val="59"/>
    <w:rsid w:val="001B1DE2"/>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81">
    <w:name w:val="Нет списка18"/>
    <w:next w:val="af0"/>
    <w:uiPriority w:val="99"/>
    <w:semiHidden/>
    <w:unhideWhenUsed/>
    <w:rsid w:val="00402E1E"/>
  </w:style>
  <w:style w:type="table" w:customStyle="1" w:styleId="200">
    <w:name w:val="Сетка таблицы20"/>
    <w:basedOn w:val="af"/>
    <w:next w:val="afff6"/>
    <w:uiPriority w:val="59"/>
    <w:rsid w:val="00402E1E"/>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4">
    <w:name w:val="Светлая заливка12"/>
    <w:uiPriority w:val="99"/>
    <w:rsid w:val="00402E1E"/>
    <w:pPr>
      <w:spacing w:after="0" w:line="240" w:lineRule="auto"/>
    </w:pPr>
    <w:rPr>
      <w:rFonts w:ascii="Calibri" w:eastAsia="Times New Roman" w:hAnsi="Calibri"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numbering" w:customStyle="1" w:styleId="32">
    <w:name w:val="Стиль32"/>
    <w:rsid w:val="00402E1E"/>
    <w:pPr>
      <w:numPr>
        <w:numId w:val="20"/>
      </w:numPr>
    </w:pPr>
  </w:style>
  <w:style w:type="numbering" w:customStyle="1" w:styleId="191">
    <w:name w:val="Нет списка19"/>
    <w:next w:val="af0"/>
    <w:uiPriority w:val="99"/>
    <w:semiHidden/>
    <w:unhideWhenUsed/>
    <w:rsid w:val="00402E1E"/>
  </w:style>
  <w:style w:type="table" w:customStyle="1" w:styleId="1100">
    <w:name w:val="Сетка таблицы110"/>
    <w:basedOn w:val="af"/>
    <w:next w:val="afff6"/>
    <w:uiPriority w:val="59"/>
    <w:rsid w:val="00402E1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50">
    <w:name w:val="Нет списка115"/>
    <w:next w:val="af0"/>
    <w:uiPriority w:val="99"/>
    <w:semiHidden/>
    <w:unhideWhenUsed/>
    <w:rsid w:val="00402E1E"/>
  </w:style>
  <w:style w:type="table" w:customStyle="1" w:styleId="1122">
    <w:name w:val="Сетка таблицы112"/>
    <w:basedOn w:val="af"/>
    <w:next w:val="afff6"/>
    <w:uiPriority w:val="99"/>
    <w:rsid w:val="00402E1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51">
    <w:name w:val="Нет списка25"/>
    <w:next w:val="af0"/>
    <w:semiHidden/>
    <w:unhideWhenUsed/>
    <w:rsid w:val="00402E1E"/>
  </w:style>
  <w:style w:type="table" w:customStyle="1" w:styleId="260">
    <w:name w:val="Сетка таблицы26"/>
    <w:basedOn w:val="af"/>
    <w:next w:val="afff6"/>
    <w:rsid w:val="00402E1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6">
    <w:name w:val="Стиль16"/>
    <w:rsid w:val="00402E1E"/>
    <w:pPr>
      <w:numPr>
        <w:numId w:val="24"/>
      </w:numPr>
    </w:pPr>
  </w:style>
  <w:style w:type="numbering" w:customStyle="1" w:styleId="350">
    <w:name w:val="Нет списка35"/>
    <w:next w:val="af0"/>
    <w:uiPriority w:val="99"/>
    <w:semiHidden/>
    <w:unhideWhenUsed/>
    <w:rsid w:val="00402E1E"/>
  </w:style>
  <w:style w:type="table" w:customStyle="1" w:styleId="341">
    <w:name w:val="Сетка таблицы34"/>
    <w:basedOn w:val="af"/>
    <w:next w:val="afff6"/>
    <w:uiPriority w:val="99"/>
    <w:rsid w:val="00402E1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30">
    <w:name w:val="Нет списка43"/>
    <w:next w:val="af0"/>
    <w:uiPriority w:val="99"/>
    <w:semiHidden/>
    <w:unhideWhenUsed/>
    <w:rsid w:val="00402E1E"/>
  </w:style>
  <w:style w:type="numbering" w:customStyle="1" w:styleId="11150">
    <w:name w:val="Нет списка1115"/>
    <w:next w:val="af0"/>
    <w:uiPriority w:val="99"/>
    <w:semiHidden/>
    <w:unhideWhenUsed/>
    <w:rsid w:val="00402E1E"/>
  </w:style>
  <w:style w:type="numbering" w:customStyle="1" w:styleId="111130">
    <w:name w:val="Нет списка11113"/>
    <w:next w:val="af0"/>
    <w:uiPriority w:val="99"/>
    <w:semiHidden/>
    <w:unhideWhenUsed/>
    <w:rsid w:val="00402E1E"/>
  </w:style>
  <w:style w:type="numbering" w:customStyle="1" w:styleId="2130">
    <w:name w:val="Нет списка213"/>
    <w:next w:val="af0"/>
    <w:semiHidden/>
    <w:unhideWhenUsed/>
    <w:rsid w:val="00402E1E"/>
  </w:style>
  <w:style w:type="numbering" w:customStyle="1" w:styleId="1132">
    <w:name w:val="Стиль113"/>
    <w:rsid w:val="00402E1E"/>
  </w:style>
  <w:style w:type="numbering" w:customStyle="1" w:styleId="3130">
    <w:name w:val="Нет списка313"/>
    <w:next w:val="af0"/>
    <w:uiPriority w:val="99"/>
    <w:semiHidden/>
    <w:unhideWhenUsed/>
    <w:rsid w:val="00402E1E"/>
  </w:style>
  <w:style w:type="numbering" w:customStyle="1" w:styleId="4120">
    <w:name w:val="Нет списка412"/>
    <w:next w:val="af0"/>
    <w:uiPriority w:val="99"/>
    <w:semiHidden/>
    <w:unhideWhenUsed/>
    <w:rsid w:val="00402E1E"/>
  </w:style>
  <w:style w:type="numbering" w:customStyle="1" w:styleId="1220">
    <w:name w:val="Нет списка122"/>
    <w:next w:val="af0"/>
    <w:uiPriority w:val="99"/>
    <w:semiHidden/>
    <w:unhideWhenUsed/>
    <w:rsid w:val="00402E1E"/>
  </w:style>
  <w:style w:type="numbering" w:customStyle="1" w:styleId="111113">
    <w:name w:val="Нет списка111113"/>
    <w:next w:val="af0"/>
    <w:uiPriority w:val="99"/>
    <w:semiHidden/>
    <w:unhideWhenUsed/>
    <w:rsid w:val="00402E1E"/>
  </w:style>
  <w:style w:type="table" w:customStyle="1" w:styleId="421">
    <w:name w:val="Сетка таблицы42"/>
    <w:basedOn w:val="af"/>
    <w:next w:val="afff6"/>
    <w:uiPriority w:val="59"/>
    <w:rsid w:val="00402E1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2">
    <w:name w:val="Нет списка1111112"/>
    <w:next w:val="af0"/>
    <w:uiPriority w:val="99"/>
    <w:semiHidden/>
    <w:unhideWhenUsed/>
    <w:rsid w:val="00402E1E"/>
  </w:style>
  <w:style w:type="numbering" w:customStyle="1" w:styleId="21120">
    <w:name w:val="Нет списка2112"/>
    <w:next w:val="af0"/>
    <w:semiHidden/>
    <w:unhideWhenUsed/>
    <w:rsid w:val="00402E1E"/>
  </w:style>
  <w:style w:type="table" w:customStyle="1" w:styleId="2121">
    <w:name w:val="Сетка таблицы212"/>
    <w:basedOn w:val="af"/>
    <w:next w:val="afff6"/>
    <w:rsid w:val="00402E1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22">
    <w:name w:val="Стиль1112"/>
    <w:rsid w:val="00402E1E"/>
  </w:style>
  <w:style w:type="numbering" w:customStyle="1" w:styleId="31120">
    <w:name w:val="Нет списка3112"/>
    <w:next w:val="af0"/>
    <w:uiPriority w:val="99"/>
    <w:semiHidden/>
    <w:unhideWhenUsed/>
    <w:rsid w:val="00402E1E"/>
  </w:style>
  <w:style w:type="table" w:customStyle="1" w:styleId="3121">
    <w:name w:val="Сетка таблицы312"/>
    <w:basedOn w:val="af"/>
    <w:next w:val="afff6"/>
    <w:uiPriority w:val="99"/>
    <w:rsid w:val="00402E1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20">
    <w:name w:val="Нет списка52"/>
    <w:next w:val="af0"/>
    <w:uiPriority w:val="99"/>
    <w:semiHidden/>
    <w:unhideWhenUsed/>
    <w:rsid w:val="00402E1E"/>
  </w:style>
  <w:style w:type="numbering" w:customStyle="1" w:styleId="1320">
    <w:name w:val="Нет списка132"/>
    <w:next w:val="af0"/>
    <w:uiPriority w:val="99"/>
    <w:semiHidden/>
    <w:unhideWhenUsed/>
    <w:rsid w:val="00402E1E"/>
  </w:style>
  <w:style w:type="numbering" w:customStyle="1" w:styleId="11220">
    <w:name w:val="Нет списка1122"/>
    <w:next w:val="af0"/>
    <w:uiPriority w:val="99"/>
    <w:semiHidden/>
    <w:unhideWhenUsed/>
    <w:rsid w:val="00402E1E"/>
  </w:style>
  <w:style w:type="table" w:customStyle="1" w:styleId="521">
    <w:name w:val="Сетка таблицы52"/>
    <w:basedOn w:val="af"/>
    <w:next w:val="afff6"/>
    <w:uiPriority w:val="59"/>
    <w:rsid w:val="00402E1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220">
    <w:name w:val="Нет списка11122"/>
    <w:next w:val="af0"/>
    <w:uiPriority w:val="99"/>
    <w:semiHidden/>
    <w:unhideWhenUsed/>
    <w:rsid w:val="00402E1E"/>
  </w:style>
  <w:style w:type="table" w:customStyle="1" w:styleId="1221">
    <w:name w:val="Сетка таблицы122"/>
    <w:basedOn w:val="af"/>
    <w:next w:val="afff6"/>
    <w:uiPriority w:val="99"/>
    <w:rsid w:val="00402E1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20">
    <w:name w:val="Нет списка222"/>
    <w:next w:val="af0"/>
    <w:semiHidden/>
    <w:unhideWhenUsed/>
    <w:rsid w:val="00402E1E"/>
  </w:style>
  <w:style w:type="table" w:customStyle="1" w:styleId="2221">
    <w:name w:val="Сетка таблицы222"/>
    <w:basedOn w:val="af"/>
    <w:next w:val="afff6"/>
    <w:rsid w:val="00402E1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222">
    <w:name w:val="Стиль122"/>
    <w:rsid w:val="00402E1E"/>
  </w:style>
  <w:style w:type="numbering" w:customStyle="1" w:styleId="322">
    <w:name w:val="Нет списка322"/>
    <w:next w:val="af0"/>
    <w:uiPriority w:val="99"/>
    <w:semiHidden/>
    <w:unhideWhenUsed/>
    <w:rsid w:val="00402E1E"/>
  </w:style>
  <w:style w:type="table" w:customStyle="1" w:styleId="3220">
    <w:name w:val="Сетка таблицы322"/>
    <w:basedOn w:val="af"/>
    <w:next w:val="afff6"/>
    <w:uiPriority w:val="99"/>
    <w:rsid w:val="00402E1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20">
    <w:name w:val="Нет списка62"/>
    <w:next w:val="af0"/>
    <w:uiPriority w:val="99"/>
    <w:semiHidden/>
    <w:unhideWhenUsed/>
    <w:rsid w:val="00402E1E"/>
  </w:style>
  <w:style w:type="numbering" w:customStyle="1" w:styleId="1420">
    <w:name w:val="Нет списка142"/>
    <w:next w:val="af0"/>
    <w:uiPriority w:val="99"/>
    <w:semiHidden/>
    <w:unhideWhenUsed/>
    <w:rsid w:val="00402E1E"/>
  </w:style>
  <w:style w:type="numbering" w:customStyle="1" w:styleId="11320">
    <w:name w:val="Нет списка1132"/>
    <w:next w:val="af0"/>
    <w:uiPriority w:val="99"/>
    <w:semiHidden/>
    <w:unhideWhenUsed/>
    <w:rsid w:val="00402E1E"/>
  </w:style>
  <w:style w:type="numbering" w:customStyle="1" w:styleId="11132">
    <w:name w:val="Нет списка11132"/>
    <w:next w:val="af0"/>
    <w:uiPriority w:val="99"/>
    <w:semiHidden/>
    <w:unhideWhenUsed/>
    <w:rsid w:val="00402E1E"/>
  </w:style>
  <w:style w:type="numbering" w:customStyle="1" w:styleId="2320">
    <w:name w:val="Нет списка232"/>
    <w:next w:val="af0"/>
    <w:semiHidden/>
    <w:unhideWhenUsed/>
    <w:rsid w:val="00402E1E"/>
  </w:style>
  <w:style w:type="numbering" w:customStyle="1" w:styleId="1321">
    <w:name w:val="Стиль132"/>
    <w:rsid w:val="00402E1E"/>
  </w:style>
  <w:style w:type="numbering" w:customStyle="1" w:styleId="332">
    <w:name w:val="Нет списка332"/>
    <w:next w:val="af0"/>
    <w:uiPriority w:val="99"/>
    <w:semiHidden/>
    <w:unhideWhenUsed/>
    <w:rsid w:val="00402E1E"/>
  </w:style>
  <w:style w:type="numbering" w:customStyle="1" w:styleId="230">
    <w:name w:val="Стиль23"/>
    <w:rsid w:val="00402E1E"/>
    <w:pPr>
      <w:numPr>
        <w:numId w:val="26"/>
      </w:numPr>
    </w:pPr>
  </w:style>
  <w:style w:type="character" w:customStyle="1" w:styleId="3f9">
    <w:name w:val="Основной текст (3)"/>
    <w:basedOn w:val="ae"/>
    <w:rsid w:val="001410A5"/>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character" w:customStyle="1" w:styleId="2113">
    <w:name w:val="Основной текст (2) + 11"/>
    <w:aliases w:val="5 pt,Не курсив"/>
    <w:rsid w:val="00A70849"/>
    <w:rPr>
      <w:rFonts w:ascii="Times New Roman" w:eastAsia="Times New Roman" w:hAnsi="Times New Roman" w:cs="Times New Roman" w:hint="default"/>
      <w:b/>
      <w:bCs/>
      <w:i/>
      <w:iCs/>
      <w:smallCaps w:val="0"/>
      <w:strike w:val="0"/>
      <w:dstrike w:val="0"/>
      <w:color w:val="000000"/>
      <w:spacing w:val="0"/>
      <w:w w:val="100"/>
      <w:position w:val="0"/>
      <w:sz w:val="23"/>
      <w:szCs w:val="23"/>
      <w:u w:val="none"/>
      <w:effect w:val="none"/>
      <w:lang w:val="ru-RU" w:eastAsia="ru-RU" w:bidi="ru-RU"/>
    </w:rPr>
  </w:style>
  <w:style w:type="numbering" w:customStyle="1" w:styleId="201">
    <w:name w:val="Нет списка20"/>
    <w:next w:val="af0"/>
    <w:uiPriority w:val="99"/>
    <w:semiHidden/>
    <w:unhideWhenUsed/>
    <w:rsid w:val="009F6F23"/>
  </w:style>
  <w:style w:type="character" w:customStyle="1" w:styleId="WW8Num1z0">
    <w:name w:val="WW8Num1z0"/>
    <w:rsid w:val="009F6F23"/>
    <w:rPr>
      <w:rFonts w:ascii="Times New Roman" w:hAnsi="Times New Roman" w:cs="Times New Roman" w:hint="default"/>
    </w:rPr>
  </w:style>
  <w:style w:type="character" w:customStyle="1" w:styleId="WW8Num1z1">
    <w:name w:val="WW8Num1z1"/>
    <w:rsid w:val="009F6F23"/>
    <w:rPr>
      <w:rFonts w:ascii="Courier New" w:hAnsi="Courier New" w:cs="Courier New" w:hint="default"/>
    </w:rPr>
  </w:style>
  <w:style w:type="character" w:customStyle="1" w:styleId="WW8Num1z2">
    <w:name w:val="WW8Num1z2"/>
    <w:rsid w:val="009F6F23"/>
    <w:rPr>
      <w:rFonts w:ascii="Wingdings" w:hAnsi="Wingdings" w:cs="Wingdings" w:hint="default"/>
    </w:rPr>
  </w:style>
  <w:style w:type="character" w:customStyle="1" w:styleId="WW8Num1z3">
    <w:name w:val="WW8Num1z3"/>
    <w:rsid w:val="009F6F23"/>
    <w:rPr>
      <w:rFonts w:ascii="Symbol" w:hAnsi="Symbol" w:cs="Symbol" w:hint="default"/>
    </w:rPr>
  </w:style>
  <w:style w:type="character" w:customStyle="1" w:styleId="WW8Num2z0">
    <w:name w:val="WW8Num2z0"/>
    <w:rsid w:val="009F6F23"/>
    <w:rPr>
      <w:rFonts w:ascii="Times New Roman" w:hAnsi="Times New Roman" w:cs="Times New Roman" w:hint="default"/>
      <w:sz w:val="24"/>
      <w:szCs w:val="24"/>
    </w:rPr>
  </w:style>
  <w:style w:type="character" w:customStyle="1" w:styleId="WW8Num2z1">
    <w:name w:val="WW8Num2z1"/>
    <w:rsid w:val="009F6F23"/>
    <w:rPr>
      <w:rFonts w:ascii="Courier New" w:hAnsi="Courier New" w:cs="Courier New" w:hint="default"/>
    </w:rPr>
  </w:style>
  <w:style w:type="character" w:customStyle="1" w:styleId="WW8Num2z2">
    <w:name w:val="WW8Num2z2"/>
    <w:rsid w:val="009F6F23"/>
    <w:rPr>
      <w:rFonts w:ascii="Wingdings" w:hAnsi="Wingdings" w:cs="Wingdings" w:hint="default"/>
    </w:rPr>
  </w:style>
  <w:style w:type="character" w:customStyle="1" w:styleId="WW8Num2z3">
    <w:name w:val="WW8Num2z3"/>
    <w:rsid w:val="009F6F23"/>
    <w:rPr>
      <w:rFonts w:ascii="Symbol" w:hAnsi="Symbol" w:cs="Symbol" w:hint="default"/>
    </w:rPr>
  </w:style>
  <w:style w:type="character" w:customStyle="1" w:styleId="WW8Num4z0">
    <w:name w:val="WW8Num4z0"/>
    <w:rsid w:val="009F6F23"/>
    <w:rPr>
      <w:rFonts w:ascii="Symbol" w:hAnsi="Symbol" w:cs="Symbol" w:hint="default"/>
    </w:rPr>
  </w:style>
  <w:style w:type="character" w:customStyle="1" w:styleId="WW8Num4z1">
    <w:name w:val="WW8Num4z1"/>
    <w:rsid w:val="009F6F23"/>
    <w:rPr>
      <w:rFonts w:ascii="Courier New" w:hAnsi="Courier New" w:cs="Courier New" w:hint="default"/>
    </w:rPr>
  </w:style>
  <w:style w:type="character" w:customStyle="1" w:styleId="WW8Num4z2">
    <w:name w:val="WW8Num4z2"/>
    <w:rsid w:val="009F6F23"/>
    <w:rPr>
      <w:rFonts w:ascii="Wingdings" w:hAnsi="Wingdings" w:cs="Wingdings" w:hint="default"/>
    </w:rPr>
  </w:style>
  <w:style w:type="character" w:customStyle="1" w:styleId="WW8Num5z0">
    <w:name w:val="WW8Num5z0"/>
    <w:rsid w:val="009F6F23"/>
    <w:rPr>
      <w:rFonts w:ascii="Symbol" w:hAnsi="Symbol" w:cs="Symbol" w:hint="default"/>
    </w:rPr>
  </w:style>
  <w:style w:type="character" w:customStyle="1" w:styleId="WW8Num5z1">
    <w:name w:val="WW8Num5z1"/>
    <w:rsid w:val="009F6F23"/>
    <w:rPr>
      <w:rFonts w:ascii="Courier New" w:hAnsi="Courier New" w:cs="Courier New" w:hint="default"/>
    </w:rPr>
  </w:style>
  <w:style w:type="character" w:customStyle="1" w:styleId="WW8Num5z2">
    <w:name w:val="WW8Num5z2"/>
    <w:rsid w:val="009F6F23"/>
    <w:rPr>
      <w:rFonts w:ascii="Wingdings" w:hAnsi="Wingdings" w:cs="Wingdings" w:hint="default"/>
    </w:rPr>
  </w:style>
  <w:style w:type="character" w:customStyle="1" w:styleId="WW8Num6z0">
    <w:name w:val="WW8Num6z0"/>
    <w:rsid w:val="009F6F23"/>
    <w:rPr>
      <w:rFonts w:ascii="Times New Roman" w:hAnsi="Times New Roman" w:cs="Times New Roman" w:hint="default"/>
      <w:sz w:val="24"/>
      <w:szCs w:val="24"/>
    </w:rPr>
  </w:style>
  <w:style w:type="character" w:customStyle="1" w:styleId="WW8Num6z1">
    <w:name w:val="WW8Num6z1"/>
    <w:rsid w:val="009F6F23"/>
    <w:rPr>
      <w:rFonts w:ascii="Courier New" w:hAnsi="Courier New" w:cs="Courier New" w:hint="default"/>
    </w:rPr>
  </w:style>
  <w:style w:type="character" w:customStyle="1" w:styleId="WW8Num6z2">
    <w:name w:val="WW8Num6z2"/>
    <w:rsid w:val="009F6F23"/>
    <w:rPr>
      <w:rFonts w:ascii="Wingdings" w:hAnsi="Wingdings" w:cs="Wingdings" w:hint="default"/>
    </w:rPr>
  </w:style>
  <w:style w:type="character" w:customStyle="1" w:styleId="WW8Num6z3">
    <w:name w:val="WW8Num6z3"/>
    <w:rsid w:val="009F6F23"/>
    <w:rPr>
      <w:rFonts w:ascii="Symbol" w:hAnsi="Symbol" w:cs="Symbol" w:hint="default"/>
    </w:rPr>
  </w:style>
  <w:style w:type="character" w:customStyle="1" w:styleId="WW8Num7z0">
    <w:name w:val="WW8Num7z0"/>
    <w:rsid w:val="009F6F23"/>
    <w:rPr>
      <w:rFonts w:ascii="Symbol" w:hAnsi="Symbol" w:cs="Symbol" w:hint="default"/>
    </w:rPr>
  </w:style>
  <w:style w:type="character" w:customStyle="1" w:styleId="WW8Num7z1">
    <w:name w:val="WW8Num7z1"/>
    <w:rsid w:val="009F6F23"/>
    <w:rPr>
      <w:rFonts w:ascii="Courier New" w:hAnsi="Courier New" w:cs="Courier New" w:hint="default"/>
    </w:rPr>
  </w:style>
  <w:style w:type="character" w:customStyle="1" w:styleId="WW8Num7z2">
    <w:name w:val="WW8Num7z2"/>
    <w:rsid w:val="009F6F23"/>
    <w:rPr>
      <w:rFonts w:ascii="Wingdings" w:hAnsi="Wingdings" w:cs="Wingdings" w:hint="default"/>
    </w:rPr>
  </w:style>
  <w:style w:type="character" w:customStyle="1" w:styleId="WW8Num8z0">
    <w:name w:val="WW8Num8z0"/>
    <w:rsid w:val="009F6F23"/>
    <w:rPr>
      <w:rFonts w:hint="default"/>
      <w:b/>
    </w:rPr>
  </w:style>
  <w:style w:type="character" w:customStyle="1" w:styleId="WW8Num8z1">
    <w:name w:val="WW8Num8z1"/>
    <w:rsid w:val="009F6F23"/>
  </w:style>
  <w:style w:type="character" w:customStyle="1" w:styleId="WW8Num8z2">
    <w:name w:val="WW8Num8z2"/>
    <w:rsid w:val="009F6F23"/>
  </w:style>
  <w:style w:type="character" w:customStyle="1" w:styleId="WW8Num8z3">
    <w:name w:val="WW8Num8z3"/>
    <w:rsid w:val="009F6F23"/>
  </w:style>
  <w:style w:type="character" w:customStyle="1" w:styleId="WW8Num8z4">
    <w:name w:val="WW8Num8z4"/>
    <w:rsid w:val="009F6F23"/>
  </w:style>
  <w:style w:type="character" w:customStyle="1" w:styleId="WW8Num8z5">
    <w:name w:val="WW8Num8z5"/>
    <w:rsid w:val="009F6F23"/>
  </w:style>
  <w:style w:type="character" w:customStyle="1" w:styleId="WW8Num8z6">
    <w:name w:val="WW8Num8z6"/>
    <w:rsid w:val="009F6F23"/>
  </w:style>
  <w:style w:type="character" w:customStyle="1" w:styleId="WW8Num8z7">
    <w:name w:val="WW8Num8z7"/>
    <w:rsid w:val="009F6F23"/>
  </w:style>
  <w:style w:type="character" w:customStyle="1" w:styleId="WW8Num8z8">
    <w:name w:val="WW8Num8z8"/>
    <w:rsid w:val="009F6F23"/>
  </w:style>
  <w:style w:type="character" w:customStyle="1" w:styleId="WW8Num9z0">
    <w:name w:val="WW8Num9z0"/>
    <w:rsid w:val="009F6F23"/>
    <w:rPr>
      <w:rFonts w:hint="default"/>
    </w:rPr>
  </w:style>
  <w:style w:type="character" w:customStyle="1" w:styleId="WW8Num10z0">
    <w:name w:val="WW8Num10z0"/>
    <w:rsid w:val="009F6F23"/>
    <w:rPr>
      <w:rFonts w:hint="default"/>
      <w:b/>
      <w:color w:val="000000"/>
    </w:rPr>
  </w:style>
  <w:style w:type="character" w:customStyle="1" w:styleId="WW8Num10z1">
    <w:name w:val="WW8Num10z1"/>
    <w:rsid w:val="009F6F23"/>
    <w:rPr>
      <w:rFonts w:ascii="Symbol" w:hAnsi="Symbol" w:cs="Symbol" w:hint="default"/>
      <w:b w:val="0"/>
      <w:color w:val="000000"/>
    </w:rPr>
  </w:style>
  <w:style w:type="character" w:customStyle="1" w:styleId="WW8Num10z2">
    <w:name w:val="WW8Num10z2"/>
    <w:rsid w:val="009F6F23"/>
    <w:rPr>
      <w:rFonts w:hint="default"/>
      <w:b w:val="0"/>
      <w:color w:val="000000"/>
    </w:rPr>
  </w:style>
  <w:style w:type="character" w:customStyle="1" w:styleId="WW8Num11z0">
    <w:name w:val="WW8Num11z0"/>
    <w:rsid w:val="009F6F23"/>
    <w:rPr>
      <w:rFonts w:hint="default"/>
    </w:rPr>
  </w:style>
  <w:style w:type="character" w:customStyle="1" w:styleId="WW8Num11z5">
    <w:name w:val="WW8Num11z5"/>
    <w:rsid w:val="009F6F23"/>
  </w:style>
  <w:style w:type="character" w:customStyle="1" w:styleId="WW8Num12z0">
    <w:name w:val="WW8Num12z0"/>
    <w:rsid w:val="009F6F23"/>
    <w:rPr>
      <w:rFonts w:ascii="Times New Roman" w:hAnsi="Times New Roman" w:cs="Times New Roman" w:hint="default"/>
    </w:rPr>
  </w:style>
  <w:style w:type="character" w:customStyle="1" w:styleId="WW8Num12z1">
    <w:name w:val="WW8Num12z1"/>
    <w:rsid w:val="009F6F23"/>
    <w:rPr>
      <w:rFonts w:ascii="Courier New" w:hAnsi="Courier New" w:cs="Courier New" w:hint="default"/>
    </w:rPr>
  </w:style>
  <w:style w:type="character" w:customStyle="1" w:styleId="WW8Num12z2">
    <w:name w:val="WW8Num12z2"/>
    <w:rsid w:val="009F6F23"/>
    <w:rPr>
      <w:rFonts w:ascii="Wingdings" w:hAnsi="Wingdings" w:cs="Wingdings" w:hint="default"/>
    </w:rPr>
  </w:style>
  <w:style w:type="character" w:customStyle="1" w:styleId="WW8Num12z3">
    <w:name w:val="WW8Num12z3"/>
    <w:rsid w:val="009F6F23"/>
    <w:rPr>
      <w:rFonts w:ascii="Symbol" w:hAnsi="Symbol" w:cs="Symbol" w:hint="default"/>
    </w:rPr>
  </w:style>
  <w:style w:type="character" w:customStyle="1" w:styleId="WW8Num13z0">
    <w:name w:val="WW8Num13z0"/>
    <w:rsid w:val="009F6F23"/>
    <w:rPr>
      <w:rFonts w:ascii="Symbol" w:hAnsi="Symbol" w:cs="Symbol" w:hint="default"/>
    </w:rPr>
  </w:style>
  <w:style w:type="character" w:customStyle="1" w:styleId="WW8Num13z1">
    <w:name w:val="WW8Num13z1"/>
    <w:rsid w:val="009F6F23"/>
    <w:rPr>
      <w:rFonts w:ascii="Courier New" w:hAnsi="Courier New" w:cs="Courier New" w:hint="default"/>
    </w:rPr>
  </w:style>
  <w:style w:type="character" w:customStyle="1" w:styleId="WW8Num13z2">
    <w:name w:val="WW8Num13z2"/>
    <w:rsid w:val="009F6F23"/>
    <w:rPr>
      <w:rFonts w:ascii="Wingdings" w:hAnsi="Wingdings" w:cs="Wingdings" w:hint="default"/>
    </w:rPr>
  </w:style>
  <w:style w:type="character" w:customStyle="1" w:styleId="WW8Num14z0">
    <w:name w:val="WW8Num14z0"/>
    <w:rsid w:val="009F6F23"/>
    <w:rPr>
      <w:rFonts w:ascii="Times New Roman" w:hAnsi="Times New Roman" w:cs="Times New Roman" w:hint="default"/>
      <w:sz w:val="24"/>
      <w:szCs w:val="24"/>
    </w:rPr>
  </w:style>
  <w:style w:type="character" w:customStyle="1" w:styleId="WW8Num14z1">
    <w:name w:val="WW8Num14z1"/>
    <w:rsid w:val="009F6F23"/>
    <w:rPr>
      <w:rFonts w:ascii="Courier New" w:hAnsi="Courier New" w:cs="Courier New" w:hint="default"/>
    </w:rPr>
  </w:style>
  <w:style w:type="character" w:customStyle="1" w:styleId="WW8Num14z2">
    <w:name w:val="WW8Num14z2"/>
    <w:rsid w:val="009F6F23"/>
    <w:rPr>
      <w:rFonts w:ascii="Wingdings" w:hAnsi="Wingdings" w:cs="Wingdings" w:hint="default"/>
    </w:rPr>
  </w:style>
  <w:style w:type="character" w:customStyle="1" w:styleId="WW8Num14z3">
    <w:name w:val="WW8Num14z3"/>
    <w:rsid w:val="009F6F23"/>
    <w:rPr>
      <w:rFonts w:ascii="Symbol" w:hAnsi="Symbol" w:cs="Symbol" w:hint="default"/>
    </w:rPr>
  </w:style>
  <w:style w:type="character" w:customStyle="1" w:styleId="WW8Num15z0">
    <w:name w:val="WW8Num15z0"/>
    <w:rsid w:val="009F6F23"/>
    <w:rPr>
      <w:rFonts w:hint="default"/>
    </w:rPr>
  </w:style>
  <w:style w:type="character" w:customStyle="1" w:styleId="WW8Num15z1">
    <w:name w:val="WW8Num15z1"/>
    <w:rsid w:val="009F6F23"/>
    <w:rPr>
      <w:rFonts w:hint="default"/>
      <w:b w:val="0"/>
    </w:rPr>
  </w:style>
  <w:style w:type="character" w:customStyle="1" w:styleId="WW8Num16z0">
    <w:name w:val="WW8Num16z0"/>
    <w:rsid w:val="009F6F23"/>
    <w:rPr>
      <w:rFonts w:ascii="Times New Roman" w:hAnsi="Times New Roman" w:cs="Times New Roman" w:hint="default"/>
      <w:sz w:val="24"/>
      <w:szCs w:val="24"/>
    </w:rPr>
  </w:style>
  <w:style w:type="character" w:customStyle="1" w:styleId="WW8Num16z1">
    <w:name w:val="WW8Num16z1"/>
    <w:rsid w:val="009F6F23"/>
    <w:rPr>
      <w:rFonts w:ascii="Courier New" w:hAnsi="Courier New" w:cs="Courier New" w:hint="default"/>
    </w:rPr>
  </w:style>
  <w:style w:type="character" w:customStyle="1" w:styleId="WW8Num16z2">
    <w:name w:val="WW8Num16z2"/>
    <w:rsid w:val="009F6F23"/>
    <w:rPr>
      <w:rFonts w:ascii="Wingdings" w:hAnsi="Wingdings" w:cs="Wingdings" w:hint="default"/>
    </w:rPr>
  </w:style>
  <w:style w:type="character" w:customStyle="1" w:styleId="WW8Num16z3">
    <w:name w:val="WW8Num16z3"/>
    <w:rsid w:val="009F6F23"/>
    <w:rPr>
      <w:rFonts w:ascii="Symbol" w:hAnsi="Symbol" w:cs="Symbol" w:hint="default"/>
    </w:rPr>
  </w:style>
  <w:style w:type="character" w:customStyle="1" w:styleId="WW8Num17z0">
    <w:name w:val="WW8Num17z0"/>
    <w:rsid w:val="009F6F23"/>
    <w:rPr>
      <w:rFonts w:ascii="Times New Roman" w:hAnsi="Times New Roman" w:cs="Times New Roman" w:hint="default"/>
      <w:sz w:val="24"/>
      <w:szCs w:val="24"/>
    </w:rPr>
  </w:style>
  <w:style w:type="character" w:customStyle="1" w:styleId="WW8Num17z1">
    <w:name w:val="WW8Num17z1"/>
    <w:rsid w:val="009F6F23"/>
    <w:rPr>
      <w:rFonts w:ascii="Courier New" w:hAnsi="Courier New" w:cs="Courier New" w:hint="default"/>
    </w:rPr>
  </w:style>
  <w:style w:type="character" w:customStyle="1" w:styleId="WW8Num17z2">
    <w:name w:val="WW8Num17z2"/>
    <w:rsid w:val="009F6F23"/>
    <w:rPr>
      <w:rFonts w:ascii="Wingdings" w:hAnsi="Wingdings" w:cs="Wingdings" w:hint="default"/>
    </w:rPr>
  </w:style>
  <w:style w:type="character" w:customStyle="1" w:styleId="WW8Num17z3">
    <w:name w:val="WW8Num17z3"/>
    <w:rsid w:val="009F6F23"/>
    <w:rPr>
      <w:rFonts w:ascii="Symbol" w:hAnsi="Symbol" w:cs="Symbol" w:hint="default"/>
    </w:rPr>
  </w:style>
  <w:style w:type="character" w:customStyle="1" w:styleId="WW8Num18z0">
    <w:name w:val="WW8Num18z0"/>
    <w:rsid w:val="009F6F23"/>
    <w:rPr>
      <w:rFonts w:hint="default"/>
    </w:rPr>
  </w:style>
  <w:style w:type="character" w:customStyle="1" w:styleId="WW8Num18z1">
    <w:name w:val="WW8Num18z1"/>
    <w:rsid w:val="009F6F23"/>
  </w:style>
  <w:style w:type="character" w:customStyle="1" w:styleId="WW8Num18z2">
    <w:name w:val="WW8Num18z2"/>
    <w:rsid w:val="009F6F23"/>
  </w:style>
  <w:style w:type="character" w:customStyle="1" w:styleId="WW8Num18z3">
    <w:name w:val="WW8Num18z3"/>
    <w:rsid w:val="009F6F23"/>
  </w:style>
  <w:style w:type="character" w:customStyle="1" w:styleId="WW8Num18z4">
    <w:name w:val="WW8Num18z4"/>
    <w:rsid w:val="009F6F23"/>
  </w:style>
  <w:style w:type="character" w:customStyle="1" w:styleId="WW8Num18z5">
    <w:name w:val="WW8Num18z5"/>
    <w:rsid w:val="009F6F23"/>
  </w:style>
  <w:style w:type="character" w:customStyle="1" w:styleId="WW8Num18z6">
    <w:name w:val="WW8Num18z6"/>
    <w:rsid w:val="009F6F23"/>
  </w:style>
  <w:style w:type="character" w:customStyle="1" w:styleId="WW8Num18z7">
    <w:name w:val="WW8Num18z7"/>
    <w:rsid w:val="009F6F23"/>
  </w:style>
  <w:style w:type="character" w:customStyle="1" w:styleId="WW8Num18z8">
    <w:name w:val="WW8Num18z8"/>
    <w:rsid w:val="009F6F23"/>
  </w:style>
  <w:style w:type="character" w:customStyle="1" w:styleId="WW8Num19z0">
    <w:name w:val="WW8Num19z0"/>
    <w:rsid w:val="009F6F23"/>
    <w:rPr>
      <w:rFonts w:hint="default"/>
      <w:b/>
      <w:sz w:val="24"/>
      <w:szCs w:val="24"/>
    </w:rPr>
  </w:style>
  <w:style w:type="character" w:customStyle="1" w:styleId="WW8Num19z1">
    <w:name w:val="WW8Num19z1"/>
    <w:rsid w:val="009F6F23"/>
    <w:rPr>
      <w:rFonts w:hint="default"/>
    </w:rPr>
  </w:style>
  <w:style w:type="character" w:customStyle="1" w:styleId="WW8Num19z2">
    <w:name w:val="WW8Num19z2"/>
    <w:rsid w:val="009F6F23"/>
  </w:style>
  <w:style w:type="character" w:customStyle="1" w:styleId="WW8Num19z3">
    <w:name w:val="WW8Num19z3"/>
    <w:rsid w:val="009F6F23"/>
  </w:style>
  <w:style w:type="character" w:customStyle="1" w:styleId="WW8Num19z4">
    <w:name w:val="WW8Num19z4"/>
    <w:rsid w:val="009F6F23"/>
  </w:style>
  <w:style w:type="character" w:customStyle="1" w:styleId="WW8Num19z5">
    <w:name w:val="WW8Num19z5"/>
    <w:rsid w:val="009F6F23"/>
  </w:style>
  <w:style w:type="character" w:customStyle="1" w:styleId="WW8Num19z6">
    <w:name w:val="WW8Num19z6"/>
    <w:rsid w:val="009F6F23"/>
  </w:style>
  <w:style w:type="character" w:customStyle="1" w:styleId="WW8Num19z7">
    <w:name w:val="WW8Num19z7"/>
    <w:rsid w:val="009F6F23"/>
  </w:style>
  <w:style w:type="character" w:customStyle="1" w:styleId="WW8Num19z8">
    <w:name w:val="WW8Num19z8"/>
    <w:rsid w:val="009F6F23"/>
  </w:style>
  <w:style w:type="character" w:customStyle="1" w:styleId="WW8Num20z0">
    <w:name w:val="WW8Num20z0"/>
    <w:rsid w:val="009F6F23"/>
    <w:rPr>
      <w:rFonts w:ascii="Symbol" w:hAnsi="Symbol" w:cs="Symbol" w:hint="default"/>
    </w:rPr>
  </w:style>
  <w:style w:type="character" w:customStyle="1" w:styleId="WW8Num20z1">
    <w:name w:val="WW8Num20z1"/>
    <w:rsid w:val="009F6F23"/>
    <w:rPr>
      <w:rFonts w:ascii="Courier New" w:hAnsi="Courier New" w:cs="Courier New" w:hint="default"/>
    </w:rPr>
  </w:style>
  <w:style w:type="character" w:customStyle="1" w:styleId="WW8Num20z2">
    <w:name w:val="WW8Num20z2"/>
    <w:rsid w:val="009F6F23"/>
    <w:rPr>
      <w:rFonts w:ascii="Wingdings" w:hAnsi="Wingdings" w:cs="Wingdings" w:hint="default"/>
    </w:rPr>
  </w:style>
  <w:style w:type="character" w:customStyle="1" w:styleId="WW8Num21z0">
    <w:name w:val="WW8Num21z0"/>
    <w:rsid w:val="009F6F23"/>
  </w:style>
  <w:style w:type="character" w:customStyle="1" w:styleId="WW8Num21z1">
    <w:name w:val="WW8Num21z1"/>
    <w:rsid w:val="009F6F23"/>
  </w:style>
  <w:style w:type="character" w:customStyle="1" w:styleId="WW8Num21z2">
    <w:name w:val="WW8Num21z2"/>
    <w:rsid w:val="009F6F23"/>
  </w:style>
  <w:style w:type="character" w:customStyle="1" w:styleId="WW8Num21z3">
    <w:name w:val="WW8Num21z3"/>
    <w:rsid w:val="009F6F23"/>
  </w:style>
  <w:style w:type="character" w:customStyle="1" w:styleId="WW8Num21z4">
    <w:name w:val="WW8Num21z4"/>
    <w:rsid w:val="009F6F23"/>
  </w:style>
  <w:style w:type="character" w:customStyle="1" w:styleId="WW8Num21z5">
    <w:name w:val="WW8Num21z5"/>
    <w:rsid w:val="009F6F23"/>
  </w:style>
  <w:style w:type="character" w:customStyle="1" w:styleId="WW8Num21z6">
    <w:name w:val="WW8Num21z6"/>
    <w:rsid w:val="009F6F23"/>
  </w:style>
  <w:style w:type="character" w:customStyle="1" w:styleId="WW8Num21z7">
    <w:name w:val="WW8Num21z7"/>
    <w:rsid w:val="009F6F23"/>
  </w:style>
  <w:style w:type="character" w:customStyle="1" w:styleId="WW8Num21z8">
    <w:name w:val="WW8Num21z8"/>
    <w:rsid w:val="009F6F23"/>
  </w:style>
  <w:style w:type="character" w:customStyle="1" w:styleId="WW8Num22z0">
    <w:name w:val="WW8Num22z0"/>
    <w:rsid w:val="009F6F23"/>
    <w:rPr>
      <w:rFonts w:ascii="Times New Roman" w:hAnsi="Times New Roman" w:cs="Times New Roman" w:hint="default"/>
      <w:sz w:val="24"/>
      <w:szCs w:val="24"/>
    </w:rPr>
  </w:style>
  <w:style w:type="character" w:customStyle="1" w:styleId="WW8Num22z1">
    <w:name w:val="WW8Num22z1"/>
    <w:rsid w:val="009F6F23"/>
    <w:rPr>
      <w:rFonts w:ascii="Courier New" w:hAnsi="Courier New" w:cs="Courier New" w:hint="default"/>
    </w:rPr>
  </w:style>
  <w:style w:type="character" w:customStyle="1" w:styleId="WW8Num22z2">
    <w:name w:val="WW8Num22z2"/>
    <w:rsid w:val="009F6F23"/>
    <w:rPr>
      <w:rFonts w:ascii="Wingdings" w:hAnsi="Wingdings" w:cs="Wingdings" w:hint="default"/>
    </w:rPr>
  </w:style>
  <w:style w:type="character" w:customStyle="1" w:styleId="WW8Num22z3">
    <w:name w:val="WW8Num22z3"/>
    <w:rsid w:val="009F6F23"/>
    <w:rPr>
      <w:rFonts w:ascii="Symbol" w:hAnsi="Symbol" w:cs="Symbol" w:hint="default"/>
    </w:rPr>
  </w:style>
  <w:style w:type="character" w:customStyle="1" w:styleId="WW8Num23z0">
    <w:name w:val="WW8Num23z0"/>
    <w:rsid w:val="009F6F23"/>
    <w:rPr>
      <w:rFonts w:ascii="Symbol" w:hAnsi="Symbol" w:cs="Symbol" w:hint="default"/>
    </w:rPr>
  </w:style>
  <w:style w:type="character" w:customStyle="1" w:styleId="WW8Num23z1">
    <w:name w:val="WW8Num23z1"/>
    <w:rsid w:val="009F6F23"/>
    <w:rPr>
      <w:rFonts w:ascii="Courier New" w:hAnsi="Courier New" w:cs="Courier New" w:hint="default"/>
    </w:rPr>
  </w:style>
  <w:style w:type="character" w:customStyle="1" w:styleId="WW8Num23z2">
    <w:name w:val="WW8Num23z2"/>
    <w:rsid w:val="009F6F23"/>
    <w:rPr>
      <w:rFonts w:ascii="Wingdings" w:hAnsi="Wingdings" w:cs="Wingdings" w:hint="default"/>
    </w:rPr>
  </w:style>
  <w:style w:type="character" w:customStyle="1" w:styleId="WW8Num24z0">
    <w:name w:val="WW8Num24z0"/>
    <w:rsid w:val="009F6F23"/>
    <w:rPr>
      <w:rFonts w:ascii="Times New Roman" w:hAnsi="Times New Roman" w:cs="Times New Roman" w:hint="default"/>
      <w:sz w:val="24"/>
      <w:szCs w:val="24"/>
    </w:rPr>
  </w:style>
  <w:style w:type="character" w:customStyle="1" w:styleId="WW8Num24z1">
    <w:name w:val="WW8Num24z1"/>
    <w:rsid w:val="009F6F23"/>
    <w:rPr>
      <w:rFonts w:ascii="Courier New" w:hAnsi="Courier New" w:cs="Courier New" w:hint="default"/>
    </w:rPr>
  </w:style>
  <w:style w:type="character" w:customStyle="1" w:styleId="WW8Num24z2">
    <w:name w:val="WW8Num24z2"/>
    <w:rsid w:val="009F6F23"/>
    <w:rPr>
      <w:rFonts w:ascii="Wingdings" w:hAnsi="Wingdings" w:cs="Wingdings" w:hint="default"/>
    </w:rPr>
  </w:style>
  <w:style w:type="character" w:customStyle="1" w:styleId="WW8Num24z3">
    <w:name w:val="WW8Num24z3"/>
    <w:rsid w:val="009F6F23"/>
    <w:rPr>
      <w:rFonts w:ascii="Symbol" w:hAnsi="Symbol" w:cs="Symbol" w:hint="default"/>
    </w:rPr>
  </w:style>
  <w:style w:type="character" w:customStyle="1" w:styleId="WW8Num25z0">
    <w:name w:val="WW8Num25z0"/>
    <w:rsid w:val="009F6F23"/>
    <w:rPr>
      <w:rFonts w:ascii="Symbol" w:hAnsi="Symbol" w:cs="Symbol" w:hint="default"/>
      <w:sz w:val="24"/>
      <w:szCs w:val="24"/>
    </w:rPr>
  </w:style>
  <w:style w:type="character" w:customStyle="1" w:styleId="WW8Num25z1">
    <w:name w:val="WW8Num25z1"/>
    <w:rsid w:val="009F6F23"/>
    <w:rPr>
      <w:rFonts w:ascii="Courier New" w:hAnsi="Courier New" w:cs="Courier New" w:hint="default"/>
    </w:rPr>
  </w:style>
  <w:style w:type="character" w:customStyle="1" w:styleId="WW8Num25z2">
    <w:name w:val="WW8Num25z2"/>
    <w:rsid w:val="009F6F23"/>
    <w:rPr>
      <w:rFonts w:ascii="Wingdings" w:hAnsi="Wingdings" w:cs="Wingdings" w:hint="default"/>
    </w:rPr>
  </w:style>
  <w:style w:type="character" w:customStyle="1" w:styleId="WW8Num26z0">
    <w:name w:val="WW8Num26z0"/>
    <w:rsid w:val="009F6F23"/>
    <w:rPr>
      <w:rFonts w:hint="default"/>
      <w:i w:val="0"/>
    </w:rPr>
  </w:style>
  <w:style w:type="character" w:customStyle="1" w:styleId="WW8Num27z0">
    <w:name w:val="WW8Num27z0"/>
    <w:rsid w:val="009F6F23"/>
    <w:rPr>
      <w:rFonts w:hint="default"/>
      <w:b/>
    </w:rPr>
  </w:style>
  <w:style w:type="character" w:customStyle="1" w:styleId="WW8Num27z1">
    <w:name w:val="WW8Num27z1"/>
    <w:rsid w:val="009F6F23"/>
    <w:rPr>
      <w:rFonts w:hint="default"/>
      <w:b w:val="0"/>
      <w:color w:val="auto"/>
    </w:rPr>
  </w:style>
  <w:style w:type="character" w:customStyle="1" w:styleId="WW8Num27z2">
    <w:name w:val="WW8Num27z2"/>
    <w:rsid w:val="009F6F23"/>
    <w:rPr>
      <w:rFonts w:hint="default"/>
    </w:rPr>
  </w:style>
  <w:style w:type="character" w:customStyle="1" w:styleId="WW8Num28z0">
    <w:name w:val="WW8Num28z0"/>
    <w:rsid w:val="009F6F23"/>
    <w:rPr>
      <w:rFonts w:ascii="Times New Roman" w:hAnsi="Times New Roman" w:cs="Times New Roman" w:hint="default"/>
      <w:color w:val="000000"/>
      <w:sz w:val="24"/>
      <w:szCs w:val="24"/>
    </w:rPr>
  </w:style>
  <w:style w:type="character" w:customStyle="1" w:styleId="WW8Num28z1">
    <w:name w:val="WW8Num28z1"/>
    <w:rsid w:val="009F6F23"/>
    <w:rPr>
      <w:rFonts w:ascii="Courier New" w:hAnsi="Courier New" w:cs="Courier New" w:hint="default"/>
    </w:rPr>
  </w:style>
  <w:style w:type="character" w:customStyle="1" w:styleId="WW8Num28z2">
    <w:name w:val="WW8Num28z2"/>
    <w:rsid w:val="009F6F23"/>
    <w:rPr>
      <w:rFonts w:ascii="Wingdings" w:hAnsi="Wingdings" w:cs="Wingdings" w:hint="default"/>
    </w:rPr>
  </w:style>
  <w:style w:type="character" w:customStyle="1" w:styleId="WW8Num28z3">
    <w:name w:val="WW8Num28z3"/>
    <w:rsid w:val="009F6F23"/>
    <w:rPr>
      <w:rFonts w:ascii="Symbol" w:hAnsi="Symbol" w:cs="Symbol" w:hint="default"/>
    </w:rPr>
  </w:style>
  <w:style w:type="character" w:customStyle="1" w:styleId="WW8Num29z0">
    <w:name w:val="WW8Num29z0"/>
    <w:rsid w:val="009F6F23"/>
    <w:rPr>
      <w:rFonts w:ascii="Symbol" w:hAnsi="Symbol" w:cs="Symbol" w:hint="default"/>
    </w:rPr>
  </w:style>
  <w:style w:type="character" w:customStyle="1" w:styleId="WW8Num29z1">
    <w:name w:val="WW8Num29z1"/>
    <w:rsid w:val="009F6F23"/>
    <w:rPr>
      <w:rFonts w:ascii="Courier New" w:hAnsi="Courier New" w:cs="Courier New" w:hint="default"/>
    </w:rPr>
  </w:style>
  <w:style w:type="character" w:customStyle="1" w:styleId="WW8Num29z2">
    <w:name w:val="WW8Num29z2"/>
    <w:rsid w:val="009F6F23"/>
    <w:rPr>
      <w:rFonts w:ascii="Wingdings" w:hAnsi="Wingdings" w:cs="Wingdings" w:hint="default"/>
    </w:rPr>
  </w:style>
  <w:style w:type="character" w:customStyle="1" w:styleId="WW8Num30z0">
    <w:name w:val="WW8Num30z0"/>
    <w:rsid w:val="009F6F23"/>
    <w:rPr>
      <w:rFonts w:ascii="Times New Roman" w:hAnsi="Times New Roman" w:cs="Times New Roman" w:hint="default"/>
      <w:sz w:val="24"/>
      <w:szCs w:val="26"/>
    </w:rPr>
  </w:style>
  <w:style w:type="character" w:customStyle="1" w:styleId="WW8Num30z1">
    <w:name w:val="WW8Num30z1"/>
    <w:rsid w:val="009F6F23"/>
    <w:rPr>
      <w:rFonts w:ascii="Courier New" w:hAnsi="Courier New" w:cs="Courier New" w:hint="default"/>
    </w:rPr>
  </w:style>
  <w:style w:type="character" w:customStyle="1" w:styleId="WW8Num30z2">
    <w:name w:val="WW8Num30z2"/>
    <w:rsid w:val="009F6F23"/>
    <w:rPr>
      <w:rFonts w:ascii="Wingdings" w:hAnsi="Wingdings" w:cs="Wingdings" w:hint="default"/>
    </w:rPr>
  </w:style>
  <w:style w:type="character" w:customStyle="1" w:styleId="WW8Num30z3">
    <w:name w:val="WW8Num30z3"/>
    <w:rsid w:val="009F6F23"/>
    <w:rPr>
      <w:rFonts w:ascii="Symbol" w:hAnsi="Symbol" w:cs="Symbol" w:hint="default"/>
    </w:rPr>
  </w:style>
  <w:style w:type="character" w:customStyle="1" w:styleId="WW8Num31z0">
    <w:name w:val="WW8Num31z0"/>
    <w:rsid w:val="009F6F23"/>
    <w:rPr>
      <w:rFonts w:ascii="Symbol" w:hAnsi="Symbol" w:cs="Symbol" w:hint="default"/>
      <w:sz w:val="24"/>
      <w:szCs w:val="24"/>
    </w:rPr>
  </w:style>
  <w:style w:type="character" w:customStyle="1" w:styleId="WW8Num31z1">
    <w:name w:val="WW8Num31z1"/>
    <w:rsid w:val="009F6F23"/>
    <w:rPr>
      <w:rFonts w:ascii="Courier New" w:hAnsi="Courier New" w:cs="Courier New" w:hint="default"/>
    </w:rPr>
  </w:style>
  <w:style w:type="character" w:customStyle="1" w:styleId="WW8Num31z2">
    <w:name w:val="WW8Num31z2"/>
    <w:rsid w:val="009F6F23"/>
    <w:rPr>
      <w:rFonts w:ascii="Wingdings" w:hAnsi="Wingdings" w:cs="Wingdings" w:hint="default"/>
    </w:rPr>
  </w:style>
  <w:style w:type="character" w:customStyle="1" w:styleId="WW8Num32z0">
    <w:name w:val="WW8Num32z0"/>
    <w:rsid w:val="009F6F23"/>
    <w:rPr>
      <w:rFonts w:ascii="Symbol" w:hAnsi="Symbol" w:cs="Symbol" w:hint="default"/>
    </w:rPr>
  </w:style>
  <w:style w:type="character" w:customStyle="1" w:styleId="WW8Num32z1">
    <w:name w:val="WW8Num32z1"/>
    <w:rsid w:val="009F6F23"/>
    <w:rPr>
      <w:rFonts w:ascii="Courier New" w:hAnsi="Courier New" w:cs="Courier New" w:hint="default"/>
    </w:rPr>
  </w:style>
  <w:style w:type="character" w:customStyle="1" w:styleId="WW8Num32z2">
    <w:name w:val="WW8Num32z2"/>
    <w:rsid w:val="009F6F23"/>
    <w:rPr>
      <w:rFonts w:ascii="Wingdings" w:hAnsi="Wingdings" w:cs="Wingdings" w:hint="default"/>
    </w:rPr>
  </w:style>
  <w:style w:type="character" w:customStyle="1" w:styleId="WW8Num33z0">
    <w:name w:val="WW8Num33z0"/>
    <w:rsid w:val="009F6F23"/>
    <w:rPr>
      <w:rFonts w:ascii="Times New Roman" w:hAnsi="Times New Roman" w:cs="Times New Roman" w:hint="default"/>
      <w:sz w:val="24"/>
      <w:szCs w:val="24"/>
    </w:rPr>
  </w:style>
  <w:style w:type="character" w:customStyle="1" w:styleId="WW8Num33z1">
    <w:name w:val="WW8Num33z1"/>
    <w:rsid w:val="009F6F23"/>
    <w:rPr>
      <w:rFonts w:ascii="Courier New" w:hAnsi="Courier New" w:cs="Courier New" w:hint="default"/>
    </w:rPr>
  </w:style>
  <w:style w:type="character" w:customStyle="1" w:styleId="WW8Num33z2">
    <w:name w:val="WW8Num33z2"/>
    <w:rsid w:val="009F6F23"/>
    <w:rPr>
      <w:rFonts w:ascii="Wingdings" w:hAnsi="Wingdings" w:cs="Wingdings" w:hint="default"/>
    </w:rPr>
  </w:style>
  <w:style w:type="character" w:customStyle="1" w:styleId="WW8Num33z3">
    <w:name w:val="WW8Num33z3"/>
    <w:rsid w:val="009F6F23"/>
    <w:rPr>
      <w:rFonts w:ascii="Symbol" w:hAnsi="Symbol" w:cs="Symbol" w:hint="default"/>
    </w:rPr>
  </w:style>
  <w:style w:type="character" w:customStyle="1" w:styleId="WW8Num34z0">
    <w:name w:val="WW8Num34z0"/>
    <w:rsid w:val="009F6F23"/>
    <w:rPr>
      <w:rFonts w:ascii="Times New Roman" w:hAnsi="Times New Roman" w:cs="Times New Roman" w:hint="default"/>
      <w:sz w:val="24"/>
      <w:szCs w:val="24"/>
    </w:rPr>
  </w:style>
  <w:style w:type="character" w:customStyle="1" w:styleId="WW8Num34z1">
    <w:name w:val="WW8Num34z1"/>
    <w:rsid w:val="009F6F23"/>
    <w:rPr>
      <w:rFonts w:ascii="Courier New" w:hAnsi="Courier New" w:cs="Courier New" w:hint="default"/>
    </w:rPr>
  </w:style>
  <w:style w:type="character" w:customStyle="1" w:styleId="WW8Num34z2">
    <w:name w:val="WW8Num34z2"/>
    <w:rsid w:val="009F6F23"/>
    <w:rPr>
      <w:rFonts w:ascii="Wingdings" w:hAnsi="Wingdings" w:cs="Wingdings" w:hint="default"/>
    </w:rPr>
  </w:style>
  <w:style w:type="character" w:customStyle="1" w:styleId="WW8Num34z3">
    <w:name w:val="WW8Num34z3"/>
    <w:rsid w:val="009F6F23"/>
    <w:rPr>
      <w:rFonts w:ascii="Symbol" w:hAnsi="Symbol" w:cs="Symbol" w:hint="default"/>
    </w:rPr>
  </w:style>
  <w:style w:type="character" w:customStyle="1" w:styleId="WW8Num35z0">
    <w:name w:val="WW8Num35z0"/>
    <w:rsid w:val="009F6F23"/>
    <w:rPr>
      <w:rFonts w:ascii="Times New Roman" w:hAnsi="Times New Roman" w:cs="Times New Roman" w:hint="default"/>
      <w:sz w:val="24"/>
      <w:szCs w:val="24"/>
    </w:rPr>
  </w:style>
  <w:style w:type="character" w:customStyle="1" w:styleId="WW8Num35z1">
    <w:name w:val="WW8Num35z1"/>
    <w:rsid w:val="009F6F23"/>
    <w:rPr>
      <w:rFonts w:ascii="Courier New" w:hAnsi="Courier New" w:cs="Courier New" w:hint="default"/>
    </w:rPr>
  </w:style>
  <w:style w:type="character" w:customStyle="1" w:styleId="WW8Num35z2">
    <w:name w:val="WW8Num35z2"/>
    <w:rsid w:val="009F6F23"/>
    <w:rPr>
      <w:rFonts w:ascii="Wingdings" w:hAnsi="Wingdings" w:cs="Wingdings" w:hint="default"/>
    </w:rPr>
  </w:style>
  <w:style w:type="character" w:customStyle="1" w:styleId="WW8Num35z3">
    <w:name w:val="WW8Num35z3"/>
    <w:rsid w:val="009F6F23"/>
    <w:rPr>
      <w:rFonts w:ascii="Symbol" w:hAnsi="Symbol" w:cs="Symbol" w:hint="default"/>
    </w:rPr>
  </w:style>
  <w:style w:type="character" w:customStyle="1" w:styleId="WW8Num36z0">
    <w:name w:val="WW8Num36z0"/>
    <w:rsid w:val="009F6F23"/>
    <w:rPr>
      <w:rFonts w:ascii="Times New Roman" w:hAnsi="Times New Roman" w:cs="Times New Roman" w:hint="default"/>
      <w:sz w:val="24"/>
      <w:szCs w:val="24"/>
    </w:rPr>
  </w:style>
  <w:style w:type="character" w:customStyle="1" w:styleId="WW8Num36z1">
    <w:name w:val="WW8Num36z1"/>
    <w:rsid w:val="009F6F23"/>
    <w:rPr>
      <w:rFonts w:ascii="Courier New" w:hAnsi="Courier New" w:cs="Courier New" w:hint="default"/>
    </w:rPr>
  </w:style>
  <w:style w:type="character" w:customStyle="1" w:styleId="WW8Num36z2">
    <w:name w:val="WW8Num36z2"/>
    <w:rsid w:val="009F6F23"/>
    <w:rPr>
      <w:rFonts w:ascii="Wingdings" w:hAnsi="Wingdings" w:cs="Wingdings" w:hint="default"/>
    </w:rPr>
  </w:style>
  <w:style w:type="character" w:customStyle="1" w:styleId="WW8Num36z3">
    <w:name w:val="WW8Num36z3"/>
    <w:rsid w:val="009F6F23"/>
    <w:rPr>
      <w:rFonts w:ascii="Symbol" w:hAnsi="Symbol" w:cs="Symbol" w:hint="default"/>
    </w:rPr>
  </w:style>
  <w:style w:type="character" w:customStyle="1" w:styleId="1ffb">
    <w:name w:val="Основной шрифт абзаца1"/>
    <w:rsid w:val="009F6F23"/>
  </w:style>
  <w:style w:type="character" w:customStyle="1" w:styleId="blk">
    <w:name w:val="blk"/>
    <w:rsid w:val="009F6F23"/>
  </w:style>
  <w:style w:type="character" w:customStyle="1" w:styleId="r">
    <w:name w:val="r"/>
    <w:rsid w:val="009F6F23"/>
  </w:style>
  <w:style w:type="character" w:customStyle="1" w:styleId="affffffffffff1">
    <w:name w:val="Символ нумерации"/>
    <w:rsid w:val="009F6F23"/>
  </w:style>
  <w:style w:type="paragraph" w:customStyle="1" w:styleId="affffffffffff2">
    <w:name w:val="Заголовок"/>
    <w:basedOn w:val="ad"/>
    <w:next w:val="af9"/>
    <w:rsid w:val="009F6F23"/>
    <w:pPr>
      <w:keepNext/>
      <w:suppressAutoHyphens/>
      <w:spacing w:before="240" w:after="120" w:line="240" w:lineRule="auto"/>
    </w:pPr>
    <w:rPr>
      <w:rFonts w:ascii="Arial" w:eastAsia="Microsoft YaHei" w:hAnsi="Arial" w:cs="Mangal"/>
      <w:sz w:val="28"/>
      <w:szCs w:val="28"/>
      <w:lang w:eastAsia="ar-SA"/>
    </w:rPr>
  </w:style>
  <w:style w:type="paragraph" w:customStyle="1" w:styleId="1ffc">
    <w:name w:val="Название1"/>
    <w:basedOn w:val="ad"/>
    <w:rsid w:val="009F6F23"/>
    <w:pPr>
      <w:suppressLineNumbers/>
      <w:suppressAutoHyphens/>
      <w:spacing w:before="120" w:after="120" w:line="240" w:lineRule="auto"/>
    </w:pPr>
    <w:rPr>
      <w:rFonts w:ascii="Times New Roman" w:eastAsia="Times New Roman" w:hAnsi="Times New Roman" w:cs="Mangal"/>
      <w:i/>
      <w:iCs/>
      <w:sz w:val="24"/>
      <w:szCs w:val="24"/>
      <w:lang w:eastAsia="ar-SA"/>
    </w:rPr>
  </w:style>
  <w:style w:type="paragraph" w:customStyle="1" w:styleId="1ffd">
    <w:name w:val="Указатель1"/>
    <w:basedOn w:val="ad"/>
    <w:rsid w:val="009F6F23"/>
    <w:pPr>
      <w:suppressLineNumbers/>
      <w:suppressAutoHyphens/>
      <w:spacing w:after="0" w:line="240" w:lineRule="auto"/>
    </w:pPr>
    <w:rPr>
      <w:rFonts w:ascii="Times New Roman" w:eastAsia="Times New Roman" w:hAnsi="Times New Roman" w:cs="Mangal"/>
      <w:sz w:val="20"/>
      <w:szCs w:val="20"/>
      <w:lang w:eastAsia="ar-SA"/>
    </w:rPr>
  </w:style>
  <w:style w:type="paragraph" w:customStyle="1" w:styleId="affffffffffff3">
    <w:name w:val="Список определений"/>
    <w:basedOn w:val="ad"/>
    <w:next w:val="ad"/>
    <w:rsid w:val="009F6F23"/>
    <w:pPr>
      <w:suppressAutoHyphens/>
      <w:spacing w:after="0" w:line="240" w:lineRule="auto"/>
      <w:ind w:left="360"/>
    </w:pPr>
    <w:rPr>
      <w:rFonts w:ascii="Times New Roman" w:eastAsia="Times New Roman" w:hAnsi="Times New Roman" w:cs="Times New Roman"/>
      <w:sz w:val="24"/>
      <w:szCs w:val="20"/>
      <w:lang w:eastAsia="ar-SA"/>
    </w:rPr>
  </w:style>
  <w:style w:type="paragraph" w:customStyle="1" w:styleId="12">
    <w:name w:val="Нумерованный список1"/>
    <w:basedOn w:val="ad"/>
    <w:rsid w:val="009F6F23"/>
    <w:pPr>
      <w:numPr>
        <w:numId w:val="2"/>
      </w:numPr>
      <w:suppressAutoHyphens/>
      <w:autoSpaceDE w:val="0"/>
      <w:spacing w:before="60" w:after="0" w:line="360" w:lineRule="auto"/>
      <w:jc w:val="both"/>
    </w:pPr>
    <w:rPr>
      <w:rFonts w:ascii="Times New Roman" w:eastAsia="Times New Roman" w:hAnsi="Times New Roman" w:cs="Times New Roman"/>
      <w:sz w:val="28"/>
      <w:szCs w:val="24"/>
      <w:lang w:eastAsia="ar-SA"/>
    </w:rPr>
  </w:style>
  <w:style w:type="paragraph" w:customStyle="1" w:styleId="1ffe">
    <w:name w:val="Текст примечания1"/>
    <w:basedOn w:val="ad"/>
    <w:rsid w:val="009F6F23"/>
    <w:pPr>
      <w:suppressAutoHyphens/>
      <w:spacing w:after="0" w:line="240" w:lineRule="auto"/>
    </w:pPr>
    <w:rPr>
      <w:rFonts w:ascii="Times New Roman" w:eastAsia="Times New Roman" w:hAnsi="Times New Roman" w:cs="Times New Roman"/>
      <w:sz w:val="20"/>
      <w:szCs w:val="20"/>
      <w:lang w:eastAsia="ar-SA"/>
    </w:rPr>
  </w:style>
  <w:style w:type="paragraph" w:customStyle="1" w:styleId="affffffffffff4">
    <w:name w:val="Заголовок таблицы"/>
    <w:basedOn w:val="affffffffffa"/>
    <w:rsid w:val="009F6F23"/>
    <w:pPr>
      <w:suppressLineNumbers/>
      <w:suppressAutoHyphens/>
      <w:spacing w:line="240" w:lineRule="auto"/>
      <w:jc w:val="center"/>
    </w:pPr>
    <w:rPr>
      <w:rFonts w:eastAsia="Times New Roman" w:cs="Times New Roman"/>
      <w:b/>
      <w:bCs/>
      <w:szCs w:val="20"/>
      <w:lang w:eastAsia="ar-SA"/>
    </w:rPr>
  </w:style>
  <w:style w:type="paragraph" w:customStyle="1" w:styleId="affffffffffff5">
    <w:name w:val="Содержимое врезки"/>
    <w:basedOn w:val="af9"/>
    <w:rsid w:val="009F6F23"/>
    <w:pPr>
      <w:widowControl/>
      <w:suppressAutoHyphens/>
      <w:autoSpaceDE/>
      <w:autoSpaceDN/>
      <w:adjustRightInd/>
      <w:spacing w:after="0"/>
    </w:pPr>
    <w:rPr>
      <w:rFonts w:ascii="Times New Roman" w:hAnsi="Times New Roman"/>
      <w:sz w:val="26"/>
      <w:lang w:eastAsia="ar-SA"/>
    </w:rPr>
  </w:style>
  <w:style w:type="character" w:customStyle="1" w:styleId="318">
    <w:name w:val="Основной текст с отступом 3 Знак1"/>
    <w:uiPriority w:val="99"/>
    <w:rsid w:val="009F6F23"/>
    <w:rPr>
      <w:sz w:val="16"/>
      <w:szCs w:val="16"/>
      <w:lang w:eastAsia="ar-SA"/>
    </w:rPr>
  </w:style>
  <w:style w:type="paragraph" w:customStyle="1" w:styleId="Standard">
    <w:name w:val="Standard"/>
    <w:rsid w:val="009F6F23"/>
    <w:pPr>
      <w:suppressAutoHyphens/>
      <w:autoSpaceDN w:val="0"/>
      <w:spacing w:after="0" w:line="240" w:lineRule="auto"/>
      <w:textAlignment w:val="baseline"/>
    </w:pPr>
    <w:rPr>
      <w:rFonts w:ascii="Times New Roman" w:eastAsia="Times New Roman" w:hAnsi="Times New Roman" w:cs="Times New Roman"/>
      <w:kern w:val="3"/>
      <w:sz w:val="24"/>
      <w:szCs w:val="24"/>
      <w:lang w:eastAsia="ru-RU"/>
    </w:rPr>
  </w:style>
  <w:style w:type="paragraph" w:customStyle="1" w:styleId="Textbodyindent">
    <w:name w:val="Text body indent"/>
    <w:basedOn w:val="Standard"/>
    <w:rsid w:val="009F6F23"/>
    <w:pPr>
      <w:spacing w:after="120"/>
      <w:ind w:left="283"/>
    </w:pPr>
  </w:style>
  <w:style w:type="numbering" w:customStyle="1" w:styleId="WWNum12">
    <w:name w:val="WWNum12"/>
    <w:basedOn w:val="af0"/>
    <w:rsid w:val="009F6F23"/>
    <w:pPr>
      <w:numPr>
        <w:numId w:val="41"/>
      </w:numPr>
    </w:pPr>
  </w:style>
  <w:style w:type="numbering" w:customStyle="1" w:styleId="261">
    <w:name w:val="Нет списка26"/>
    <w:next w:val="af0"/>
    <w:uiPriority w:val="99"/>
    <w:semiHidden/>
    <w:unhideWhenUsed/>
    <w:rsid w:val="008C7318"/>
  </w:style>
  <w:style w:type="numbering" w:customStyle="1" w:styleId="WWNum121">
    <w:name w:val="WWNum121"/>
    <w:basedOn w:val="af0"/>
    <w:rsid w:val="008C7318"/>
    <w:pPr>
      <w:numPr>
        <w:numId w:val="8"/>
      </w:numPr>
    </w:pPr>
  </w:style>
  <w:style w:type="numbering" w:customStyle="1" w:styleId="270">
    <w:name w:val="Нет списка27"/>
    <w:next w:val="af0"/>
    <w:uiPriority w:val="99"/>
    <w:semiHidden/>
    <w:unhideWhenUsed/>
    <w:rsid w:val="00CF48A7"/>
  </w:style>
  <w:style w:type="table" w:customStyle="1" w:styleId="271">
    <w:name w:val="Сетка таблицы27"/>
    <w:basedOn w:val="af"/>
    <w:next w:val="afff6"/>
    <w:uiPriority w:val="59"/>
    <w:rsid w:val="00CF48A7"/>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33">
    <w:name w:val="Стиль33"/>
    <w:rsid w:val="00CF48A7"/>
    <w:pPr>
      <w:numPr>
        <w:numId w:val="12"/>
      </w:numPr>
    </w:pPr>
  </w:style>
  <w:style w:type="numbering" w:customStyle="1" w:styleId="1101">
    <w:name w:val="Нет списка110"/>
    <w:next w:val="af0"/>
    <w:uiPriority w:val="99"/>
    <w:semiHidden/>
    <w:unhideWhenUsed/>
    <w:rsid w:val="00CF48A7"/>
  </w:style>
  <w:style w:type="table" w:customStyle="1" w:styleId="1133">
    <w:name w:val="Сетка таблицы113"/>
    <w:basedOn w:val="af"/>
    <w:next w:val="afff6"/>
    <w:uiPriority w:val="59"/>
    <w:rsid w:val="00CF48A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60">
    <w:name w:val="Нет списка116"/>
    <w:next w:val="af0"/>
    <w:uiPriority w:val="99"/>
    <w:semiHidden/>
    <w:unhideWhenUsed/>
    <w:rsid w:val="00CF48A7"/>
  </w:style>
  <w:style w:type="numbering" w:customStyle="1" w:styleId="281">
    <w:name w:val="Нет списка28"/>
    <w:next w:val="af0"/>
    <w:semiHidden/>
    <w:unhideWhenUsed/>
    <w:rsid w:val="00CF48A7"/>
  </w:style>
  <w:style w:type="numbering" w:customStyle="1" w:styleId="17">
    <w:name w:val="Стиль17"/>
    <w:rsid w:val="00CF48A7"/>
    <w:pPr>
      <w:numPr>
        <w:numId w:val="16"/>
      </w:numPr>
    </w:pPr>
  </w:style>
  <w:style w:type="numbering" w:customStyle="1" w:styleId="360">
    <w:name w:val="Нет списка36"/>
    <w:next w:val="af0"/>
    <w:uiPriority w:val="99"/>
    <w:semiHidden/>
    <w:unhideWhenUsed/>
    <w:rsid w:val="00CF48A7"/>
  </w:style>
  <w:style w:type="numbering" w:customStyle="1" w:styleId="440">
    <w:name w:val="Нет списка44"/>
    <w:next w:val="af0"/>
    <w:uiPriority w:val="99"/>
    <w:semiHidden/>
    <w:unhideWhenUsed/>
    <w:rsid w:val="00CF48A7"/>
  </w:style>
  <w:style w:type="numbering" w:customStyle="1" w:styleId="1116">
    <w:name w:val="Нет списка1116"/>
    <w:next w:val="af0"/>
    <w:uiPriority w:val="99"/>
    <w:semiHidden/>
    <w:unhideWhenUsed/>
    <w:rsid w:val="00CF48A7"/>
  </w:style>
  <w:style w:type="numbering" w:customStyle="1" w:styleId="11114">
    <w:name w:val="Нет списка11114"/>
    <w:next w:val="af0"/>
    <w:uiPriority w:val="99"/>
    <w:semiHidden/>
    <w:unhideWhenUsed/>
    <w:rsid w:val="00CF48A7"/>
  </w:style>
  <w:style w:type="numbering" w:customStyle="1" w:styleId="2140">
    <w:name w:val="Нет списка214"/>
    <w:next w:val="af0"/>
    <w:semiHidden/>
    <w:unhideWhenUsed/>
    <w:rsid w:val="00CF48A7"/>
  </w:style>
  <w:style w:type="numbering" w:customStyle="1" w:styleId="1141">
    <w:name w:val="Стиль114"/>
    <w:rsid w:val="00CF48A7"/>
  </w:style>
  <w:style w:type="numbering" w:customStyle="1" w:styleId="3140">
    <w:name w:val="Нет списка314"/>
    <w:next w:val="af0"/>
    <w:uiPriority w:val="99"/>
    <w:semiHidden/>
    <w:unhideWhenUsed/>
    <w:rsid w:val="00CF48A7"/>
  </w:style>
  <w:style w:type="numbering" w:customStyle="1" w:styleId="4130">
    <w:name w:val="Нет списка413"/>
    <w:next w:val="af0"/>
    <w:uiPriority w:val="99"/>
    <w:semiHidden/>
    <w:unhideWhenUsed/>
    <w:rsid w:val="00CF48A7"/>
  </w:style>
  <w:style w:type="numbering" w:customStyle="1" w:styleId="1230">
    <w:name w:val="Нет списка123"/>
    <w:next w:val="af0"/>
    <w:uiPriority w:val="99"/>
    <w:semiHidden/>
    <w:unhideWhenUsed/>
    <w:rsid w:val="00CF48A7"/>
  </w:style>
  <w:style w:type="numbering" w:customStyle="1" w:styleId="111114">
    <w:name w:val="Нет списка111114"/>
    <w:next w:val="af0"/>
    <w:uiPriority w:val="99"/>
    <w:semiHidden/>
    <w:unhideWhenUsed/>
    <w:rsid w:val="00CF48A7"/>
  </w:style>
  <w:style w:type="numbering" w:customStyle="1" w:styleId="1111113">
    <w:name w:val="Нет списка1111113"/>
    <w:next w:val="af0"/>
    <w:uiPriority w:val="99"/>
    <w:semiHidden/>
    <w:unhideWhenUsed/>
    <w:rsid w:val="00CF48A7"/>
  </w:style>
  <w:style w:type="numbering" w:customStyle="1" w:styleId="21130">
    <w:name w:val="Нет списка2113"/>
    <w:next w:val="af0"/>
    <w:semiHidden/>
    <w:unhideWhenUsed/>
    <w:rsid w:val="00CF48A7"/>
  </w:style>
  <w:style w:type="numbering" w:customStyle="1" w:styleId="11130">
    <w:name w:val="Стиль1113"/>
    <w:rsid w:val="00CF48A7"/>
  </w:style>
  <w:style w:type="numbering" w:customStyle="1" w:styleId="3113">
    <w:name w:val="Нет списка3113"/>
    <w:next w:val="af0"/>
    <w:uiPriority w:val="99"/>
    <w:semiHidden/>
    <w:unhideWhenUsed/>
    <w:rsid w:val="00CF48A7"/>
  </w:style>
  <w:style w:type="numbering" w:customStyle="1" w:styleId="530">
    <w:name w:val="Нет списка53"/>
    <w:next w:val="af0"/>
    <w:uiPriority w:val="99"/>
    <w:semiHidden/>
    <w:unhideWhenUsed/>
    <w:rsid w:val="00CF48A7"/>
  </w:style>
  <w:style w:type="numbering" w:customStyle="1" w:styleId="133">
    <w:name w:val="Нет списка133"/>
    <w:next w:val="af0"/>
    <w:uiPriority w:val="99"/>
    <w:semiHidden/>
    <w:unhideWhenUsed/>
    <w:rsid w:val="00CF48A7"/>
  </w:style>
  <w:style w:type="numbering" w:customStyle="1" w:styleId="1123">
    <w:name w:val="Нет списка1123"/>
    <w:next w:val="af0"/>
    <w:uiPriority w:val="99"/>
    <w:semiHidden/>
    <w:unhideWhenUsed/>
    <w:rsid w:val="00CF48A7"/>
  </w:style>
  <w:style w:type="numbering" w:customStyle="1" w:styleId="11123">
    <w:name w:val="Нет списка11123"/>
    <w:next w:val="af0"/>
    <w:uiPriority w:val="99"/>
    <w:semiHidden/>
    <w:unhideWhenUsed/>
    <w:rsid w:val="00CF48A7"/>
  </w:style>
  <w:style w:type="numbering" w:customStyle="1" w:styleId="2230">
    <w:name w:val="Нет списка223"/>
    <w:next w:val="af0"/>
    <w:semiHidden/>
    <w:unhideWhenUsed/>
    <w:rsid w:val="00CF48A7"/>
  </w:style>
  <w:style w:type="numbering" w:customStyle="1" w:styleId="1231">
    <w:name w:val="Стиль123"/>
    <w:rsid w:val="00CF48A7"/>
  </w:style>
  <w:style w:type="numbering" w:customStyle="1" w:styleId="323">
    <w:name w:val="Нет списка323"/>
    <w:next w:val="af0"/>
    <w:uiPriority w:val="99"/>
    <w:semiHidden/>
    <w:unhideWhenUsed/>
    <w:rsid w:val="00CF48A7"/>
  </w:style>
  <w:style w:type="numbering" w:customStyle="1" w:styleId="630">
    <w:name w:val="Нет списка63"/>
    <w:next w:val="af0"/>
    <w:uiPriority w:val="99"/>
    <w:semiHidden/>
    <w:unhideWhenUsed/>
    <w:rsid w:val="00CF48A7"/>
  </w:style>
  <w:style w:type="numbering" w:customStyle="1" w:styleId="1430">
    <w:name w:val="Нет списка143"/>
    <w:next w:val="af0"/>
    <w:uiPriority w:val="99"/>
    <w:semiHidden/>
    <w:unhideWhenUsed/>
    <w:rsid w:val="00CF48A7"/>
  </w:style>
  <w:style w:type="numbering" w:customStyle="1" w:styleId="11330">
    <w:name w:val="Нет списка1133"/>
    <w:next w:val="af0"/>
    <w:uiPriority w:val="99"/>
    <w:semiHidden/>
    <w:unhideWhenUsed/>
    <w:rsid w:val="00CF48A7"/>
  </w:style>
  <w:style w:type="numbering" w:customStyle="1" w:styleId="11133">
    <w:name w:val="Нет списка11133"/>
    <w:next w:val="af0"/>
    <w:uiPriority w:val="99"/>
    <w:semiHidden/>
    <w:unhideWhenUsed/>
    <w:rsid w:val="00CF48A7"/>
  </w:style>
  <w:style w:type="numbering" w:customStyle="1" w:styleId="233">
    <w:name w:val="Нет списка233"/>
    <w:next w:val="af0"/>
    <w:semiHidden/>
    <w:unhideWhenUsed/>
    <w:rsid w:val="00CF48A7"/>
  </w:style>
  <w:style w:type="numbering" w:customStyle="1" w:styleId="1330">
    <w:name w:val="Стиль133"/>
    <w:rsid w:val="00CF48A7"/>
  </w:style>
  <w:style w:type="numbering" w:customStyle="1" w:styleId="333">
    <w:name w:val="Нет списка333"/>
    <w:next w:val="af0"/>
    <w:uiPriority w:val="99"/>
    <w:semiHidden/>
    <w:unhideWhenUsed/>
    <w:rsid w:val="00CF48A7"/>
  </w:style>
  <w:style w:type="numbering" w:customStyle="1" w:styleId="24">
    <w:name w:val="Стиль24"/>
    <w:rsid w:val="00CF48A7"/>
    <w:pPr>
      <w:numPr>
        <w:numId w:val="18"/>
      </w:numPr>
    </w:pPr>
  </w:style>
  <w:style w:type="numbering" w:customStyle="1" w:styleId="290">
    <w:name w:val="Нет списка29"/>
    <w:next w:val="af0"/>
    <w:uiPriority w:val="99"/>
    <w:semiHidden/>
    <w:unhideWhenUsed/>
    <w:rsid w:val="00D97685"/>
  </w:style>
  <w:style w:type="paragraph" w:customStyle="1" w:styleId="msonormal0">
    <w:name w:val="msonormal"/>
    <w:basedOn w:val="ad"/>
    <w:rsid w:val="00D97685"/>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282">
    <w:name w:val="Сетка таблицы28"/>
    <w:basedOn w:val="af"/>
    <w:next w:val="afff6"/>
    <w:uiPriority w:val="39"/>
    <w:rsid w:val="00D976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Таблица-сетка 1 светлая1"/>
    <w:basedOn w:val="af"/>
    <w:uiPriority w:val="46"/>
    <w:rsid w:val="00D97685"/>
    <w:pPr>
      <w:spacing w:after="0" w:line="240" w:lineRule="auto"/>
    </w:p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21a">
    <w:name w:val="Изящная таблица 21"/>
    <w:basedOn w:val="af"/>
    <w:next w:val="2ff6"/>
    <w:uiPriority w:val="99"/>
    <w:rsid w:val="00D97685"/>
    <w:pPr>
      <w:suppressAutoHyphens/>
      <w:spacing w:after="0" w:line="240" w:lineRule="auto"/>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f6">
    <w:name w:val="Table Subtle 2"/>
    <w:basedOn w:val="af"/>
    <w:uiPriority w:val="99"/>
    <w:semiHidden/>
    <w:unhideWhenUsed/>
    <w:rsid w:val="00D97685"/>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072937">
      <w:bodyDiv w:val="1"/>
      <w:marLeft w:val="0"/>
      <w:marRight w:val="0"/>
      <w:marTop w:val="0"/>
      <w:marBottom w:val="0"/>
      <w:divBdr>
        <w:top w:val="none" w:sz="0" w:space="0" w:color="auto"/>
        <w:left w:val="none" w:sz="0" w:space="0" w:color="auto"/>
        <w:bottom w:val="none" w:sz="0" w:space="0" w:color="auto"/>
        <w:right w:val="none" w:sz="0" w:space="0" w:color="auto"/>
      </w:divBdr>
    </w:div>
    <w:div w:id="111825197">
      <w:bodyDiv w:val="1"/>
      <w:marLeft w:val="0"/>
      <w:marRight w:val="0"/>
      <w:marTop w:val="0"/>
      <w:marBottom w:val="0"/>
      <w:divBdr>
        <w:top w:val="none" w:sz="0" w:space="0" w:color="auto"/>
        <w:left w:val="none" w:sz="0" w:space="0" w:color="auto"/>
        <w:bottom w:val="none" w:sz="0" w:space="0" w:color="auto"/>
        <w:right w:val="none" w:sz="0" w:space="0" w:color="auto"/>
      </w:divBdr>
    </w:div>
    <w:div w:id="130100300">
      <w:bodyDiv w:val="1"/>
      <w:marLeft w:val="0"/>
      <w:marRight w:val="0"/>
      <w:marTop w:val="0"/>
      <w:marBottom w:val="0"/>
      <w:divBdr>
        <w:top w:val="none" w:sz="0" w:space="0" w:color="auto"/>
        <w:left w:val="none" w:sz="0" w:space="0" w:color="auto"/>
        <w:bottom w:val="none" w:sz="0" w:space="0" w:color="auto"/>
        <w:right w:val="none" w:sz="0" w:space="0" w:color="auto"/>
      </w:divBdr>
    </w:div>
    <w:div w:id="408502011">
      <w:bodyDiv w:val="1"/>
      <w:marLeft w:val="0"/>
      <w:marRight w:val="0"/>
      <w:marTop w:val="0"/>
      <w:marBottom w:val="0"/>
      <w:divBdr>
        <w:top w:val="none" w:sz="0" w:space="0" w:color="auto"/>
        <w:left w:val="none" w:sz="0" w:space="0" w:color="auto"/>
        <w:bottom w:val="none" w:sz="0" w:space="0" w:color="auto"/>
        <w:right w:val="none" w:sz="0" w:space="0" w:color="auto"/>
      </w:divBdr>
    </w:div>
    <w:div w:id="483205423">
      <w:bodyDiv w:val="1"/>
      <w:marLeft w:val="0"/>
      <w:marRight w:val="0"/>
      <w:marTop w:val="0"/>
      <w:marBottom w:val="0"/>
      <w:divBdr>
        <w:top w:val="none" w:sz="0" w:space="0" w:color="auto"/>
        <w:left w:val="none" w:sz="0" w:space="0" w:color="auto"/>
        <w:bottom w:val="none" w:sz="0" w:space="0" w:color="auto"/>
        <w:right w:val="none" w:sz="0" w:space="0" w:color="auto"/>
      </w:divBdr>
    </w:div>
    <w:div w:id="835340907">
      <w:bodyDiv w:val="1"/>
      <w:marLeft w:val="0"/>
      <w:marRight w:val="0"/>
      <w:marTop w:val="0"/>
      <w:marBottom w:val="0"/>
      <w:divBdr>
        <w:top w:val="none" w:sz="0" w:space="0" w:color="auto"/>
        <w:left w:val="none" w:sz="0" w:space="0" w:color="auto"/>
        <w:bottom w:val="none" w:sz="0" w:space="0" w:color="auto"/>
        <w:right w:val="none" w:sz="0" w:space="0" w:color="auto"/>
      </w:divBdr>
    </w:div>
    <w:div w:id="1272514553">
      <w:bodyDiv w:val="1"/>
      <w:marLeft w:val="0"/>
      <w:marRight w:val="0"/>
      <w:marTop w:val="0"/>
      <w:marBottom w:val="0"/>
      <w:divBdr>
        <w:top w:val="none" w:sz="0" w:space="0" w:color="auto"/>
        <w:left w:val="none" w:sz="0" w:space="0" w:color="auto"/>
        <w:bottom w:val="none" w:sz="0" w:space="0" w:color="auto"/>
        <w:right w:val="none" w:sz="0" w:space="0" w:color="auto"/>
      </w:divBdr>
    </w:div>
    <w:div w:id="1538084185">
      <w:bodyDiv w:val="1"/>
      <w:marLeft w:val="0"/>
      <w:marRight w:val="0"/>
      <w:marTop w:val="0"/>
      <w:marBottom w:val="0"/>
      <w:divBdr>
        <w:top w:val="none" w:sz="0" w:space="0" w:color="auto"/>
        <w:left w:val="none" w:sz="0" w:space="0" w:color="auto"/>
        <w:bottom w:val="none" w:sz="0" w:space="0" w:color="auto"/>
        <w:right w:val="none" w:sz="0" w:space="0" w:color="auto"/>
      </w:divBdr>
    </w:div>
    <w:div w:id="1599555015">
      <w:bodyDiv w:val="1"/>
      <w:marLeft w:val="0"/>
      <w:marRight w:val="0"/>
      <w:marTop w:val="0"/>
      <w:marBottom w:val="0"/>
      <w:divBdr>
        <w:top w:val="none" w:sz="0" w:space="0" w:color="auto"/>
        <w:left w:val="none" w:sz="0" w:space="0" w:color="auto"/>
        <w:bottom w:val="none" w:sz="0" w:space="0" w:color="auto"/>
        <w:right w:val="none" w:sz="0" w:space="0" w:color="auto"/>
      </w:divBdr>
    </w:div>
    <w:div w:id="1990088710">
      <w:bodyDiv w:val="1"/>
      <w:marLeft w:val="0"/>
      <w:marRight w:val="0"/>
      <w:marTop w:val="0"/>
      <w:marBottom w:val="0"/>
      <w:divBdr>
        <w:top w:val="none" w:sz="0" w:space="0" w:color="auto"/>
        <w:left w:val="none" w:sz="0" w:space="0" w:color="auto"/>
        <w:bottom w:val="none" w:sz="0" w:space="0" w:color="auto"/>
        <w:right w:val="none" w:sz="0" w:space="0" w:color="auto"/>
      </w:divBdr>
    </w:div>
    <w:div w:id="20387018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osseti.ru/about/anticorruptionpolicy/policy/index.php" TargetMode="External"/><Relationship Id="rId13" Type="http://schemas.openxmlformats.org/officeDocument/2006/relationships/header" Target="header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6.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438F07-467D-41D2-BD2E-AF4165BB04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228</TotalTime>
  <Pages>32</Pages>
  <Words>13703</Words>
  <Characters>78109</Characters>
  <Application>Microsoft Office Word</Application>
  <DocSecurity>0</DocSecurity>
  <Lines>650</Lines>
  <Paragraphs>183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91629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Сердюк Юлия Анатольевна</dc:creator>
  <cp:keywords/>
  <dc:description/>
  <cp:lastModifiedBy>Черных Ольга Петровна</cp:lastModifiedBy>
  <cp:revision>31</cp:revision>
  <cp:lastPrinted>2023-02-28T12:20:00Z</cp:lastPrinted>
  <dcterms:created xsi:type="dcterms:W3CDTF">2022-10-18T11:44:00Z</dcterms:created>
  <dcterms:modified xsi:type="dcterms:W3CDTF">2023-05-19T08:18:00Z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ustomOwnerUserId">
    <vt:lpwstr>SerdyukYA</vt:lpwstr>
  </property>
  <property fmtid="{D5CDD505-2E9C-101B-9397-08002B2CF9AE}" pid="3" name="CustomObjectId">
    <vt:lpwstr>0900005a8511bca9</vt:lpwstr>
  </property>
  <property fmtid="{D5CDD505-2E9C-101B-9397-08002B2CF9AE}" pid="4" name="CustomServerURL">
    <vt:lpwstr>http://asud.rosseti.ru/asud_hmrsk/doc-upload</vt:lpwstr>
  </property>
  <property fmtid="{D5CDD505-2E9C-101B-9397-08002B2CF9AE}" pid="5" name="CustomUserId">
    <vt:lpwstr>SergeevaOAN</vt:lpwstr>
  </property>
  <property fmtid="{D5CDD505-2E9C-101B-9397-08002B2CF9AE}" pid="6" name="CustomObjectState">
    <vt:lpwstr>1109745490</vt:lpwstr>
  </property>
  <property fmtid="{D5CDD505-2E9C-101B-9397-08002B2CF9AE}" pid="7" name="localFileProperties">
    <vt:lpwstr/>
  </property>
</Properties>
</file>